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D007F" w14:textId="38A6E5D6" w:rsidR="007354EB" w:rsidRPr="00D66513" w:rsidRDefault="008D0ED0" w:rsidP="005C315F">
      <w:pPr>
        <w:pStyle w:val="NRCINSPECTIONMANUAL"/>
        <w:rPr>
          <w:sz w:val="20"/>
          <w:szCs w:val="20"/>
        </w:rPr>
      </w:pPr>
      <w:bookmarkStart w:id="0" w:name="_Hlk115766995"/>
      <w:r w:rsidRPr="00EC6FD7">
        <w:tab/>
      </w:r>
      <w:r w:rsidR="008D0EBF" w:rsidRPr="00D66513">
        <w:rPr>
          <w:b/>
          <w:bCs/>
          <w:sz w:val="38"/>
          <w:szCs w:val="38"/>
        </w:rPr>
        <w:t>NRC INSPECTION MANUAL</w:t>
      </w:r>
      <w:r w:rsidR="007354EB" w:rsidRPr="00D66513">
        <w:tab/>
      </w:r>
      <w:r w:rsidR="00264DDC" w:rsidRPr="00D66513">
        <w:rPr>
          <w:sz w:val="20"/>
          <w:szCs w:val="20"/>
        </w:rPr>
        <w:t>NMSS</w:t>
      </w:r>
      <w:r w:rsidR="008632F3" w:rsidRPr="00D66513">
        <w:rPr>
          <w:sz w:val="20"/>
          <w:szCs w:val="20"/>
        </w:rPr>
        <w:t>/DFM</w:t>
      </w:r>
    </w:p>
    <w:p w14:paraId="6BDD2D7E" w14:textId="77777777" w:rsidR="00381690" w:rsidRPr="00381690" w:rsidRDefault="00381690" w:rsidP="00381690">
      <w:pPr>
        <w:pStyle w:val="IMCIP"/>
      </w:pPr>
      <w:r w:rsidRPr="00381690">
        <w:t>INSPECTION MANUAL CHAPTER 0616</w:t>
      </w:r>
    </w:p>
    <w:p w14:paraId="0ECD0083" w14:textId="0D2283CB" w:rsidR="007354EB" w:rsidRPr="00D66513" w:rsidRDefault="69F51D48" w:rsidP="00FF0E02">
      <w:pPr>
        <w:pStyle w:val="Title"/>
      </w:pPr>
      <w:r w:rsidRPr="00D66513">
        <w:t>FUEL CYCLE SAFETY AND SAFEGUARDS INSPECTION REPORTS</w:t>
      </w:r>
    </w:p>
    <w:p w14:paraId="0ECD0089" w14:textId="1739F141" w:rsidR="007354EB" w:rsidRDefault="00D54A12" w:rsidP="00FF0E02">
      <w:pPr>
        <w:pStyle w:val="EffectiveDate"/>
      </w:pPr>
      <w:r w:rsidRPr="00D66513">
        <w:t>Effective Date:</w:t>
      </w:r>
      <w:r w:rsidR="00BE7CD9" w:rsidRPr="00D66513">
        <w:t xml:space="preserve"> </w:t>
      </w:r>
      <w:r w:rsidR="009A2135">
        <w:t>06/2</w:t>
      </w:r>
      <w:r w:rsidR="003B2C01">
        <w:t>3</w:t>
      </w:r>
      <w:r w:rsidR="009A2135">
        <w:t>/2025</w:t>
      </w:r>
    </w:p>
    <w:p w14:paraId="4A6F23B8" w14:textId="77777777" w:rsidR="00582394" w:rsidRPr="00BD41DA" w:rsidRDefault="00582394" w:rsidP="00BD41DA">
      <w:pPr>
        <w:pStyle w:val="BodyText"/>
      </w:pPr>
    </w:p>
    <w:p w14:paraId="0D89FDA4" w14:textId="77777777" w:rsidR="007354EB" w:rsidRPr="00EC6FD7" w:rsidRDefault="007354EB" w:rsidP="00BD41DA">
      <w:pPr>
        <w:pStyle w:val="BodyText"/>
        <w:sectPr w:rsidR="007354EB" w:rsidRPr="00EC6FD7" w:rsidSect="00574E35">
          <w:pgSz w:w="12240" w:h="15840" w:code="1"/>
          <w:pgMar w:top="1440" w:right="1440" w:bottom="1440" w:left="1440" w:header="720" w:footer="720" w:gutter="0"/>
          <w:pgNumType w:start="0"/>
          <w:cols w:space="720"/>
          <w:noEndnote/>
          <w:docGrid w:linePitch="326"/>
        </w:sectPr>
      </w:pPr>
    </w:p>
    <w:p w14:paraId="1921C7F0" w14:textId="70495DF1" w:rsidR="00A5195E" w:rsidRPr="00CA0685" w:rsidRDefault="00A5195E" w:rsidP="00CA0685">
      <w:pPr>
        <w:pStyle w:val="TOCHeading"/>
        <w:jc w:val="center"/>
        <w:rPr>
          <w:rFonts w:ascii="Arial" w:hAnsi="Arial" w:cs="Arial"/>
          <w:b w:val="0"/>
          <w:bCs/>
          <w:color w:val="auto"/>
          <w:sz w:val="22"/>
          <w:szCs w:val="22"/>
        </w:rPr>
      </w:pPr>
      <w:r w:rsidRPr="00CA0685">
        <w:rPr>
          <w:rFonts w:ascii="Arial" w:hAnsi="Arial" w:cs="Arial"/>
          <w:b w:val="0"/>
          <w:bCs/>
          <w:color w:val="auto"/>
          <w:sz w:val="22"/>
          <w:szCs w:val="22"/>
        </w:rPr>
        <w:lastRenderedPageBreak/>
        <w:t>TABLE OF CONTENTS</w:t>
      </w:r>
    </w:p>
    <w:p w14:paraId="0D85B825" w14:textId="3C06FD45" w:rsidR="00907BA0" w:rsidRDefault="00C81082" w:rsidP="0051533A">
      <w:pPr>
        <w:pStyle w:val="TOC1"/>
        <w:rPr>
          <w:rFonts w:asciiTheme="minorHAnsi" w:eastAsiaTheme="minorEastAsia" w:hAnsiTheme="minorHAnsi" w:cstheme="minorBidi"/>
          <w:kern w:val="2"/>
          <w:sz w:val="24"/>
          <w14:ligatures w14:val="standardContextual"/>
        </w:rPr>
      </w:pPr>
      <w:r w:rsidRPr="54430F9F">
        <w:fldChar w:fldCharType="begin"/>
      </w:r>
      <w:r>
        <w:instrText xml:space="preserve"> TOC \o "1-3" \h \z \u </w:instrText>
      </w:r>
      <w:r w:rsidRPr="54430F9F">
        <w:fldChar w:fldCharType="separate"/>
      </w:r>
      <w:hyperlink w:anchor="_Toc200457734" w:history="1">
        <w:r w:rsidR="00907BA0" w:rsidRPr="00EE5604">
          <w:rPr>
            <w:rStyle w:val="Hyperlink"/>
          </w:rPr>
          <w:t>0616-01</w:t>
        </w:r>
        <w:r w:rsidR="00907BA0">
          <w:rPr>
            <w:rFonts w:asciiTheme="minorHAnsi" w:eastAsiaTheme="minorEastAsia" w:hAnsiTheme="minorHAnsi" w:cstheme="minorBidi"/>
            <w:kern w:val="2"/>
            <w:sz w:val="24"/>
            <w14:ligatures w14:val="standardContextual"/>
          </w:rPr>
          <w:tab/>
        </w:r>
        <w:r w:rsidR="00907BA0" w:rsidRPr="00EE5604">
          <w:rPr>
            <w:rStyle w:val="Hyperlink"/>
          </w:rPr>
          <w:t>PURPOSE</w:t>
        </w:r>
        <w:r w:rsidR="00907BA0">
          <w:rPr>
            <w:webHidden/>
          </w:rPr>
          <w:tab/>
        </w:r>
        <w:r w:rsidR="00907BA0">
          <w:rPr>
            <w:webHidden/>
          </w:rPr>
          <w:fldChar w:fldCharType="begin"/>
        </w:r>
        <w:r w:rsidR="00907BA0">
          <w:rPr>
            <w:webHidden/>
          </w:rPr>
          <w:instrText xml:space="preserve"> PAGEREF _Toc200457734 \h </w:instrText>
        </w:r>
        <w:r w:rsidR="00907BA0">
          <w:rPr>
            <w:webHidden/>
          </w:rPr>
        </w:r>
        <w:r w:rsidR="00907BA0">
          <w:rPr>
            <w:webHidden/>
          </w:rPr>
          <w:fldChar w:fldCharType="separate"/>
        </w:r>
        <w:r w:rsidR="00E06F51">
          <w:rPr>
            <w:webHidden/>
          </w:rPr>
          <w:t>1</w:t>
        </w:r>
        <w:r w:rsidR="00907BA0">
          <w:rPr>
            <w:webHidden/>
          </w:rPr>
          <w:fldChar w:fldCharType="end"/>
        </w:r>
      </w:hyperlink>
    </w:p>
    <w:p w14:paraId="5DF62108" w14:textId="72B9772A" w:rsidR="00907BA0" w:rsidRDefault="00907BA0" w:rsidP="0051533A">
      <w:pPr>
        <w:pStyle w:val="TOC1"/>
        <w:rPr>
          <w:rFonts w:asciiTheme="minorHAnsi" w:eastAsiaTheme="minorEastAsia" w:hAnsiTheme="minorHAnsi" w:cstheme="minorBidi"/>
          <w:kern w:val="2"/>
          <w:sz w:val="24"/>
          <w14:ligatures w14:val="standardContextual"/>
        </w:rPr>
      </w:pPr>
      <w:hyperlink w:anchor="_Toc200457735" w:history="1">
        <w:r w:rsidRPr="00EE5604">
          <w:rPr>
            <w:rStyle w:val="Hyperlink"/>
          </w:rPr>
          <w:t>0616-02</w:t>
        </w:r>
        <w:r>
          <w:rPr>
            <w:rFonts w:asciiTheme="minorHAnsi" w:eastAsiaTheme="minorEastAsia" w:hAnsiTheme="minorHAnsi" w:cstheme="minorBidi"/>
            <w:kern w:val="2"/>
            <w:sz w:val="24"/>
            <w14:ligatures w14:val="standardContextual"/>
          </w:rPr>
          <w:tab/>
        </w:r>
        <w:r w:rsidRPr="00EE5604">
          <w:rPr>
            <w:rStyle w:val="Hyperlink"/>
          </w:rPr>
          <w:t>OBJECTIVES</w:t>
        </w:r>
        <w:r>
          <w:rPr>
            <w:webHidden/>
          </w:rPr>
          <w:tab/>
        </w:r>
        <w:r>
          <w:rPr>
            <w:webHidden/>
          </w:rPr>
          <w:fldChar w:fldCharType="begin"/>
        </w:r>
        <w:r>
          <w:rPr>
            <w:webHidden/>
          </w:rPr>
          <w:instrText xml:space="preserve"> PAGEREF _Toc200457735 \h </w:instrText>
        </w:r>
        <w:r>
          <w:rPr>
            <w:webHidden/>
          </w:rPr>
        </w:r>
        <w:r>
          <w:rPr>
            <w:webHidden/>
          </w:rPr>
          <w:fldChar w:fldCharType="separate"/>
        </w:r>
        <w:r w:rsidR="00E06F51">
          <w:rPr>
            <w:webHidden/>
          </w:rPr>
          <w:t>1</w:t>
        </w:r>
        <w:r>
          <w:rPr>
            <w:webHidden/>
          </w:rPr>
          <w:fldChar w:fldCharType="end"/>
        </w:r>
      </w:hyperlink>
    </w:p>
    <w:p w14:paraId="465E1595" w14:textId="152CCC1A" w:rsidR="00907BA0" w:rsidRDefault="00907BA0" w:rsidP="0051533A">
      <w:pPr>
        <w:pStyle w:val="TOC1"/>
        <w:rPr>
          <w:rFonts w:asciiTheme="minorHAnsi" w:eastAsiaTheme="minorEastAsia" w:hAnsiTheme="minorHAnsi" w:cstheme="minorBidi"/>
          <w:kern w:val="2"/>
          <w:sz w:val="24"/>
          <w14:ligatures w14:val="standardContextual"/>
        </w:rPr>
      </w:pPr>
      <w:hyperlink w:anchor="_Toc200457736" w:history="1">
        <w:r w:rsidRPr="00EE5604">
          <w:rPr>
            <w:rStyle w:val="Hyperlink"/>
          </w:rPr>
          <w:t>0616-03</w:t>
        </w:r>
        <w:r>
          <w:rPr>
            <w:rFonts w:asciiTheme="minorHAnsi" w:eastAsiaTheme="minorEastAsia" w:hAnsiTheme="minorHAnsi" w:cstheme="minorBidi"/>
            <w:kern w:val="2"/>
            <w:sz w:val="24"/>
            <w14:ligatures w14:val="standardContextual"/>
          </w:rPr>
          <w:tab/>
        </w:r>
        <w:r w:rsidRPr="00EE5604">
          <w:rPr>
            <w:rStyle w:val="Hyperlink"/>
          </w:rPr>
          <w:t>DEFINITIONS</w:t>
        </w:r>
        <w:r>
          <w:rPr>
            <w:webHidden/>
          </w:rPr>
          <w:tab/>
        </w:r>
        <w:r>
          <w:rPr>
            <w:webHidden/>
          </w:rPr>
          <w:fldChar w:fldCharType="begin"/>
        </w:r>
        <w:r>
          <w:rPr>
            <w:webHidden/>
          </w:rPr>
          <w:instrText xml:space="preserve"> PAGEREF _Toc200457736 \h </w:instrText>
        </w:r>
        <w:r>
          <w:rPr>
            <w:webHidden/>
          </w:rPr>
        </w:r>
        <w:r>
          <w:rPr>
            <w:webHidden/>
          </w:rPr>
          <w:fldChar w:fldCharType="separate"/>
        </w:r>
        <w:r w:rsidR="00E06F51">
          <w:rPr>
            <w:webHidden/>
          </w:rPr>
          <w:t>1</w:t>
        </w:r>
        <w:r>
          <w:rPr>
            <w:webHidden/>
          </w:rPr>
          <w:fldChar w:fldCharType="end"/>
        </w:r>
      </w:hyperlink>
    </w:p>
    <w:p w14:paraId="226EE1A1" w14:textId="515E0790" w:rsidR="00907BA0" w:rsidRDefault="00907BA0" w:rsidP="0051533A">
      <w:pPr>
        <w:pStyle w:val="TOC1"/>
        <w:rPr>
          <w:rFonts w:asciiTheme="minorHAnsi" w:eastAsiaTheme="minorEastAsia" w:hAnsiTheme="minorHAnsi" w:cstheme="minorBidi"/>
          <w:kern w:val="2"/>
          <w:sz w:val="24"/>
          <w14:ligatures w14:val="standardContextual"/>
        </w:rPr>
      </w:pPr>
      <w:hyperlink w:anchor="_Toc200457737" w:history="1">
        <w:r w:rsidRPr="00EE5604">
          <w:rPr>
            <w:rStyle w:val="Hyperlink"/>
          </w:rPr>
          <w:t>0616-04</w:t>
        </w:r>
        <w:r>
          <w:rPr>
            <w:rFonts w:asciiTheme="minorHAnsi" w:eastAsiaTheme="minorEastAsia" w:hAnsiTheme="minorHAnsi" w:cstheme="minorBidi"/>
            <w:kern w:val="2"/>
            <w:sz w:val="24"/>
            <w14:ligatures w14:val="standardContextual"/>
          </w:rPr>
          <w:tab/>
        </w:r>
        <w:r w:rsidRPr="00EE5604">
          <w:rPr>
            <w:rStyle w:val="Hyperlink"/>
          </w:rPr>
          <w:t>RESPONSIBILITIES</w:t>
        </w:r>
        <w:r>
          <w:rPr>
            <w:webHidden/>
          </w:rPr>
          <w:tab/>
        </w:r>
        <w:r>
          <w:rPr>
            <w:webHidden/>
          </w:rPr>
          <w:fldChar w:fldCharType="begin"/>
        </w:r>
        <w:r>
          <w:rPr>
            <w:webHidden/>
          </w:rPr>
          <w:instrText xml:space="preserve"> PAGEREF _Toc200457737 \h </w:instrText>
        </w:r>
        <w:r>
          <w:rPr>
            <w:webHidden/>
          </w:rPr>
        </w:r>
        <w:r>
          <w:rPr>
            <w:webHidden/>
          </w:rPr>
          <w:fldChar w:fldCharType="separate"/>
        </w:r>
        <w:r w:rsidR="00E06F51">
          <w:rPr>
            <w:webHidden/>
          </w:rPr>
          <w:t>4</w:t>
        </w:r>
        <w:r>
          <w:rPr>
            <w:webHidden/>
          </w:rPr>
          <w:fldChar w:fldCharType="end"/>
        </w:r>
      </w:hyperlink>
    </w:p>
    <w:p w14:paraId="12D29191" w14:textId="1D3438D2"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38" w:history="1">
        <w:r w:rsidRPr="00EE5604">
          <w:rPr>
            <w:rStyle w:val="Hyperlink"/>
          </w:rPr>
          <w:t>04.01</w:t>
        </w:r>
        <w:r w:rsidR="00F92F7E">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General Responsibilities</w:t>
        </w:r>
        <w:r>
          <w:rPr>
            <w:webHidden/>
          </w:rPr>
          <w:tab/>
        </w:r>
        <w:r>
          <w:rPr>
            <w:webHidden/>
          </w:rPr>
          <w:fldChar w:fldCharType="begin"/>
        </w:r>
        <w:r>
          <w:rPr>
            <w:webHidden/>
          </w:rPr>
          <w:instrText xml:space="preserve"> PAGEREF _Toc200457738 \h </w:instrText>
        </w:r>
        <w:r>
          <w:rPr>
            <w:webHidden/>
          </w:rPr>
        </w:r>
        <w:r>
          <w:rPr>
            <w:webHidden/>
          </w:rPr>
          <w:fldChar w:fldCharType="separate"/>
        </w:r>
        <w:r w:rsidR="00E06F51">
          <w:rPr>
            <w:webHidden/>
          </w:rPr>
          <w:t>4</w:t>
        </w:r>
        <w:r>
          <w:rPr>
            <w:webHidden/>
          </w:rPr>
          <w:fldChar w:fldCharType="end"/>
        </w:r>
      </w:hyperlink>
    </w:p>
    <w:p w14:paraId="3327245E" w14:textId="4E45ACFA"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39" w:history="1">
        <w:r w:rsidRPr="00EE5604">
          <w:rPr>
            <w:rStyle w:val="Hyperlink"/>
          </w:rPr>
          <w:t>04.02</w:t>
        </w:r>
        <w:r w:rsidR="00F92F7E">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Inspectors</w:t>
        </w:r>
        <w:r w:rsidR="008333C2">
          <w:rPr>
            <w:rStyle w:val="Hyperlink"/>
          </w:rPr>
          <w:tab/>
        </w:r>
        <w:r>
          <w:rPr>
            <w:webHidden/>
          </w:rPr>
          <w:tab/>
        </w:r>
        <w:r>
          <w:rPr>
            <w:webHidden/>
          </w:rPr>
          <w:fldChar w:fldCharType="begin"/>
        </w:r>
        <w:r>
          <w:rPr>
            <w:webHidden/>
          </w:rPr>
          <w:instrText xml:space="preserve"> PAGEREF _Toc200457739 \h </w:instrText>
        </w:r>
        <w:r>
          <w:rPr>
            <w:webHidden/>
          </w:rPr>
        </w:r>
        <w:r>
          <w:rPr>
            <w:webHidden/>
          </w:rPr>
          <w:fldChar w:fldCharType="separate"/>
        </w:r>
        <w:r w:rsidR="00E06F51">
          <w:rPr>
            <w:webHidden/>
          </w:rPr>
          <w:t>4</w:t>
        </w:r>
        <w:r>
          <w:rPr>
            <w:webHidden/>
          </w:rPr>
          <w:fldChar w:fldCharType="end"/>
        </w:r>
      </w:hyperlink>
    </w:p>
    <w:p w14:paraId="7FAB08EE" w14:textId="2AF7D859"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40" w:history="1">
        <w:r w:rsidRPr="00EE5604">
          <w:rPr>
            <w:rStyle w:val="Hyperlink"/>
          </w:rPr>
          <w:t>04.03</w:t>
        </w:r>
        <w:r w:rsidR="00F92F7E">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Branch Chiefs</w:t>
        </w:r>
        <w:r>
          <w:rPr>
            <w:webHidden/>
          </w:rPr>
          <w:tab/>
        </w:r>
        <w:r>
          <w:rPr>
            <w:webHidden/>
          </w:rPr>
          <w:fldChar w:fldCharType="begin"/>
        </w:r>
        <w:r>
          <w:rPr>
            <w:webHidden/>
          </w:rPr>
          <w:instrText xml:space="preserve"> PAGEREF _Toc200457740 \h </w:instrText>
        </w:r>
        <w:r>
          <w:rPr>
            <w:webHidden/>
          </w:rPr>
        </w:r>
        <w:r>
          <w:rPr>
            <w:webHidden/>
          </w:rPr>
          <w:fldChar w:fldCharType="separate"/>
        </w:r>
        <w:r w:rsidR="00E06F51">
          <w:rPr>
            <w:webHidden/>
          </w:rPr>
          <w:t>4</w:t>
        </w:r>
        <w:r>
          <w:rPr>
            <w:webHidden/>
          </w:rPr>
          <w:fldChar w:fldCharType="end"/>
        </w:r>
      </w:hyperlink>
    </w:p>
    <w:p w14:paraId="5F828A0B" w14:textId="31E4DE67"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41" w:history="1">
        <w:r w:rsidRPr="00EE5604">
          <w:rPr>
            <w:rStyle w:val="Hyperlink"/>
          </w:rPr>
          <w:t>04.04</w:t>
        </w:r>
        <w:r w:rsidR="00F92F7E">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Division of Fuel Management (DFM) – Inspection and Oversight Branch (IOB)</w:t>
        </w:r>
        <w:r>
          <w:rPr>
            <w:webHidden/>
          </w:rPr>
          <w:tab/>
        </w:r>
        <w:r>
          <w:rPr>
            <w:webHidden/>
          </w:rPr>
          <w:fldChar w:fldCharType="begin"/>
        </w:r>
        <w:r>
          <w:rPr>
            <w:webHidden/>
          </w:rPr>
          <w:instrText xml:space="preserve"> PAGEREF _Toc200457741 \h </w:instrText>
        </w:r>
        <w:r>
          <w:rPr>
            <w:webHidden/>
          </w:rPr>
        </w:r>
        <w:r>
          <w:rPr>
            <w:webHidden/>
          </w:rPr>
          <w:fldChar w:fldCharType="separate"/>
        </w:r>
        <w:r w:rsidR="00E06F51">
          <w:rPr>
            <w:webHidden/>
          </w:rPr>
          <w:t>5</w:t>
        </w:r>
        <w:r>
          <w:rPr>
            <w:webHidden/>
          </w:rPr>
          <w:fldChar w:fldCharType="end"/>
        </w:r>
      </w:hyperlink>
    </w:p>
    <w:p w14:paraId="2DF6C44E" w14:textId="6EB189CD" w:rsidR="00907BA0" w:rsidRDefault="00907BA0" w:rsidP="0051533A">
      <w:pPr>
        <w:pStyle w:val="TOC1"/>
        <w:rPr>
          <w:rFonts w:asciiTheme="minorHAnsi" w:eastAsiaTheme="minorEastAsia" w:hAnsiTheme="minorHAnsi" w:cstheme="minorBidi"/>
          <w:kern w:val="2"/>
          <w:sz w:val="24"/>
          <w14:ligatures w14:val="standardContextual"/>
        </w:rPr>
      </w:pPr>
      <w:hyperlink w:anchor="_Toc200457742" w:history="1">
        <w:r w:rsidRPr="00EE5604">
          <w:rPr>
            <w:rStyle w:val="Hyperlink"/>
          </w:rPr>
          <w:t>0616-05</w:t>
        </w:r>
        <w:r>
          <w:rPr>
            <w:rFonts w:asciiTheme="minorHAnsi" w:eastAsiaTheme="minorEastAsia" w:hAnsiTheme="minorHAnsi" w:cstheme="minorBidi"/>
            <w:kern w:val="2"/>
            <w:sz w:val="24"/>
            <w14:ligatures w14:val="standardContextual"/>
          </w:rPr>
          <w:tab/>
        </w:r>
        <w:r w:rsidRPr="00EE5604">
          <w:rPr>
            <w:rStyle w:val="Hyperlink"/>
          </w:rPr>
          <w:t>THRESHOLDS OF SIGNIFICANCE - SCREENING INSPECTION RESULTS</w:t>
        </w:r>
        <w:r>
          <w:rPr>
            <w:webHidden/>
          </w:rPr>
          <w:tab/>
        </w:r>
        <w:r>
          <w:rPr>
            <w:webHidden/>
          </w:rPr>
          <w:fldChar w:fldCharType="begin"/>
        </w:r>
        <w:r>
          <w:rPr>
            <w:webHidden/>
          </w:rPr>
          <w:instrText xml:space="preserve"> PAGEREF _Toc200457742 \h </w:instrText>
        </w:r>
        <w:r>
          <w:rPr>
            <w:webHidden/>
          </w:rPr>
        </w:r>
        <w:r>
          <w:rPr>
            <w:webHidden/>
          </w:rPr>
          <w:fldChar w:fldCharType="separate"/>
        </w:r>
        <w:r w:rsidR="00E06F51">
          <w:rPr>
            <w:webHidden/>
          </w:rPr>
          <w:t>5</w:t>
        </w:r>
        <w:r>
          <w:rPr>
            <w:webHidden/>
          </w:rPr>
          <w:fldChar w:fldCharType="end"/>
        </w:r>
      </w:hyperlink>
    </w:p>
    <w:p w14:paraId="6ED5A4EC" w14:textId="28990671" w:rsidR="00907BA0" w:rsidRDefault="00907BA0" w:rsidP="0051533A">
      <w:pPr>
        <w:pStyle w:val="TOC1"/>
        <w:rPr>
          <w:rFonts w:asciiTheme="minorHAnsi" w:eastAsiaTheme="minorEastAsia" w:hAnsiTheme="minorHAnsi" w:cstheme="minorBidi"/>
          <w:kern w:val="2"/>
          <w:sz w:val="24"/>
          <w14:ligatures w14:val="standardContextual"/>
        </w:rPr>
      </w:pPr>
      <w:hyperlink w:anchor="_Toc200457743" w:history="1">
        <w:r w:rsidRPr="00EE5604">
          <w:rPr>
            <w:rStyle w:val="Hyperlink"/>
          </w:rPr>
          <w:t>0616-06</w:t>
        </w:r>
        <w:r>
          <w:rPr>
            <w:rFonts w:asciiTheme="minorHAnsi" w:eastAsiaTheme="minorEastAsia" w:hAnsiTheme="minorHAnsi" w:cstheme="minorBidi"/>
            <w:kern w:val="2"/>
            <w:sz w:val="24"/>
            <w14:ligatures w14:val="standardContextual"/>
          </w:rPr>
          <w:tab/>
        </w:r>
        <w:r w:rsidRPr="00EE5604">
          <w:rPr>
            <w:rStyle w:val="Hyperlink"/>
          </w:rPr>
          <w:t>DOCUMENTING NONCOMPLIANCES</w:t>
        </w:r>
        <w:r>
          <w:rPr>
            <w:webHidden/>
          </w:rPr>
          <w:tab/>
        </w:r>
        <w:r>
          <w:rPr>
            <w:webHidden/>
          </w:rPr>
          <w:fldChar w:fldCharType="begin"/>
        </w:r>
        <w:r>
          <w:rPr>
            <w:webHidden/>
          </w:rPr>
          <w:instrText xml:space="preserve"> PAGEREF _Toc200457743 \h </w:instrText>
        </w:r>
        <w:r>
          <w:rPr>
            <w:webHidden/>
          </w:rPr>
        </w:r>
        <w:r>
          <w:rPr>
            <w:webHidden/>
          </w:rPr>
          <w:fldChar w:fldCharType="separate"/>
        </w:r>
        <w:r w:rsidR="00E06F51">
          <w:rPr>
            <w:webHidden/>
          </w:rPr>
          <w:t>6</w:t>
        </w:r>
        <w:r>
          <w:rPr>
            <w:webHidden/>
          </w:rPr>
          <w:fldChar w:fldCharType="end"/>
        </w:r>
      </w:hyperlink>
    </w:p>
    <w:p w14:paraId="1524E19B" w14:textId="31BD9799"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44" w:history="1">
        <w:r w:rsidRPr="00EE5604">
          <w:rPr>
            <w:rStyle w:val="Hyperlink"/>
          </w:rPr>
          <w:t>06.01</w:t>
        </w:r>
        <w:r w:rsidR="00E56B4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Types of Noncompliances</w:t>
        </w:r>
        <w:r>
          <w:rPr>
            <w:webHidden/>
          </w:rPr>
          <w:tab/>
        </w:r>
        <w:r>
          <w:rPr>
            <w:webHidden/>
          </w:rPr>
          <w:fldChar w:fldCharType="begin"/>
        </w:r>
        <w:r>
          <w:rPr>
            <w:webHidden/>
          </w:rPr>
          <w:instrText xml:space="preserve"> PAGEREF _Toc200457744 \h </w:instrText>
        </w:r>
        <w:r>
          <w:rPr>
            <w:webHidden/>
          </w:rPr>
        </w:r>
        <w:r>
          <w:rPr>
            <w:webHidden/>
          </w:rPr>
          <w:fldChar w:fldCharType="separate"/>
        </w:r>
        <w:r w:rsidR="00E06F51">
          <w:rPr>
            <w:webHidden/>
          </w:rPr>
          <w:t>6</w:t>
        </w:r>
        <w:r>
          <w:rPr>
            <w:webHidden/>
          </w:rPr>
          <w:fldChar w:fldCharType="end"/>
        </w:r>
      </w:hyperlink>
    </w:p>
    <w:p w14:paraId="42EFB221" w14:textId="76E5B06E"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45" w:history="1">
        <w:r w:rsidRPr="00EE5604">
          <w:rPr>
            <w:rStyle w:val="Hyperlink"/>
          </w:rPr>
          <w:t>06.02</w:t>
        </w:r>
        <w:r w:rsidR="00E56B4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Supporting Details and Discussions of Safety or Safeguards Significance</w:t>
        </w:r>
        <w:r>
          <w:rPr>
            <w:webHidden/>
          </w:rPr>
          <w:tab/>
        </w:r>
        <w:r>
          <w:rPr>
            <w:webHidden/>
          </w:rPr>
          <w:fldChar w:fldCharType="begin"/>
        </w:r>
        <w:r>
          <w:rPr>
            <w:webHidden/>
          </w:rPr>
          <w:instrText xml:space="preserve"> PAGEREF _Toc200457745 \h </w:instrText>
        </w:r>
        <w:r>
          <w:rPr>
            <w:webHidden/>
          </w:rPr>
        </w:r>
        <w:r>
          <w:rPr>
            <w:webHidden/>
          </w:rPr>
          <w:fldChar w:fldCharType="separate"/>
        </w:r>
        <w:r w:rsidR="00E06F51">
          <w:rPr>
            <w:webHidden/>
          </w:rPr>
          <w:t>7</w:t>
        </w:r>
        <w:r>
          <w:rPr>
            <w:webHidden/>
          </w:rPr>
          <w:fldChar w:fldCharType="end"/>
        </w:r>
      </w:hyperlink>
    </w:p>
    <w:p w14:paraId="00916606" w14:textId="0E5F2849"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46" w:history="1">
        <w:r w:rsidRPr="00EE5604">
          <w:rPr>
            <w:rStyle w:val="Hyperlink"/>
          </w:rPr>
          <w:t>06.03</w:t>
        </w:r>
        <w:r w:rsidR="00E56B4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Violations Involving Willfulness</w:t>
        </w:r>
        <w:r>
          <w:rPr>
            <w:webHidden/>
          </w:rPr>
          <w:tab/>
        </w:r>
        <w:r>
          <w:rPr>
            <w:webHidden/>
          </w:rPr>
          <w:fldChar w:fldCharType="begin"/>
        </w:r>
        <w:r>
          <w:rPr>
            <w:webHidden/>
          </w:rPr>
          <w:instrText xml:space="preserve"> PAGEREF _Toc200457746 \h </w:instrText>
        </w:r>
        <w:r>
          <w:rPr>
            <w:webHidden/>
          </w:rPr>
        </w:r>
        <w:r>
          <w:rPr>
            <w:webHidden/>
          </w:rPr>
          <w:fldChar w:fldCharType="separate"/>
        </w:r>
        <w:r w:rsidR="00E06F51">
          <w:rPr>
            <w:webHidden/>
          </w:rPr>
          <w:t>8</w:t>
        </w:r>
        <w:r>
          <w:rPr>
            <w:webHidden/>
          </w:rPr>
          <w:fldChar w:fldCharType="end"/>
        </w:r>
      </w:hyperlink>
    </w:p>
    <w:p w14:paraId="650392F9" w14:textId="5972A231" w:rsidR="00907BA0" w:rsidRDefault="00907BA0" w:rsidP="0051533A">
      <w:pPr>
        <w:pStyle w:val="TOC1"/>
        <w:rPr>
          <w:rFonts w:asciiTheme="minorHAnsi" w:eastAsiaTheme="minorEastAsia" w:hAnsiTheme="minorHAnsi" w:cstheme="minorBidi"/>
          <w:kern w:val="2"/>
          <w:sz w:val="24"/>
          <w14:ligatures w14:val="standardContextual"/>
        </w:rPr>
      </w:pPr>
      <w:hyperlink w:anchor="_Toc200457747" w:history="1">
        <w:r w:rsidRPr="00EE5604">
          <w:rPr>
            <w:rStyle w:val="Hyperlink"/>
          </w:rPr>
          <w:t>0616-07</w:t>
        </w:r>
        <w:r>
          <w:rPr>
            <w:rFonts w:asciiTheme="minorHAnsi" w:eastAsiaTheme="minorEastAsia" w:hAnsiTheme="minorHAnsi" w:cstheme="minorBidi"/>
            <w:kern w:val="2"/>
            <w:sz w:val="24"/>
            <w14:ligatures w14:val="standardContextual"/>
          </w:rPr>
          <w:tab/>
        </w:r>
        <w:r w:rsidRPr="00EE5604">
          <w:rPr>
            <w:rStyle w:val="Hyperlink"/>
          </w:rPr>
          <w:t>DOCUMENTING VIOLATIONS USING THE FOUR-PART FORMAT</w:t>
        </w:r>
        <w:r>
          <w:rPr>
            <w:webHidden/>
          </w:rPr>
          <w:tab/>
        </w:r>
        <w:r>
          <w:rPr>
            <w:webHidden/>
          </w:rPr>
          <w:fldChar w:fldCharType="begin"/>
        </w:r>
        <w:r>
          <w:rPr>
            <w:webHidden/>
          </w:rPr>
          <w:instrText xml:space="preserve"> PAGEREF _Toc200457747 \h </w:instrText>
        </w:r>
        <w:r>
          <w:rPr>
            <w:webHidden/>
          </w:rPr>
        </w:r>
        <w:r>
          <w:rPr>
            <w:webHidden/>
          </w:rPr>
          <w:fldChar w:fldCharType="separate"/>
        </w:r>
        <w:r w:rsidR="00E06F51">
          <w:rPr>
            <w:webHidden/>
          </w:rPr>
          <w:t>9</w:t>
        </w:r>
        <w:r>
          <w:rPr>
            <w:webHidden/>
          </w:rPr>
          <w:fldChar w:fldCharType="end"/>
        </w:r>
      </w:hyperlink>
    </w:p>
    <w:p w14:paraId="552A4D66" w14:textId="2C4819A6"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48" w:history="1">
        <w:r w:rsidRPr="00EE5604">
          <w:rPr>
            <w:rStyle w:val="Hyperlink"/>
          </w:rPr>
          <w:t>07.01</w:t>
        </w:r>
        <w:r w:rsidR="00E56B4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Introduction</w:t>
        </w:r>
        <w:r w:rsidR="008333C2">
          <w:rPr>
            <w:rStyle w:val="Hyperlink"/>
          </w:rPr>
          <w:tab/>
        </w:r>
        <w:r>
          <w:rPr>
            <w:webHidden/>
          </w:rPr>
          <w:tab/>
        </w:r>
        <w:r>
          <w:rPr>
            <w:webHidden/>
          </w:rPr>
          <w:fldChar w:fldCharType="begin"/>
        </w:r>
        <w:r>
          <w:rPr>
            <w:webHidden/>
          </w:rPr>
          <w:instrText xml:space="preserve"> PAGEREF _Toc200457748 \h </w:instrText>
        </w:r>
        <w:r>
          <w:rPr>
            <w:webHidden/>
          </w:rPr>
        </w:r>
        <w:r>
          <w:rPr>
            <w:webHidden/>
          </w:rPr>
          <w:fldChar w:fldCharType="separate"/>
        </w:r>
        <w:r w:rsidR="00E06F51">
          <w:rPr>
            <w:webHidden/>
          </w:rPr>
          <w:t>9</w:t>
        </w:r>
        <w:r>
          <w:rPr>
            <w:webHidden/>
          </w:rPr>
          <w:fldChar w:fldCharType="end"/>
        </w:r>
      </w:hyperlink>
    </w:p>
    <w:p w14:paraId="52E8196C" w14:textId="32BC466E"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49" w:history="1">
        <w:r w:rsidRPr="00EE5604">
          <w:rPr>
            <w:rStyle w:val="Hyperlink"/>
          </w:rPr>
          <w:t>07.02</w:t>
        </w:r>
        <w:r w:rsidR="00E56B4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Description</w:t>
        </w:r>
        <w:r w:rsidR="008333C2">
          <w:rPr>
            <w:rStyle w:val="Hyperlink"/>
          </w:rPr>
          <w:tab/>
        </w:r>
        <w:r>
          <w:rPr>
            <w:webHidden/>
          </w:rPr>
          <w:tab/>
        </w:r>
        <w:r>
          <w:rPr>
            <w:webHidden/>
          </w:rPr>
          <w:fldChar w:fldCharType="begin"/>
        </w:r>
        <w:r>
          <w:rPr>
            <w:webHidden/>
          </w:rPr>
          <w:instrText xml:space="preserve"> PAGEREF _Toc200457749 \h </w:instrText>
        </w:r>
        <w:r>
          <w:rPr>
            <w:webHidden/>
          </w:rPr>
        </w:r>
        <w:r>
          <w:rPr>
            <w:webHidden/>
          </w:rPr>
          <w:fldChar w:fldCharType="separate"/>
        </w:r>
        <w:r w:rsidR="00E06F51">
          <w:rPr>
            <w:webHidden/>
          </w:rPr>
          <w:t>10</w:t>
        </w:r>
        <w:r>
          <w:rPr>
            <w:webHidden/>
          </w:rPr>
          <w:fldChar w:fldCharType="end"/>
        </w:r>
      </w:hyperlink>
    </w:p>
    <w:p w14:paraId="2D241622" w14:textId="5F8D9A29"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50" w:history="1">
        <w:r w:rsidRPr="00EE5604">
          <w:rPr>
            <w:rStyle w:val="Hyperlink"/>
          </w:rPr>
          <w:t>07.03</w:t>
        </w:r>
        <w:r w:rsidR="00E56B4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Analysis</w:t>
        </w:r>
        <w:r w:rsidR="008333C2">
          <w:rPr>
            <w:webHidden/>
          </w:rPr>
          <w:tab/>
        </w:r>
        <w:r w:rsidR="008333C2">
          <w:rPr>
            <w:webHidden/>
          </w:rPr>
          <w:tab/>
        </w:r>
        <w:r>
          <w:rPr>
            <w:webHidden/>
          </w:rPr>
          <w:fldChar w:fldCharType="begin"/>
        </w:r>
        <w:r>
          <w:rPr>
            <w:webHidden/>
          </w:rPr>
          <w:instrText xml:space="preserve"> PAGEREF _Toc200457750 \h </w:instrText>
        </w:r>
        <w:r>
          <w:rPr>
            <w:webHidden/>
          </w:rPr>
        </w:r>
        <w:r>
          <w:rPr>
            <w:webHidden/>
          </w:rPr>
          <w:fldChar w:fldCharType="separate"/>
        </w:r>
        <w:r w:rsidR="00E06F51">
          <w:rPr>
            <w:webHidden/>
          </w:rPr>
          <w:t>10</w:t>
        </w:r>
        <w:r>
          <w:rPr>
            <w:webHidden/>
          </w:rPr>
          <w:fldChar w:fldCharType="end"/>
        </w:r>
      </w:hyperlink>
    </w:p>
    <w:p w14:paraId="5C71DE48" w14:textId="3AB7218E"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51" w:history="1">
        <w:r w:rsidRPr="00EE5604">
          <w:rPr>
            <w:rStyle w:val="Hyperlink"/>
          </w:rPr>
          <w:t>07.04</w:t>
        </w:r>
        <w:r w:rsidR="00E56B4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Enforcement</w:t>
        </w:r>
        <w:r>
          <w:rPr>
            <w:webHidden/>
          </w:rPr>
          <w:tab/>
        </w:r>
        <w:r>
          <w:rPr>
            <w:webHidden/>
          </w:rPr>
          <w:fldChar w:fldCharType="begin"/>
        </w:r>
        <w:r>
          <w:rPr>
            <w:webHidden/>
          </w:rPr>
          <w:instrText xml:space="preserve"> PAGEREF _Toc200457751 \h </w:instrText>
        </w:r>
        <w:r>
          <w:rPr>
            <w:webHidden/>
          </w:rPr>
        </w:r>
        <w:r>
          <w:rPr>
            <w:webHidden/>
          </w:rPr>
          <w:fldChar w:fldCharType="separate"/>
        </w:r>
        <w:r w:rsidR="00E06F51">
          <w:rPr>
            <w:webHidden/>
          </w:rPr>
          <w:t>11</w:t>
        </w:r>
        <w:r>
          <w:rPr>
            <w:webHidden/>
          </w:rPr>
          <w:fldChar w:fldCharType="end"/>
        </w:r>
      </w:hyperlink>
    </w:p>
    <w:p w14:paraId="17695862" w14:textId="71B1E2BC"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52" w:history="1">
        <w:r w:rsidRPr="00EE5604">
          <w:rPr>
            <w:rStyle w:val="Hyperlink"/>
          </w:rPr>
          <w:t>07.05</w:t>
        </w:r>
        <w:r w:rsidR="00E56B4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Unresolved Item Closure</w:t>
        </w:r>
        <w:r>
          <w:rPr>
            <w:webHidden/>
          </w:rPr>
          <w:tab/>
        </w:r>
        <w:r>
          <w:rPr>
            <w:webHidden/>
          </w:rPr>
          <w:fldChar w:fldCharType="begin"/>
        </w:r>
        <w:r>
          <w:rPr>
            <w:webHidden/>
          </w:rPr>
          <w:instrText xml:space="preserve"> PAGEREF _Toc200457752 \h </w:instrText>
        </w:r>
        <w:r>
          <w:rPr>
            <w:webHidden/>
          </w:rPr>
        </w:r>
        <w:r>
          <w:rPr>
            <w:webHidden/>
          </w:rPr>
          <w:fldChar w:fldCharType="separate"/>
        </w:r>
        <w:r w:rsidR="00E06F51">
          <w:rPr>
            <w:webHidden/>
          </w:rPr>
          <w:t>11</w:t>
        </w:r>
        <w:r>
          <w:rPr>
            <w:webHidden/>
          </w:rPr>
          <w:fldChar w:fldCharType="end"/>
        </w:r>
      </w:hyperlink>
    </w:p>
    <w:p w14:paraId="3F70747A" w14:textId="4B18FA25" w:rsidR="00907BA0" w:rsidRDefault="00907BA0" w:rsidP="0051533A">
      <w:pPr>
        <w:pStyle w:val="TOC1"/>
        <w:rPr>
          <w:rFonts w:asciiTheme="minorHAnsi" w:eastAsiaTheme="minorEastAsia" w:hAnsiTheme="minorHAnsi" w:cstheme="minorBidi"/>
          <w:kern w:val="2"/>
          <w:sz w:val="24"/>
          <w14:ligatures w14:val="standardContextual"/>
        </w:rPr>
      </w:pPr>
      <w:hyperlink w:anchor="_Toc200457753" w:history="1">
        <w:r w:rsidRPr="00EE5604">
          <w:rPr>
            <w:rStyle w:val="Hyperlink"/>
          </w:rPr>
          <w:t>0616-08</w:t>
        </w:r>
        <w:r>
          <w:rPr>
            <w:rFonts w:asciiTheme="minorHAnsi" w:eastAsiaTheme="minorEastAsia" w:hAnsiTheme="minorHAnsi" w:cstheme="minorBidi"/>
            <w:kern w:val="2"/>
            <w:sz w:val="24"/>
            <w14:ligatures w14:val="standardContextual"/>
          </w:rPr>
          <w:tab/>
        </w:r>
        <w:r w:rsidRPr="00EE5604">
          <w:rPr>
            <w:rStyle w:val="Hyperlink"/>
          </w:rPr>
          <w:t>UNRESOLVED ITEMS (URIs)</w:t>
        </w:r>
        <w:r>
          <w:rPr>
            <w:webHidden/>
          </w:rPr>
          <w:tab/>
        </w:r>
        <w:r>
          <w:rPr>
            <w:webHidden/>
          </w:rPr>
          <w:fldChar w:fldCharType="begin"/>
        </w:r>
        <w:r>
          <w:rPr>
            <w:webHidden/>
          </w:rPr>
          <w:instrText xml:space="preserve"> PAGEREF _Toc200457753 \h </w:instrText>
        </w:r>
        <w:r>
          <w:rPr>
            <w:webHidden/>
          </w:rPr>
        </w:r>
        <w:r>
          <w:rPr>
            <w:webHidden/>
          </w:rPr>
          <w:fldChar w:fldCharType="separate"/>
        </w:r>
        <w:r w:rsidR="00E06F51">
          <w:rPr>
            <w:webHidden/>
          </w:rPr>
          <w:t>12</w:t>
        </w:r>
        <w:r>
          <w:rPr>
            <w:webHidden/>
          </w:rPr>
          <w:fldChar w:fldCharType="end"/>
        </w:r>
      </w:hyperlink>
    </w:p>
    <w:p w14:paraId="58315418" w14:textId="19403357"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54" w:history="1">
        <w:r w:rsidRPr="00EE5604">
          <w:rPr>
            <w:rStyle w:val="Hyperlink"/>
          </w:rPr>
          <w:t>08.01</w:t>
        </w:r>
        <w:r w:rsidR="00E56B4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Opening</w:t>
        </w:r>
        <w:r w:rsidR="008333C2">
          <w:rPr>
            <w:rStyle w:val="Hyperlink"/>
          </w:rPr>
          <w:tab/>
        </w:r>
        <w:r>
          <w:rPr>
            <w:webHidden/>
          </w:rPr>
          <w:tab/>
        </w:r>
        <w:r>
          <w:rPr>
            <w:webHidden/>
          </w:rPr>
          <w:fldChar w:fldCharType="begin"/>
        </w:r>
        <w:r>
          <w:rPr>
            <w:webHidden/>
          </w:rPr>
          <w:instrText xml:space="preserve"> PAGEREF _Toc200457754 \h </w:instrText>
        </w:r>
        <w:r>
          <w:rPr>
            <w:webHidden/>
          </w:rPr>
        </w:r>
        <w:r>
          <w:rPr>
            <w:webHidden/>
          </w:rPr>
          <w:fldChar w:fldCharType="separate"/>
        </w:r>
        <w:r w:rsidR="00E06F51">
          <w:rPr>
            <w:webHidden/>
          </w:rPr>
          <w:t>12</w:t>
        </w:r>
        <w:r>
          <w:rPr>
            <w:webHidden/>
          </w:rPr>
          <w:fldChar w:fldCharType="end"/>
        </w:r>
      </w:hyperlink>
    </w:p>
    <w:p w14:paraId="77740C82" w14:textId="0C08057C"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55" w:history="1">
        <w:r w:rsidRPr="00EE5604">
          <w:rPr>
            <w:rStyle w:val="Hyperlink"/>
          </w:rPr>
          <w:t>08.02</w:t>
        </w:r>
        <w:r w:rsidR="00E56B4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Follow-up and Closure</w:t>
        </w:r>
        <w:r>
          <w:rPr>
            <w:webHidden/>
          </w:rPr>
          <w:tab/>
        </w:r>
        <w:r>
          <w:rPr>
            <w:webHidden/>
          </w:rPr>
          <w:fldChar w:fldCharType="begin"/>
        </w:r>
        <w:r>
          <w:rPr>
            <w:webHidden/>
          </w:rPr>
          <w:instrText xml:space="preserve"> PAGEREF _Toc200457755 \h </w:instrText>
        </w:r>
        <w:r>
          <w:rPr>
            <w:webHidden/>
          </w:rPr>
        </w:r>
        <w:r>
          <w:rPr>
            <w:webHidden/>
          </w:rPr>
          <w:fldChar w:fldCharType="separate"/>
        </w:r>
        <w:r w:rsidR="00E06F51">
          <w:rPr>
            <w:webHidden/>
          </w:rPr>
          <w:t>12</w:t>
        </w:r>
        <w:r>
          <w:rPr>
            <w:webHidden/>
          </w:rPr>
          <w:fldChar w:fldCharType="end"/>
        </w:r>
      </w:hyperlink>
    </w:p>
    <w:p w14:paraId="3A10D7BB" w14:textId="340E1123" w:rsidR="00907BA0" w:rsidRDefault="00907BA0" w:rsidP="0051533A">
      <w:pPr>
        <w:pStyle w:val="TOC1"/>
        <w:rPr>
          <w:rFonts w:asciiTheme="minorHAnsi" w:eastAsiaTheme="minorEastAsia" w:hAnsiTheme="minorHAnsi" w:cstheme="minorBidi"/>
          <w:kern w:val="2"/>
          <w:sz w:val="24"/>
          <w14:ligatures w14:val="standardContextual"/>
        </w:rPr>
      </w:pPr>
      <w:hyperlink w:anchor="_Toc200457756" w:history="1">
        <w:r w:rsidRPr="00EE5604">
          <w:rPr>
            <w:rStyle w:val="Hyperlink"/>
          </w:rPr>
          <w:t>0616-09</w:t>
        </w:r>
        <w:r>
          <w:rPr>
            <w:rFonts w:asciiTheme="minorHAnsi" w:eastAsiaTheme="minorEastAsia" w:hAnsiTheme="minorHAnsi" w:cstheme="minorBidi"/>
            <w:kern w:val="2"/>
            <w:sz w:val="24"/>
            <w14:ligatures w14:val="standardContextual"/>
          </w:rPr>
          <w:tab/>
        </w:r>
        <w:r w:rsidRPr="00EE5604">
          <w:rPr>
            <w:rStyle w:val="Hyperlink"/>
          </w:rPr>
          <w:t>DISCUSSED OPEN ITEMS</w:t>
        </w:r>
        <w:r>
          <w:rPr>
            <w:webHidden/>
          </w:rPr>
          <w:tab/>
        </w:r>
        <w:r>
          <w:rPr>
            <w:webHidden/>
          </w:rPr>
          <w:fldChar w:fldCharType="begin"/>
        </w:r>
        <w:r>
          <w:rPr>
            <w:webHidden/>
          </w:rPr>
          <w:instrText xml:space="preserve"> PAGEREF _Toc200457756 \h </w:instrText>
        </w:r>
        <w:r>
          <w:rPr>
            <w:webHidden/>
          </w:rPr>
        </w:r>
        <w:r>
          <w:rPr>
            <w:webHidden/>
          </w:rPr>
          <w:fldChar w:fldCharType="separate"/>
        </w:r>
        <w:r w:rsidR="00E06F51">
          <w:rPr>
            <w:webHidden/>
          </w:rPr>
          <w:t>13</w:t>
        </w:r>
        <w:r>
          <w:rPr>
            <w:webHidden/>
          </w:rPr>
          <w:fldChar w:fldCharType="end"/>
        </w:r>
      </w:hyperlink>
    </w:p>
    <w:p w14:paraId="3330E831" w14:textId="0E002B3D" w:rsidR="00907BA0" w:rsidRDefault="00907BA0" w:rsidP="0051533A">
      <w:pPr>
        <w:pStyle w:val="TOC1"/>
        <w:rPr>
          <w:rFonts w:asciiTheme="minorHAnsi" w:eastAsiaTheme="minorEastAsia" w:hAnsiTheme="minorHAnsi" w:cstheme="minorBidi"/>
          <w:kern w:val="2"/>
          <w:sz w:val="24"/>
          <w14:ligatures w14:val="standardContextual"/>
        </w:rPr>
      </w:pPr>
      <w:hyperlink w:anchor="_Toc200457757" w:history="1">
        <w:r w:rsidRPr="00EE5604">
          <w:rPr>
            <w:rStyle w:val="Hyperlink"/>
          </w:rPr>
          <w:t>0616-10</w:t>
        </w:r>
        <w:r>
          <w:rPr>
            <w:rFonts w:asciiTheme="minorHAnsi" w:eastAsiaTheme="minorEastAsia" w:hAnsiTheme="minorHAnsi" w:cstheme="minorBidi"/>
            <w:kern w:val="2"/>
            <w:sz w:val="24"/>
            <w14:ligatures w14:val="standardContextual"/>
          </w:rPr>
          <w:tab/>
        </w:r>
        <w:r w:rsidRPr="00EE5604">
          <w:rPr>
            <w:rStyle w:val="Hyperlink"/>
          </w:rPr>
          <w:t>CLOSURE OF WRITTEN EVENT REPORTS</w:t>
        </w:r>
        <w:r>
          <w:rPr>
            <w:webHidden/>
          </w:rPr>
          <w:tab/>
        </w:r>
        <w:r>
          <w:rPr>
            <w:webHidden/>
          </w:rPr>
          <w:fldChar w:fldCharType="begin"/>
        </w:r>
        <w:r>
          <w:rPr>
            <w:webHidden/>
          </w:rPr>
          <w:instrText xml:space="preserve"> PAGEREF _Toc200457757 \h </w:instrText>
        </w:r>
        <w:r>
          <w:rPr>
            <w:webHidden/>
          </w:rPr>
        </w:r>
        <w:r>
          <w:rPr>
            <w:webHidden/>
          </w:rPr>
          <w:fldChar w:fldCharType="separate"/>
        </w:r>
        <w:r w:rsidR="00E06F51">
          <w:rPr>
            <w:webHidden/>
          </w:rPr>
          <w:t>13</w:t>
        </w:r>
        <w:r>
          <w:rPr>
            <w:webHidden/>
          </w:rPr>
          <w:fldChar w:fldCharType="end"/>
        </w:r>
      </w:hyperlink>
    </w:p>
    <w:p w14:paraId="76486FAC" w14:textId="650FA3AB" w:rsidR="00907BA0" w:rsidRDefault="00907BA0" w:rsidP="0051533A">
      <w:pPr>
        <w:pStyle w:val="TOC1"/>
        <w:rPr>
          <w:rFonts w:asciiTheme="minorHAnsi" w:eastAsiaTheme="minorEastAsia" w:hAnsiTheme="minorHAnsi" w:cstheme="minorBidi"/>
          <w:kern w:val="2"/>
          <w:sz w:val="24"/>
          <w14:ligatures w14:val="standardContextual"/>
        </w:rPr>
      </w:pPr>
      <w:hyperlink w:anchor="_Toc200457758" w:history="1">
        <w:r w:rsidRPr="00EE5604">
          <w:rPr>
            <w:rStyle w:val="Hyperlink"/>
          </w:rPr>
          <w:t>0616-11</w:t>
        </w:r>
        <w:r>
          <w:rPr>
            <w:rFonts w:asciiTheme="minorHAnsi" w:eastAsiaTheme="minorEastAsia" w:hAnsiTheme="minorHAnsi" w:cstheme="minorBidi"/>
            <w:kern w:val="2"/>
            <w:sz w:val="24"/>
            <w14:ligatures w14:val="standardContextual"/>
          </w:rPr>
          <w:tab/>
        </w:r>
        <w:r w:rsidRPr="00EE5604">
          <w:rPr>
            <w:rStyle w:val="Hyperlink"/>
          </w:rPr>
          <w:t>CLOSURE OF CITED VIOLATIONS</w:t>
        </w:r>
        <w:r>
          <w:rPr>
            <w:webHidden/>
          </w:rPr>
          <w:tab/>
        </w:r>
        <w:r>
          <w:rPr>
            <w:webHidden/>
          </w:rPr>
          <w:fldChar w:fldCharType="begin"/>
        </w:r>
        <w:r>
          <w:rPr>
            <w:webHidden/>
          </w:rPr>
          <w:instrText xml:space="preserve"> PAGEREF _Toc200457758 \h </w:instrText>
        </w:r>
        <w:r>
          <w:rPr>
            <w:webHidden/>
          </w:rPr>
        </w:r>
        <w:r>
          <w:rPr>
            <w:webHidden/>
          </w:rPr>
          <w:fldChar w:fldCharType="separate"/>
        </w:r>
        <w:r w:rsidR="00E06F51">
          <w:rPr>
            <w:webHidden/>
          </w:rPr>
          <w:t>14</w:t>
        </w:r>
        <w:r>
          <w:rPr>
            <w:webHidden/>
          </w:rPr>
          <w:fldChar w:fldCharType="end"/>
        </w:r>
      </w:hyperlink>
    </w:p>
    <w:p w14:paraId="53F10B73" w14:textId="2FFBFC53" w:rsidR="00907BA0" w:rsidRDefault="00907BA0" w:rsidP="0051533A">
      <w:pPr>
        <w:pStyle w:val="TOC1"/>
        <w:rPr>
          <w:rFonts w:asciiTheme="minorHAnsi" w:eastAsiaTheme="minorEastAsia" w:hAnsiTheme="minorHAnsi" w:cstheme="minorBidi"/>
          <w:kern w:val="2"/>
          <w:sz w:val="24"/>
          <w14:ligatures w14:val="standardContextual"/>
        </w:rPr>
      </w:pPr>
      <w:hyperlink w:anchor="_Toc200457759" w:history="1">
        <w:r w:rsidRPr="00EE5604">
          <w:rPr>
            <w:rStyle w:val="Hyperlink"/>
          </w:rPr>
          <w:t>0616-12</w:t>
        </w:r>
        <w:r>
          <w:rPr>
            <w:rFonts w:asciiTheme="minorHAnsi" w:eastAsiaTheme="minorEastAsia" w:hAnsiTheme="minorHAnsi" w:cstheme="minorBidi"/>
            <w:kern w:val="2"/>
            <w:sz w:val="24"/>
            <w14:ligatures w14:val="standardContextual"/>
          </w:rPr>
          <w:tab/>
        </w:r>
        <w:r w:rsidRPr="00EE5604">
          <w:rPr>
            <w:rStyle w:val="Hyperlink"/>
          </w:rPr>
          <w:t>VIOLATIONS WARRANTING ENFORCEMENT DISCRETION</w:t>
        </w:r>
        <w:r>
          <w:rPr>
            <w:webHidden/>
          </w:rPr>
          <w:tab/>
        </w:r>
        <w:r>
          <w:rPr>
            <w:webHidden/>
          </w:rPr>
          <w:fldChar w:fldCharType="begin"/>
        </w:r>
        <w:r>
          <w:rPr>
            <w:webHidden/>
          </w:rPr>
          <w:instrText xml:space="preserve"> PAGEREF _Toc200457759 \h </w:instrText>
        </w:r>
        <w:r>
          <w:rPr>
            <w:webHidden/>
          </w:rPr>
        </w:r>
        <w:r>
          <w:rPr>
            <w:webHidden/>
          </w:rPr>
          <w:fldChar w:fldCharType="separate"/>
        </w:r>
        <w:r w:rsidR="00E06F51">
          <w:rPr>
            <w:webHidden/>
          </w:rPr>
          <w:t>14</w:t>
        </w:r>
        <w:r>
          <w:rPr>
            <w:webHidden/>
          </w:rPr>
          <w:fldChar w:fldCharType="end"/>
        </w:r>
      </w:hyperlink>
    </w:p>
    <w:p w14:paraId="61511F41" w14:textId="6C9374A9"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60" w:history="1">
        <w:r w:rsidRPr="00EE5604">
          <w:rPr>
            <w:rStyle w:val="Hyperlink"/>
          </w:rPr>
          <w:t>12.01</w:t>
        </w:r>
        <w:r w:rsidR="00E56B4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Enforcement Action</w:t>
        </w:r>
        <w:r>
          <w:rPr>
            <w:webHidden/>
          </w:rPr>
          <w:tab/>
        </w:r>
        <w:r>
          <w:rPr>
            <w:webHidden/>
          </w:rPr>
          <w:fldChar w:fldCharType="begin"/>
        </w:r>
        <w:r>
          <w:rPr>
            <w:webHidden/>
          </w:rPr>
          <w:instrText xml:space="preserve"> PAGEREF _Toc200457760 \h </w:instrText>
        </w:r>
        <w:r>
          <w:rPr>
            <w:webHidden/>
          </w:rPr>
        </w:r>
        <w:r>
          <w:rPr>
            <w:webHidden/>
          </w:rPr>
          <w:fldChar w:fldCharType="separate"/>
        </w:r>
        <w:r w:rsidR="00E06F51">
          <w:rPr>
            <w:webHidden/>
          </w:rPr>
          <w:t>15</w:t>
        </w:r>
        <w:r>
          <w:rPr>
            <w:webHidden/>
          </w:rPr>
          <w:fldChar w:fldCharType="end"/>
        </w:r>
      </w:hyperlink>
    </w:p>
    <w:p w14:paraId="0028F0B6" w14:textId="4F1CCDBA"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61" w:history="1">
        <w:r w:rsidRPr="00EE5604">
          <w:rPr>
            <w:rStyle w:val="Hyperlink"/>
          </w:rPr>
          <w:t>12.02</w:t>
        </w:r>
        <w:r w:rsidR="00E56B4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Discretion</w:t>
        </w:r>
        <w:r w:rsidR="008333C2">
          <w:rPr>
            <w:rStyle w:val="Hyperlink"/>
          </w:rPr>
          <w:tab/>
        </w:r>
        <w:r>
          <w:rPr>
            <w:webHidden/>
          </w:rPr>
          <w:tab/>
        </w:r>
        <w:r>
          <w:rPr>
            <w:webHidden/>
          </w:rPr>
          <w:fldChar w:fldCharType="begin"/>
        </w:r>
        <w:r>
          <w:rPr>
            <w:webHidden/>
          </w:rPr>
          <w:instrText xml:space="preserve"> PAGEREF _Toc200457761 \h </w:instrText>
        </w:r>
        <w:r>
          <w:rPr>
            <w:webHidden/>
          </w:rPr>
        </w:r>
        <w:r>
          <w:rPr>
            <w:webHidden/>
          </w:rPr>
          <w:fldChar w:fldCharType="separate"/>
        </w:r>
        <w:r w:rsidR="00E06F51">
          <w:rPr>
            <w:webHidden/>
          </w:rPr>
          <w:t>15</w:t>
        </w:r>
        <w:r>
          <w:rPr>
            <w:webHidden/>
          </w:rPr>
          <w:fldChar w:fldCharType="end"/>
        </w:r>
      </w:hyperlink>
    </w:p>
    <w:p w14:paraId="3DA71F67" w14:textId="59F764EF"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62" w:history="1">
        <w:r w:rsidRPr="00EE5604">
          <w:rPr>
            <w:rStyle w:val="Hyperlink"/>
          </w:rPr>
          <w:t>12.03</w:t>
        </w:r>
        <w:r w:rsidR="00E56B4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Unresolved Item Closure</w:t>
        </w:r>
        <w:r>
          <w:rPr>
            <w:webHidden/>
          </w:rPr>
          <w:tab/>
        </w:r>
        <w:r>
          <w:rPr>
            <w:webHidden/>
          </w:rPr>
          <w:fldChar w:fldCharType="begin"/>
        </w:r>
        <w:r>
          <w:rPr>
            <w:webHidden/>
          </w:rPr>
          <w:instrText xml:space="preserve"> PAGEREF _Toc200457762 \h </w:instrText>
        </w:r>
        <w:r>
          <w:rPr>
            <w:webHidden/>
          </w:rPr>
        </w:r>
        <w:r>
          <w:rPr>
            <w:webHidden/>
          </w:rPr>
          <w:fldChar w:fldCharType="separate"/>
        </w:r>
        <w:r w:rsidR="00E06F51">
          <w:rPr>
            <w:webHidden/>
          </w:rPr>
          <w:t>15</w:t>
        </w:r>
        <w:r>
          <w:rPr>
            <w:webHidden/>
          </w:rPr>
          <w:fldChar w:fldCharType="end"/>
        </w:r>
      </w:hyperlink>
    </w:p>
    <w:p w14:paraId="4F6C8F7B" w14:textId="1AE1FD42" w:rsidR="00907BA0" w:rsidRDefault="00907BA0" w:rsidP="0051533A">
      <w:pPr>
        <w:pStyle w:val="TOC1"/>
        <w:rPr>
          <w:rFonts w:asciiTheme="minorHAnsi" w:eastAsiaTheme="minorEastAsia" w:hAnsiTheme="minorHAnsi" w:cstheme="minorBidi"/>
          <w:kern w:val="2"/>
          <w:sz w:val="24"/>
          <w14:ligatures w14:val="standardContextual"/>
        </w:rPr>
      </w:pPr>
      <w:hyperlink w:anchor="_Toc200457763" w:history="1">
        <w:r w:rsidRPr="00EE5604">
          <w:rPr>
            <w:rStyle w:val="Hyperlink"/>
          </w:rPr>
          <w:t>0616-13</w:t>
        </w:r>
        <w:r>
          <w:rPr>
            <w:rFonts w:asciiTheme="minorHAnsi" w:eastAsiaTheme="minorEastAsia" w:hAnsiTheme="minorHAnsi" w:cstheme="minorBidi"/>
            <w:kern w:val="2"/>
            <w:sz w:val="24"/>
            <w14:ligatures w14:val="standardContextual"/>
          </w:rPr>
          <w:tab/>
        </w:r>
        <w:r w:rsidRPr="00EE5604">
          <w:rPr>
            <w:rStyle w:val="Hyperlink"/>
          </w:rPr>
          <w:t>LICENSEE-IDENTIFIED VIOLATIONS</w:t>
        </w:r>
        <w:r>
          <w:rPr>
            <w:webHidden/>
          </w:rPr>
          <w:tab/>
        </w:r>
        <w:r>
          <w:rPr>
            <w:webHidden/>
          </w:rPr>
          <w:fldChar w:fldCharType="begin"/>
        </w:r>
        <w:r>
          <w:rPr>
            <w:webHidden/>
          </w:rPr>
          <w:instrText xml:space="preserve"> PAGEREF _Toc200457763 \h </w:instrText>
        </w:r>
        <w:r>
          <w:rPr>
            <w:webHidden/>
          </w:rPr>
        </w:r>
        <w:r>
          <w:rPr>
            <w:webHidden/>
          </w:rPr>
          <w:fldChar w:fldCharType="separate"/>
        </w:r>
        <w:r w:rsidR="00E06F51">
          <w:rPr>
            <w:webHidden/>
          </w:rPr>
          <w:t>15</w:t>
        </w:r>
        <w:r>
          <w:rPr>
            <w:webHidden/>
          </w:rPr>
          <w:fldChar w:fldCharType="end"/>
        </w:r>
      </w:hyperlink>
    </w:p>
    <w:p w14:paraId="12C93A7A" w14:textId="0448FB8F"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64" w:history="1">
        <w:r w:rsidRPr="00EE5604">
          <w:rPr>
            <w:rStyle w:val="Hyperlink"/>
          </w:rPr>
          <w:t>13.01</w:t>
        </w:r>
        <w:r w:rsidR="00E56B4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Licensee-identified Violations</w:t>
        </w:r>
        <w:r>
          <w:rPr>
            <w:webHidden/>
          </w:rPr>
          <w:tab/>
        </w:r>
        <w:r>
          <w:rPr>
            <w:webHidden/>
          </w:rPr>
          <w:fldChar w:fldCharType="begin"/>
        </w:r>
        <w:r>
          <w:rPr>
            <w:webHidden/>
          </w:rPr>
          <w:instrText xml:space="preserve"> PAGEREF _Toc200457764 \h </w:instrText>
        </w:r>
        <w:r>
          <w:rPr>
            <w:webHidden/>
          </w:rPr>
        </w:r>
        <w:r>
          <w:rPr>
            <w:webHidden/>
          </w:rPr>
          <w:fldChar w:fldCharType="separate"/>
        </w:r>
        <w:r w:rsidR="00E06F51">
          <w:rPr>
            <w:webHidden/>
          </w:rPr>
          <w:t>15</w:t>
        </w:r>
        <w:r>
          <w:rPr>
            <w:webHidden/>
          </w:rPr>
          <w:fldChar w:fldCharType="end"/>
        </w:r>
      </w:hyperlink>
    </w:p>
    <w:p w14:paraId="4CD51729" w14:textId="0B75523B"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65" w:history="1">
        <w:r w:rsidRPr="00EE5604">
          <w:rPr>
            <w:rStyle w:val="Hyperlink"/>
          </w:rPr>
          <w:t>13.02</w:t>
        </w:r>
        <w:r w:rsidR="00E56B4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 xml:space="preserve">Violations Identified During an Extent of Condition Review as Part of a </w:t>
        </w:r>
        <w:r w:rsidR="00387028">
          <w:rPr>
            <w:rStyle w:val="Hyperlink"/>
          </w:rPr>
          <w:br/>
        </w:r>
        <w:r w:rsidRPr="00EE5604">
          <w:rPr>
            <w:rStyle w:val="Hyperlink"/>
          </w:rPr>
          <w:t>Licensee Self-Assessment or Corrective Action Program Review</w:t>
        </w:r>
        <w:r>
          <w:rPr>
            <w:webHidden/>
          </w:rPr>
          <w:tab/>
        </w:r>
        <w:r>
          <w:rPr>
            <w:webHidden/>
          </w:rPr>
          <w:fldChar w:fldCharType="begin"/>
        </w:r>
        <w:r>
          <w:rPr>
            <w:webHidden/>
          </w:rPr>
          <w:instrText xml:space="preserve"> PAGEREF _Toc200457765 \h </w:instrText>
        </w:r>
        <w:r>
          <w:rPr>
            <w:webHidden/>
          </w:rPr>
        </w:r>
        <w:r>
          <w:rPr>
            <w:webHidden/>
          </w:rPr>
          <w:fldChar w:fldCharType="separate"/>
        </w:r>
        <w:r w:rsidR="00E06F51">
          <w:rPr>
            <w:webHidden/>
          </w:rPr>
          <w:t>17</w:t>
        </w:r>
        <w:r>
          <w:rPr>
            <w:webHidden/>
          </w:rPr>
          <w:fldChar w:fldCharType="end"/>
        </w:r>
      </w:hyperlink>
    </w:p>
    <w:p w14:paraId="25E66C9E" w14:textId="6E010D81" w:rsidR="00907BA0" w:rsidRDefault="00907BA0" w:rsidP="0051533A">
      <w:pPr>
        <w:pStyle w:val="TOC1"/>
        <w:rPr>
          <w:rFonts w:asciiTheme="minorHAnsi" w:eastAsiaTheme="minorEastAsia" w:hAnsiTheme="minorHAnsi" w:cstheme="minorBidi"/>
          <w:kern w:val="2"/>
          <w:sz w:val="24"/>
          <w14:ligatures w14:val="standardContextual"/>
        </w:rPr>
      </w:pPr>
      <w:hyperlink w:anchor="_Toc200457766" w:history="1">
        <w:r w:rsidRPr="00EE5604">
          <w:rPr>
            <w:rStyle w:val="Hyperlink"/>
          </w:rPr>
          <w:t>0616-14</w:t>
        </w:r>
        <w:r>
          <w:rPr>
            <w:rFonts w:asciiTheme="minorHAnsi" w:eastAsiaTheme="minorEastAsia" w:hAnsiTheme="minorHAnsi" w:cstheme="minorBidi"/>
            <w:kern w:val="2"/>
            <w:sz w:val="24"/>
            <w14:ligatures w14:val="standardContextual"/>
          </w:rPr>
          <w:tab/>
        </w:r>
        <w:r w:rsidRPr="00EE5604">
          <w:rPr>
            <w:rStyle w:val="Hyperlink"/>
          </w:rPr>
          <w:t xml:space="preserve">MINOR VIOLATIONS, OBSERVATIONS, ASSESSMENTS, AND </w:t>
        </w:r>
        <w:r w:rsidR="00387028">
          <w:rPr>
            <w:rStyle w:val="Hyperlink"/>
          </w:rPr>
          <w:br/>
        </w:r>
        <w:r w:rsidRPr="00EE5604">
          <w:rPr>
            <w:rStyle w:val="Hyperlink"/>
          </w:rPr>
          <w:t>Very Low safety significance issue resolution</w:t>
        </w:r>
        <w:r>
          <w:rPr>
            <w:webHidden/>
          </w:rPr>
          <w:tab/>
        </w:r>
        <w:r>
          <w:rPr>
            <w:webHidden/>
          </w:rPr>
          <w:fldChar w:fldCharType="begin"/>
        </w:r>
        <w:r>
          <w:rPr>
            <w:webHidden/>
          </w:rPr>
          <w:instrText xml:space="preserve"> PAGEREF _Toc200457766 \h </w:instrText>
        </w:r>
        <w:r>
          <w:rPr>
            <w:webHidden/>
          </w:rPr>
        </w:r>
        <w:r>
          <w:rPr>
            <w:webHidden/>
          </w:rPr>
          <w:fldChar w:fldCharType="separate"/>
        </w:r>
        <w:r w:rsidR="00E06F51">
          <w:rPr>
            <w:webHidden/>
          </w:rPr>
          <w:t>17</w:t>
        </w:r>
        <w:r>
          <w:rPr>
            <w:webHidden/>
          </w:rPr>
          <w:fldChar w:fldCharType="end"/>
        </w:r>
      </w:hyperlink>
    </w:p>
    <w:p w14:paraId="13E1B262" w14:textId="1A87F78C"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67" w:history="1">
        <w:r w:rsidRPr="00EE5604">
          <w:rPr>
            <w:rStyle w:val="Hyperlink"/>
          </w:rPr>
          <w:t>14.01</w:t>
        </w:r>
        <w:r w:rsidR="00E56B4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Minor Violations</w:t>
        </w:r>
        <w:r>
          <w:rPr>
            <w:webHidden/>
          </w:rPr>
          <w:tab/>
        </w:r>
        <w:r>
          <w:rPr>
            <w:webHidden/>
          </w:rPr>
          <w:fldChar w:fldCharType="begin"/>
        </w:r>
        <w:r>
          <w:rPr>
            <w:webHidden/>
          </w:rPr>
          <w:instrText xml:space="preserve"> PAGEREF _Toc200457767 \h </w:instrText>
        </w:r>
        <w:r>
          <w:rPr>
            <w:webHidden/>
          </w:rPr>
        </w:r>
        <w:r>
          <w:rPr>
            <w:webHidden/>
          </w:rPr>
          <w:fldChar w:fldCharType="separate"/>
        </w:r>
        <w:r w:rsidR="00E06F51">
          <w:rPr>
            <w:webHidden/>
          </w:rPr>
          <w:t>17</w:t>
        </w:r>
        <w:r>
          <w:rPr>
            <w:webHidden/>
          </w:rPr>
          <w:fldChar w:fldCharType="end"/>
        </w:r>
      </w:hyperlink>
    </w:p>
    <w:p w14:paraId="548509EE" w14:textId="764B6E24"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68" w:history="1">
        <w:r w:rsidRPr="00EE5604">
          <w:rPr>
            <w:rStyle w:val="Hyperlink"/>
          </w:rPr>
          <w:t>14.02</w:t>
        </w:r>
        <w:r w:rsidR="00E56B4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Observations/Assessments.</w:t>
        </w:r>
        <w:r>
          <w:rPr>
            <w:webHidden/>
          </w:rPr>
          <w:tab/>
        </w:r>
        <w:r>
          <w:rPr>
            <w:webHidden/>
          </w:rPr>
          <w:fldChar w:fldCharType="begin"/>
        </w:r>
        <w:r>
          <w:rPr>
            <w:webHidden/>
          </w:rPr>
          <w:instrText xml:space="preserve"> PAGEREF _Toc200457768 \h </w:instrText>
        </w:r>
        <w:r>
          <w:rPr>
            <w:webHidden/>
          </w:rPr>
        </w:r>
        <w:r>
          <w:rPr>
            <w:webHidden/>
          </w:rPr>
          <w:fldChar w:fldCharType="separate"/>
        </w:r>
        <w:r w:rsidR="00E06F51">
          <w:rPr>
            <w:webHidden/>
          </w:rPr>
          <w:t>18</w:t>
        </w:r>
        <w:r>
          <w:rPr>
            <w:webHidden/>
          </w:rPr>
          <w:fldChar w:fldCharType="end"/>
        </w:r>
      </w:hyperlink>
    </w:p>
    <w:p w14:paraId="0EDACF5F" w14:textId="506FDCAD"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69" w:history="1">
        <w:r w:rsidRPr="00EE5604">
          <w:rPr>
            <w:rStyle w:val="Hyperlink"/>
          </w:rPr>
          <w:t>14.03</w:t>
        </w:r>
        <w:r w:rsidR="00E56B4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Very Low Safety Significance Issue Resolution Process.</w:t>
        </w:r>
        <w:r>
          <w:rPr>
            <w:webHidden/>
          </w:rPr>
          <w:tab/>
        </w:r>
        <w:r>
          <w:rPr>
            <w:webHidden/>
          </w:rPr>
          <w:fldChar w:fldCharType="begin"/>
        </w:r>
        <w:r>
          <w:rPr>
            <w:webHidden/>
          </w:rPr>
          <w:instrText xml:space="preserve"> PAGEREF _Toc200457769 \h </w:instrText>
        </w:r>
        <w:r>
          <w:rPr>
            <w:webHidden/>
          </w:rPr>
        </w:r>
        <w:r>
          <w:rPr>
            <w:webHidden/>
          </w:rPr>
          <w:fldChar w:fldCharType="separate"/>
        </w:r>
        <w:r w:rsidR="00E06F51">
          <w:rPr>
            <w:webHidden/>
          </w:rPr>
          <w:t>18</w:t>
        </w:r>
        <w:r>
          <w:rPr>
            <w:webHidden/>
          </w:rPr>
          <w:fldChar w:fldCharType="end"/>
        </w:r>
      </w:hyperlink>
    </w:p>
    <w:p w14:paraId="7B52362A" w14:textId="1CE92434" w:rsidR="00907BA0" w:rsidRDefault="00907BA0" w:rsidP="0051533A">
      <w:pPr>
        <w:pStyle w:val="TOC1"/>
        <w:rPr>
          <w:rFonts w:asciiTheme="minorHAnsi" w:eastAsiaTheme="minorEastAsia" w:hAnsiTheme="minorHAnsi" w:cstheme="minorBidi"/>
          <w:kern w:val="2"/>
          <w:sz w:val="24"/>
          <w14:ligatures w14:val="standardContextual"/>
        </w:rPr>
      </w:pPr>
      <w:hyperlink w:anchor="_Toc200457770" w:history="1">
        <w:r w:rsidRPr="00EE5604">
          <w:rPr>
            <w:rStyle w:val="Hyperlink"/>
          </w:rPr>
          <w:t>0616-15</w:t>
        </w:r>
        <w:r>
          <w:rPr>
            <w:rFonts w:asciiTheme="minorHAnsi" w:eastAsiaTheme="minorEastAsia" w:hAnsiTheme="minorHAnsi" w:cstheme="minorBidi"/>
            <w:kern w:val="2"/>
            <w:sz w:val="24"/>
            <w14:ligatures w14:val="standardContextual"/>
          </w:rPr>
          <w:tab/>
        </w:r>
        <w:r w:rsidRPr="00EE5604">
          <w:rPr>
            <w:rStyle w:val="Hyperlink"/>
          </w:rPr>
          <w:t>OTHER GUIDANCE</w:t>
        </w:r>
        <w:r>
          <w:rPr>
            <w:webHidden/>
          </w:rPr>
          <w:tab/>
        </w:r>
        <w:r>
          <w:rPr>
            <w:webHidden/>
          </w:rPr>
          <w:fldChar w:fldCharType="begin"/>
        </w:r>
        <w:r>
          <w:rPr>
            <w:webHidden/>
          </w:rPr>
          <w:instrText xml:space="preserve"> PAGEREF _Toc200457770 \h </w:instrText>
        </w:r>
        <w:r>
          <w:rPr>
            <w:webHidden/>
          </w:rPr>
        </w:r>
        <w:r>
          <w:rPr>
            <w:webHidden/>
          </w:rPr>
          <w:fldChar w:fldCharType="separate"/>
        </w:r>
        <w:r w:rsidR="00E06F51">
          <w:rPr>
            <w:webHidden/>
          </w:rPr>
          <w:t>20</w:t>
        </w:r>
        <w:r>
          <w:rPr>
            <w:webHidden/>
          </w:rPr>
          <w:fldChar w:fldCharType="end"/>
        </w:r>
      </w:hyperlink>
    </w:p>
    <w:p w14:paraId="1BF4F47A" w14:textId="2E06CD9C"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71" w:history="1">
        <w:r w:rsidRPr="00EE5604">
          <w:rPr>
            <w:rStyle w:val="Hyperlink"/>
          </w:rPr>
          <w:t>15.01</w:t>
        </w:r>
        <w:r w:rsidR="00001810">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Treatment of Third-Party Reviews</w:t>
        </w:r>
        <w:r>
          <w:rPr>
            <w:webHidden/>
          </w:rPr>
          <w:tab/>
        </w:r>
        <w:r>
          <w:rPr>
            <w:webHidden/>
          </w:rPr>
          <w:fldChar w:fldCharType="begin"/>
        </w:r>
        <w:r>
          <w:rPr>
            <w:webHidden/>
          </w:rPr>
          <w:instrText xml:space="preserve"> PAGEREF _Toc200457771 \h </w:instrText>
        </w:r>
        <w:r>
          <w:rPr>
            <w:webHidden/>
          </w:rPr>
        </w:r>
        <w:r>
          <w:rPr>
            <w:webHidden/>
          </w:rPr>
          <w:fldChar w:fldCharType="separate"/>
        </w:r>
        <w:r w:rsidR="00E06F51">
          <w:rPr>
            <w:webHidden/>
          </w:rPr>
          <w:t>20</w:t>
        </w:r>
        <w:r>
          <w:rPr>
            <w:webHidden/>
          </w:rPr>
          <w:fldChar w:fldCharType="end"/>
        </w:r>
      </w:hyperlink>
    </w:p>
    <w:p w14:paraId="1F53B2AE" w14:textId="73114035"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72" w:history="1">
        <w:r w:rsidRPr="00EE5604">
          <w:rPr>
            <w:rStyle w:val="Hyperlink"/>
          </w:rPr>
          <w:t>15.02</w:t>
        </w:r>
        <w:r w:rsidR="00001810">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 xml:space="preserve">Treatment of Sensitive Unclassified Non-Safeguards Information (SUNSI) </w:t>
        </w:r>
        <w:r w:rsidR="00387028">
          <w:rPr>
            <w:rStyle w:val="Hyperlink"/>
          </w:rPr>
          <w:br/>
        </w:r>
        <w:r w:rsidRPr="00EE5604">
          <w:rPr>
            <w:rStyle w:val="Hyperlink"/>
          </w:rPr>
          <w:t>in Non-Security Related Reports</w:t>
        </w:r>
        <w:r>
          <w:rPr>
            <w:webHidden/>
          </w:rPr>
          <w:tab/>
        </w:r>
        <w:r>
          <w:rPr>
            <w:webHidden/>
          </w:rPr>
          <w:fldChar w:fldCharType="begin"/>
        </w:r>
        <w:r>
          <w:rPr>
            <w:webHidden/>
          </w:rPr>
          <w:instrText xml:space="preserve"> PAGEREF _Toc200457772 \h </w:instrText>
        </w:r>
        <w:r>
          <w:rPr>
            <w:webHidden/>
          </w:rPr>
        </w:r>
        <w:r>
          <w:rPr>
            <w:webHidden/>
          </w:rPr>
          <w:fldChar w:fldCharType="separate"/>
        </w:r>
        <w:r w:rsidR="00E06F51">
          <w:rPr>
            <w:webHidden/>
          </w:rPr>
          <w:t>20</w:t>
        </w:r>
        <w:r>
          <w:rPr>
            <w:webHidden/>
          </w:rPr>
          <w:fldChar w:fldCharType="end"/>
        </w:r>
      </w:hyperlink>
    </w:p>
    <w:p w14:paraId="68FA8630" w14:textId="61E3ABE8"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73" w:history="1">
        <w:r w:rsidRPr="00EE5604">
          <w:rPr>
            <w:rStyle w:val="Hyperlink"/>
          </w:rPr>
          <w:t>15.03</w:t>
        </w:r>
        <w:r w:rsidR="00001810">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Amending Inspection Reports</w:t>
        </w:r>
        <w:r>
          <w:rPr>
            <w:webHidden/>
          </w:rPr>
          <w:tab/>
        </w:r>
        <w:r>
          <w:rPr>
            <w:webHidden/>
          </w:rPr>
          <w:fldChar w:fldCharType="begin"/>
        </w:r>
        <w:r>
          <w:rPr>
            <w:webHidden/>
          </w:rPr>
          <w:instrText xml:space="preserve"> PAGEREF _Toc200457773 \h </w:instrText>
        </w:r>
        <w:r>
          <w:rPr>
            <w:webHidden/>
          </w:rPr>
        </w:r>
        <w:r>
          <w:rPr>
            <w:webHidden/>
          </w:rPr>
          <w:fldChar w:fldCharType="separate"/>
        </w:r>
        <w:r w:rsidR="00E06F51">
          <w:rPr>
            <w:webHidden/>
          </w:rPr>
          <w:t>21</w:t>
        </w:r>
        <w:r>
          <w:rPr>
            <w:webHidden/>
          </w:rPr>
          <w:fldChar w:fldCharType="end"/>
        </w:r>
      </w:hyperlink>
    </w:p>
    <w:p w14:paraId="6DFADC7E" w14:textId="130B9D5A"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74" w:history="1">
        <w:r w:rsidRPr="00EE5604">
          <w:rPr>
            <w:rStyle w:val="Hyperlink"/>
          </w:rPr>
          <w:t>15.04</w:t>
        </w:r>
        <w:r w:rsidR="00001810">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Plain Language</w:t>
        </w:r>
        <w:r>
          <w:rPr>
            <w:webHidden/>
          </w:rPr>
          <w:tab/>
        </w:r>
        <w:r>
          <w:rPr>
            <w:webHidden/>
          </w:rPr>
          <w:fldChar w:fldCharType="begin"/>
        </w:r>
        <w:r>
          <w:rPr>
            <w:webHidden/>
          </w:rPr>
          <w:instrText xml:space="preserve"> PAGEREF _Toc200457774 \h </w:instrText>
        </w:r>
        <w:r>
          <w:rPr>
            <w:webHidden/>
          </w:rPr>
        </w:r>
        <w:r>
          <w:rPr>
            <w:webHidden/>
          </w:rPr>
          <w:fldChar w:fldCharType="separate"/>
        </w:r>
        <w:r w:rsidR="00E06F51">
          <w:rPr>
            <w:webHidden/>
          </w:rPr>
          <w:t>21</w:t>
        </w:r>
        <w:r>
          <w:rPr>
            <w:webHidden/>
          </w:rPr>
          <w:fldChar w:fldCharType="end"/>
        </w:r>
      </w:hyperlink>
    </w:p>
    <w:p w14:paraId="4BE9ADAE" w14:textId="7FD82900"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75" w:history="1">
        <w:r w:rsidRPr="00EE5604">
          <w:rPr>
            <w:rStyle w:val="Hyperlink"/>
          </w:rPr>
          <w:t>15.05</w:t>
        </w:r>
        <w:r w:rsidR="00001810">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Graphics/Visual Aids</w:t>
        </w:r>
        <w:r>
          <w:rPr>
            <w:webHidden/>
          </w:rPr>
          <w:tab/>
        </w:r>
        <w:r>
          <w:rPr>
            <w:webHidden/>
          </w:rPr>
          <w:fldChar w:fldCharType="begin"/>
        </w:r>
        <w:r>
          <w:rPr>
            <w:webHidden/>
          </w:rPr>
          <w:instrText xml:space="preserve"> PAGEREF _Toc200457775 \h </w:instrText>
        </w:r>
        <w:r>
          <w:rPr>
            <w:webHidden/>
          </w:rPr>
        </w:r>
        <w:r>
          <w:rPr>
            <w:webHidden/>
          </w:rPr>
          <w:fldChar w:fldCharType="separate"/>
        </w:r>
        <w:r w:rsidR="00E06F51">
          <w:rPr>
            <w:webHidden/>
          </w:rPr>
          <w:t>21</w:t>
        </w:r>
        <w:r>
          <w:rPr>
            <w:webHidden/>
          </w:rPr>
          <w:fldChar w:fldCharType="end"/>
        </w:r>
      </w:hyperlink>
    </w:p>
    <w:p w14:paraId="5EB8D93B" w14:textId="6863A950"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76" w:history="1">
        <w:r w:rsidRPr="00EE5604">
          <w:rPr>
            <w:rStyle w:val="Hyperlink"/>
          </w:rPr>
          <w:t>15.06</w:t>
        </w:r>
        <w:r w:rsidR="00001810">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Caution Regarding the Creation of Staff Positions</w:t>
        </w:r>
        <w:r>
          <w:rPr>
            <w:webHidden/>
          </w:rPr>
          <w:tab/>
        </w:r>
        <w:r>
          <w:rPr>
            <w:webHidden/>
          </w:rPr>
          <w:fldChar w:fldCharType="begin"/>
        </w:r>
        <w:r>
          <w:rPr>
            <w:webHidden/>
          </w:rPr>
          <w:instrText xml:space="preserve"> PAGEREF _Toc200457776 \h </w:instrText>
        </w:r>
        <w:r>
          <w:rPr>
            <w:webHidden/>
          </w:rPr>
        </w:r>
        <w:r>
          <w:rPr>
            <w:webHidden/>
          </w:rPr>
          <w:fldChar w:fldCharType="separate"/>
        </w:r>
        <w:r w:rsidR="00E06F51">
          <w:rPr>
            <w:webHidden/>
          </w:rPr>
          <w:t>22</w:t>
        </w:r>
        <w:r>
          <w:rPr>
            <w:webHidden/>
          </w:rPr>
          <w:fldChar w:fldCharType="end"/>
        </w:r>
      </w:hyperlink>
    </w:p>
    <w:p w14:paraId="74729149" w14:textId="44E6B41D" w:rsidR="00907BA0" w:rsidRDefault="00907BA0" w:rsidP="0051533A">
      <w:pPr>
        <w:pStyle w:val="TOC1"/>
        <w:rPr>
          <w:rFonts w:asciiTheme="minorHAnsi" w:eastAsiaTheme="minorEastAsia" w:hAnsiTheme="minorHAnsi" w:cstheme="minorBidi"/>
          <w:kern w:val="2"/>
          <w:sz w:val="24"/>
          <w14:ligatures w14:val="standardContextual"/>
        </w:rPr>
      </w:pPr>
      <w:hyperlink w:anchor="_Toc200457777" w:history="1">
        <w:r w:rsidRPr="00EE5604">
          <w:rPr>
            <w:rStyle w:val="Hyperlink"/>
          </w:rPr>
          <w:t>0616-16</w:t>
        </w:r>
        <w:r>
          <w:rPr>
            <w:rFonts w:asciiTheme="minorHAnsi" w:eastAsiaTheme="minorEastAsia" w:hAnsiTheme="minorHAnsi" w:cstheme="minorBidi"/>
            <w:kern w:val="2"/>
            <w:sz w:val="24"/>
            <w14:ligatures w14:val="standardContextual"/>
          </w:rPr>
          <w:tab/>
        </w:r>
        <w:r w:rsidRPr="00EE5604">
          <w:rPr>
            <w:rStyle w:val="Hyperlink"/>
          </w:rPr>
          <w:t>GUIDANCE FOR INSPECTION REPORT CONTENT</w:t>
        </w:r>
        <w:r>
          <w:rPr>
            <w:webHidden/>
          </w:rPr>
          <w:tab/>
        </w:r>
        <w:r>
          <w:rPr>
            <w:webHidden/>
          </w:rPr>
          <w:fldChar w:fldCharType="begin"/>
        </w:r>
        <w:r>
          <w:rPr>
            <w:webHidden/>
          </w:rPr>
          <w:instrText xml:space="preserve"> PAGEREF _Toc200457777 \h </w:instrText>
        </w:r>
        <w:r>
          <w:rPr>
            <w:webHidden/>
          </w:rPr>
        </w:r>
        <w:r>
          <w:rPr>
            <w:webHidden/>
          </w:rPr>
          <w:fldChar w:fldCharType="separate"/>
        </w:r>
        <w:r w:rsidR="00E06F51">
          <w:rPr>
            <w:webHidden/>
          </w:rPr>
          <w:t>22</w:t>
        </w:r>
        <w:r>
          <w:rPr>
            <w:webHidden/>
          </w:rPr>
          <w:fldChar w:fldCharType="end"/>
        </w:r>
      </w:hyperlink>
    </w:p>
    <w:p w14:paraId="6A3C8A17" w14:textId="37743F89"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78" w:history="1">
        <w:r w:rsidRPr="00EE5604">
          <w:rPr>
            <w:rStyle w:val="Hyperlink"/>
          </w:rPr>
          <w:t>16.01</w:t>
        </w:r>
        <w:r w:rsidR="00001810">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Cover Letter</w:t>
        </w:r>
        <w:r>
          <w:rPr>
            <w:webHidden/>
          </w:rPr>
          <w:tab/>
        </w:r>
        <w:r>
          <w:rPr>
            <w:webHidden/>
          </w:rPr>
          <w:fldChar w:fldCharType="begin"/>
        </w:r>
        <w:r>
          <w:rPr>
            <w:webHidden/>
          </w:rPr>
          <w:instrText xml:space="preserve"> PAGEREF _Toc200457778 \h </w:instrText>
        </w:r>
        <w:r>
          <w:rPr>
            <w:webHidden/>
          </w:rPr>
        </w:r>
        <w:r>
          <w:rPr>
            <w:webHidden/>
          </w:rPr>
          <w:fldChar w:fldCharType="separate"/>
        </w:r>
        <w:r w:rsidR="00E06F51">
          <w:rPr>
            <w:webHidden/>
          </w:rPr>
          <w:t>22</w:t>
        </w:r>
        <w:r>
          <w:rPr>
            <w:webHidden/>
          </w:rPr>
          <w:fldChar w:fldCharType="end"/>
        </w:r>
      </w:hyperlink>
    </w:p>
    <w:p w14:paraId="2F8A75D7" w14:textId="49953948"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79" w:history="1">
        <w:r w:rsidRPr="00EE5604">
          <w:rPr>
            <w:rStyle w:val="Hyperlink"/>
          </w:rPr>
          <w:t>16.02</w:t>
        </w:r>
        <w:r w:rsidR="00001810">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Cover Page</w:t>
        </w:r>
        <w:r w:rsidR="00A143D1">
          <w:rPr>
            <w:rStyle w:val="Hyperlink"/>
          </w:rPr>
          <w:tab/>
        </w:r>
        <w:r>
          <w:rPr>
            <w:webHidden/>
          </w:rPr>
          <w:tab/>
        </w:r>
        <w:r>
          <w:rPr>
            <w:webHidden/>
          </w:rPr>
          <w:fldChar w:fldCharType="begin"/>
        </w:r>
        <w:r>
          <w:rPr>
            <w:webHidden/>
          </w:rPr>
          <w:instrText xml:space="preserve"> PAGEREF _Toc200457779 \h </w:instrText>
        </w:r>
        <w:r>
          <w:rPr>
            <w:webHidden/>
          </w:rPr>
        </w:r>
        <w:r>
          <w:rPr>
            <w:webHidden/>
          </w:rPr>
          <w:fldChar w:fldCharType="separate"/>
        </w:r>
        <w:r w:rsidR="00E06F51">
          <w:rPr>
            <w:webHidden/>
          </w:rPr>
          <w:t>25</w:t>
        </w:r>
        <w:r>
          <w:rPr>
            <w:webHidden/>
          </w:rPr>
          <w:fldChar w:fldCharType="end"/>
        </w:r>
      </w:hyperlink>
    </w:p>
    <w:p w14:paraId="6DD778A4" w14:textId="6E062E20"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80" w:history="1">
        <w:r w:rsidRPr="00EE5604">
          <w:rPr>
            <w:rStyle w:val="Hyperlink"/>
          </w:rPr>
          <w:t>16.03</w:t>
        </w:r>
        <w:r w:rsidR="00001810">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Summary</w:t>
        </w:r>
        <w:r w:rsidR="00A143D1">
          <w:rPr>
            <w:webHidden/>
          </w:rPr>
          <w:tab/>
        </w:r>
        <w:r w:rsidR="00A143D1">
          <w:rPr>
            <w:webHidden/>
          </w:rPr>
          <w:tab/>
        </w:r>
        <w:r>
          <w:rPr>
            <w:webHidden/>
          </w:rPr>
          <w:fldChar w:fldCharType="begin"/>
        </w:r>
        <w:r>
          <w:rPr>
            <w:webHidden/>
          </w:rPr>
          <w:instrText xml:space="preserve"> PAGEREF _Toc200457780 \h </w:instrText>
        </w:r>
        <w:r>
          <w:rPr>
            <w:webHidden/>
          </w:rPr>
        </w:r>
        <w:r>
          <w:rPr>
            <w:webHidden/>
          </w:rPr>
          <w:fldChar w:fldCharType="separate"/>
        </w:r>
        <w:r w:rsidR="00E06F51">
          <w:rPr>
            <w:webHidden/>
          </w:rPr>
          <w:t>26</w:t>
        </w:r>
        <w:r>
          <w:rPr>
            <w:webHidden/>
          </w:rPr>
          <w:fldChar w:fldCharType="end"/>
        </w:r>
      </w:hyperlink>
    </w:p>
    <w:p w14:paraId="7E3C2CFA" w14:textId="5A4D6B7C"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81" w:history="1">
        <w:r w:rsidRPr="00EE5604">
          <w:rPr>
            <w:rStyle w:val="Hyperlink"/>
          </w:rPr>
          <w:t>16.04</w:t>
        </w:r>
        <w:r w:rsidR="00001810">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Table of Contents (if applicable)</w:t>
        </w:r>
        <w:r>
          <w:rPr>
            <w:webHidden/>
          </w:rPr>
          <w:tab/>
        </w:r>
        <w:r>
          <w:rPr>
            <w:webHidden/>
          </w:rPr>
          <w:fldChar w:fldCharType="begin"/>
        </w:r>
        <w:r>
          <w:rPr>
            <w:webHidden/>
          </w:rPr>
          <w:instrText xml:space="preserve"> PAGEREF _Toc200457781 \h </w:instrText>
        </w:r>
        <w:r>
          <w:rPr>
            <w:webHidden/>
          </w:rPr>
        </w:r>
        <w:r>
          <w:rPr>
            <w:webHidden/>
          </w:rPr>
          <w:fldChar w:fldCharType="separate"/>
        </w:r>
        <w:r w:rsidR="00E06F51">
          <w:rPr>
            <w:webHidden/>
          </w:rPr>
          <w:t>26</w:t>
        </w:r>
        <w:r>
          <w:rPr>
            <w:webHidden/>
          </w:rPr>
          <w:fldChar w:fldCharType="end"/>
        </w:r>
      </w:hyperlink>
    </w:p>
    <w:p w14:paraId="65966755" w14:textId="056ABB7C"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82" w:history="1">
        <w:r w:rsidRPr="00EE5604">
          <w:rPr>
            <w:rStyle w:val="Hyperlink"/>
          </w:rPr>
          <w:t>16.05</w:t>
        </w:r>
        <w:r w:rsidR="00001810">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Plant Status</w:t>
        </w:r>
        <w:r>
          <w:rPr>
            <w:webHidden/>
          </w:rPr>
          <w:tab/>
        </w:r>
        <w:r>
          <w:rPr>
            <w:webHidden/>
          </w:rPr>
          <w:fldChar w:fldCharType="begin"/>
        </w:r>
        <w:r>
          <w:rPr>
            <w:webHidden/>
          </w:rPr>
          <w:instrText xml:space="preserve"> PAGEREF _Toc200457782 \h </w:instrText>
        </w:r>
        <w:r>
          <w:rPr>
            <w:webHidden/>
          </w:rPr>
        </w:r>
        <w:r>
          <w:rPr>
            <w:webHidden/>
          </w:rPr>
          <w:fldChar w:fldCharType="separate"/>
        </w:r>
        <w:r w:rsidR="00E06F51">
          <w:rPr>
            <w:webHidden/>
          </w:rPr>
          <w:t>26</w:t>
        </w:r>
        <w:r>
          <w:rPr>
            <w:webHidden/>
          </w:rPr>
          <w:fldChar w:fldCharType="end"/>
        </w:r>
      </w:hyperlink>
    </w:p>
    <w:p w14:paraId="5607131A" w14:textId="2A15B7DB"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83" w:history="1">
        <w:r w:rsidRPr="00EE5604">
          <w:rPr>
            <w:rStyle w:val="Hyperlink"/>
          </w:rPr>
          <w:t>16.06</w:t>
        </w:r>
        <w:r w:rsidR="00001810">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Inspection Scope</w:t>
        </w:r>
        <w:r>
          <w:rPr>
            <w:webHidden/>
          </w:rPr>
          <w:tab/>
        </w:r>
        <w:r>
          <w:rPr>
            <w:webHidden/>
          </w:rPr>
          <w:fldChar w:fldCharType="begin"/>
        </w:r>
        <w:r>
          <w:rPr>
            <w:webHidden/>
          </w:rPr>
          <w:instrText xml:space="preserve"> PAGEREF _Toc200457783 \h </w:instrText>
        </w:r>
        <w:r>
          <w:rPr>
            <w:webHidden/>
          </w:rPr>
        </w:r>
        <w:r>
          <w:rPr>
            <w:webHidden/>
          </w:rPr>
          <w:fldChar w:fldCharType="separate"/>
        </w:r>
        <w:r w:rsidR="00E06F51">
          <w:rPr>
            <w:webHidden/>
          </w:rPr>
          <w:t>27</w:t>
        </w:r>
        <w:r>
          <w:rPr>
            <w:webHidden/>
          </w:rPr>
          <w:fldChar w:fldCharType="end"/>
        </w:r>
      </w:hyperlink>
    </w:p>
    <w:p w14:paraId="6874A383" w14:textId="5C657DEF"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84" w:history="1">
        <w:r w:rsidRPr="00EE5604">
          <w:rPr>
            <w:rStyle w:val="Hyperlink"/>
          </w:rPr>
          <w:t>16.07</w:t>
        </w:r>
        <w:r w:rsidR="00001810">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Inspection Results</w:t>
        </w:r>
        <w:r>
          <w:rPr>
            <w:webHidden/>
          </w:rPr>
          <w:tab/>
        </w:r>
        <w:r>
          <w:rPr>
            <w:webHidden/>
          </w:rPr>
          <w:fldChar w:fldCharType="begin"/>
        </w:r>
        <w:r>
          <w:rPr>
            <w:webHidden/>
          </w:rPr>
          <w:instrText xml:space="preserve"> PAGEREF _Toc200457784 \h </w:instrText>
        </w:r>
        <w:r>
          <w:rPr>
            <w:webHidden/>
          </w:rPr>
        </w:r>
        <w:r>
          <w:rPr>
            <w:webHidden/>
          </w:rPr>
          <w:fldChar w:fldCharType="separate"/>
        </w:r>
        <w:r w:rsidR="00E06F51">
          <w:rPr>
            <w:webHidden/>
          </w:rPr>
          <w:t>28</w:t>
        </w:r>
        <w:r>
          <w:rPr>
            <w:webHidden/>
          </w:rPr>
          <w:fldChar w:fldCharType="end"/>
        </w:r>
      </w:hyperlink>
    </w:p>
    <w:p w14:paraId="5DB1B4FA" w14:textId="74834A56"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85" w:history="1">
        <w:r w:rsidRPr="00EE5604">
          <w:rPr>
            <w:rStyle w:val="Hyperlink"/>
          </w:rPr>
          <w:t>16.08</w:t>
        </w:r>
        <w:r w:rsidR="00001810">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Exit Meetings and Debriefs</w:t>
        </w:r>
        <w:r>
          <w:rPr>
            <w:webHidden/>
          </w:rPr>
          <w:tab/>
        </w:r>
        <w:r>
          <w:rPr>
            <w:webHidden/>
          </w:rPr>
          <w:fldChar w:fldCharType="begin"/>
        </w:r>
        <w:r>
          <w:rPr>
            <w:webHidden/>
          </w:rPr>
          <w:instrText xml:space="preserve"> PAGEREF _Toc200457785 \h </w:instrText>
        </w:r>
        <w:r>
          <w:rPr>
            <w:webHidden/>
          </w:rPr>
        </w:r>
        <w:r>
          <w:rPr>
            <w:webHidden/>
          </w:rPr>
          <w:fldChar w:fldCharType="separate"/>
        </w:r>
        <w:r w:rsidR="00E06F51">
          <w:rPr>
            <w:webHidden/>
          </w:rPr>
          <w:t>29</w:t>
        </w:r>
        <w:r>
          <w:rPr>
            <w:webHidden/>
          </w:rPr>
          <w:fldChar w:fldCharType="end"/>
        </w:r>
      </w:hyperlink>
    </w:p>
    <w:p w14:paraId="0578B33D" w14:textId="68228CDA"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86" w:history="1">
        <w:r w:rsidRPr="00EE5604">
          <w:rPr>
            <w:rStyle w:val="Hyperlink"/>
          </w:rPr>
          <w:t>16.09</w:t>
        </w:r>
        <w:r w:rsidR="00A143D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Third Party Reviews (if applicable)</w:t>
        </w:r>
        <w:r>
          <w:rPr>
            <w:webHidden/>
          </w:rPr>
          <w:tab/>
        </w:r>
        <w:r>
          <w:rPr>
            <w:webHidden/>
          </w:rPr>
          <w:fldChar w:fldCharType="begin"/>
        </w:r>
        <w:r>
          <w:rPr>
            <w:webHidden/>
          </w:rPr>
          <w:instrText xml:space="preserve"> PAGEREF _Toc200457786 \h </w:instrText>
        </w:r>
        <w:r>
          <w:rPr>
            <w:webHidden/>
          </w:rPr>
        </w:r>
        <w:r>
          <w:rPr>
            <w:webHidden/>
          </w:rPr>
          <w:fldChar w:fldCharType="separate"/>
        </w:r>
        <w:r w:rsidR="00E06F51">
          <w:rPr>
            <w:webHidden/>
          </w:rPr>
          <w:t>29</w:t>
        </w:r>
        <w:r>
          <w:rPr>
            <w:webHidden/>
          </w:rPr>
          <w:fldChar w:fldCharType="end"/>
        </w:r>
      </w:hyperlink>
    </w:p>
    <w:p w14:paraId="0280EB87" w14:textId="76E25024"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87" w:history="1">
        <w:r w:rsidRPr="00EE5604">
          <w:rPr>
            <w:rStyle w:val="Hyperlink"/>
          </w:rPr>
          <w:t>16.10</w:t>
        </w:r>
        <w:r w:rsidR="00A143D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Documents Reviewed</w:t>
        </w:r>
        <w:r>
          <w:rPr>
            <w:webHidden/>
          </w:rPr>
          <w:tab/>
        </w:r>
        <w:r>
          <w:rPr>
            <w:webHidden/>
          </w:rPr>
          <w:fldChar w:fldCharType="begin"/>
        </w:r>
        <w:r>
          <w:rPr>
            <w:webHidden/>
          </w:rPr>
          <w:instrText xml:space="preserve"> PAGEREF _Toc200457787 \h </w:instrText>
        </w:r>
        <w:r>
          <w:rPr>
            <w:webHidden/>
          </w:rPr>
        </w:r>
        <w:r>
          <w:rPr>
            <w:webHidden/>
          </w:rPr>
          <w:fldChar w:fldCharType="separate"/>
        </w:r>
        <w:r w:rsidR="00E06F51">
          <w:rPr>
            <w:webHidden/>
          </w:rPr>
          <w:t>30</w:t>
        </w:r>
        <w:r>
          <w:rPr>
            <w:webHidden/>
          </w:rPr>
          <w:fldChar w:fldCharType="end"/>
        </w:r>
      </w:hyperlink>
    </w:p>
    <w:p w14:paraId="26D84EA5" w14:textId="49CCCE29"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88" w:history="1">
        <w:r w:rsidRPr="00EE5604">
          <w:rPr>
            <w:rStyle w:val="Hyperlink"/>
          </w:rPr>
          <w:t>16.11</w:t>
        </w:r>
        <w:r w:rsidR="00A143D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Report Attachments (if applicable)</w:t>
        </w:r>
        <w:r>
          <w:rPr>
            <w:webHidden/>
          </w:rPr>
          <w:tab/>
        </w:r>
        <w:r>
          <w:rPr>
            <w:webHidden/>
          </w:rPr>
          <w:fldChar w:fldCharType="begin"/>
        </w:r>
        <w:r>
          <w:rPr>
            <w:webHidden/>
          </w:rPr>
          <w:instrText xml:space="preserve"> PAGEREF _Toc200457788 \h </w:instrText>
        </w:r>
        <w:r>
          <w:rPr>
            <w:webHidden/>
          </w:rPr>
        </w:r>
        <w:r>
          <w:rPr>
            <w:webHidden/>
          </w:rPr>
          <w:fldChar w:fldCharType="separate"/>
        </w:r>
        <w:r w:rsidR="00E06F51">
          <w:rPr>
            <w:webHidden/>
          </w:rPr>
          <w:t>30</w:t>
        </w:r>
        <w:r>
          <w:rPr>
            <w:webHidden/>
          </w:rPr>
          <w:fldChar w:fldCharType="end"/>
        </w:r>
      </w:hyperlink>
    </w:p>
    <w:p w14:paraId="534DD70D" w14:textId="1A36E704"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89" w:history="1">
        <w:r w:rsidRPr="00EE5604">
          <w:rPr>
            <w:rStyle w:val="Hyperlink"/>
          </w:rPr>
          <w:t>16.12</w:t>
        </w:r>
        <w:r w:rsidR="00A143D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List of Acronyms (if applicable)</w:t>
        </w:r>
        <w:r>
          <w:rPr>
            <w:webHidden/>
          </w:rPr>
          <w:tab/>
        </w:r>
        <w:r>
          <w:rPr>
            <w:webHidden/>
          </w:rPr>
          <w:fldChar w:fldCharType="begin"/>
        </w:r>
        <w:r>
          <w:rPr>
            <w:webHidden/>
          </w:rPr>
          <w:instrText xml:space="preserve"> PAGEREF _Toc200457789 \h </w:instrText>
        </w:r>
        <w:r>
          <w:rPr>
            <w:webHidden/>
          </w:rPr>
        </w:r>
        <w:r>
          <w:rPr>
            <w:webHidden/>
          </w:rPr>
          <w:fldChar w:fldCharType="separate"/>
        </w:r>
        <w:r w:rsidR="00E06F51">
          <w:rPr>
            <w:webHidden/>
          </w:rPr>
          <w:t>30</w:t>
        </w:r>
        <w:r>
          <w:rPr>
            <w:webHidden/>
          </w:rPr>
          <w:fldChar w:fldCharType="end"/>
        </w:r>
      </w:hyperlink>
    </w:p>
    <w:p w14:paraId="6C3FE6A9" w14:textId="5FF90B5D"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90" w:history="1">
        <w:r w:rsidRPr="00EE5604">
          <w:rPr>
            <w:rStyle w:val="Hyperlink"/>
          </w:rPr>
          <w:t>16.13</w:t>
        </w:r>
        <w:r w:rsidR="00A143D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Cover Letter Enclosures (if applicable)</w:t>
        </w:r>
        <w:r>
          <w:rPr>
            <w:webHidden/>
          </w:rPr>
          <w:tab/>
        </w:r>
        <w:r>
          <w:rPr>
            <w:webHidden/>
          </w:rPr>
          <w:fldChar w:fldCharType="begin"/>
        </w:r>
        <w:r>
          <w:rPr>
            <w:webHidden/>
          </w:rPr>
          <w:instrText xml:space="preserve"> PAGEREF _Toc200457790 \h </w:instrText>
        </w:r>
        <w:r>
          <w:rPr>
            <w:webHidden/>
          </w:rPr>
        </w:r>
        <w:r>
          <w:rPr>
            <w:webHidden/>
          </w:rPr>
          <w:fldChar w:fldCharType="separate"/>
        </w:r>
        <w:r w:rsidR="00E06F51">
          <w:rPr>
            <w:webHidden/>
          </w:rPr>
          <w:t>30</w:t>
        </w:r>
        <w:r>
          <w:rPr>
            <w:webHidden/>
          </w:rPr>
          <w:fldChar w:fldCharType="end"/>
        </w:r>
      </w:hyperlink>
    </w:p>
    <w:p w14:paraId="6A80D289" w14:textId="5B97C5B3" w:rsidR="00907BA0" w:rsidRDefault="00907BA0" w:rsidP="0051533A">
      <w:pPr>
        <w:pStyle w:val="TOC1"/>
        <w:rPr>
          <w:rFonts w:asciiTheme="minorHAnsi" w:eastAsiaTheme="minorEastAsia" w:hAnsiTheme="minorHAnsi" w:cstheme="minorBidi"/>
          <w:kern w:val="2"/>
          <w:sz w:val="24"/>
          <w14:ligatures w14:val="standardContextual"/>
        </w:rPr>
      </w:pPr>
      <w:hyperlink w:anchor="_Toc200457791" w:history="1">
        <w:r w:rsidRPr="00EE5604">
          <w:rPr>
            <w:rStyle w:val="Hyperlink"/>
          </w:rPr>
          <w:t>0616-17</w:t>
        </w:r>
        <w:r>
          <w:rPr>
            <w:rFonts w:asciiTheme="minorHAnsi" w:eastAsiaTheme="minorEastAsia" w:hAnsiTheme="minorHAnsi" w:cstheme="minorBidi"/>
            <w:kern w:val="2"/>
            <w:sz w:val="24"/>
            <w14:ligatures w14:val="standardContextual"/>
          </w:rPr>
          <w:tab/>
        </w:r>
        <w:r w:rsidRPr="00EE5604">
          <w:rPr>
            <w:rStyle w:val="Hyperlink"/>
          </w:rPr>
          <w:t xml:space="preserve">RELEASE AND DISCLOSURE OF INSPECTION REPORTS AND </w:t>
        </w:r>
        <w:r w:rsidR="00D646B8">
          <w:rPr>
            <w:rStyle w:val="Hyperlink"/>
          </w:rPr>
          <w:br/>
        </w:r>
        <w:r w:rsidRPr="00EE5604">
          <w:rPr>
            <w:rStyle w:val="Hyperlink"/>
          </w:rPr>
          <w:t>ASSOCIATED DOCUMENTS</w:t>
        </w:r>
        <w:r>
          <w:rPr>
            <w:webHidden/>
          </w:rPr>
          <w:tab/>
        </w:r>
        <w:r>
          <w:rPr>
            <w:webHidden/>
          </w:rPr>
          <w:fldChar w:fldCharType="begin"/>
        </w:r>
        <w:r>
          <w:rPr>
            <w:webHidden/>
          </w:rPr>
          <w:instrText xml:space="preserve"> PAGEREF _Toc200457791 \h </w:instrText>
        </w:r>
        <w:r>
          <w:rPr>
            <w:webHidden/>
          </w:rPr>
        </w:r>
        <w:r>
          <w:rPr>
            <w:webHidden/>
          </w:rPr>
          <w:fldChar w:fldCharType="separate"/>
        </w:r>
        <w:r w:rsidR="00E06F51">
          <w:rPr>
            <w:webHidden/>
          </w:rPr>
          <w:t>30</w:t>
        </w:r>
        <w:r>
          <w:rPr>
            <w:webHidden/>
          </w:rPr>
          <w:fldChar w:fldCharType="end"/>
        </w:r>
      </w:hyperlink>
    </w:p>
    <w:p w14:paraId="6B19B665" w14:textId="4F582CB2"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92" w:history="1">
        <w:r w:rsidRPr="00EE5604">
          <w:rPr>
            <w:rStyle w:val="Hyperlink"/>
          </w:rPr>
          <w:t>17.01</w:t>
        </w:r>
        <w:r w:rsidR="00A143D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General Public Disclosure and Exemptions</w:t>
        </w:r>
        <w:r>
          <w:rPr>
            <w:webHidden/>
          </w:rPr>
          <w:tab/>
        </w:r>
        <w:r>
          <w:rPr>
            <w:webHidden/>
          </w:rPr>
          <w:fldChar w:fldCharType="begin"/>
        </w:r>
        <w:r>
          <w:rPr>
            <w:webHidden/>
          </w:rPr>
          <w:instrText xml:space="preserve"> PAGEREF _Toc200457792 \h </w:instrText>
        </w:r>
        <w:r>
          <w:rPr>
            <w:webHidden/>
          </w:rPr>
        </w:r>
        <w:r>
          <w:rPr>
            <w:webHidden/>
          </w:rPr>
          <w:fldChar w:fldCharType="separate"/>
        </w:r>
        <w:r w:rsidR="00E06F51">
          <w:rPr>
            <w:webHidden/>
          </w:rPr>
          <w:t>30</w:t>
        </w:r>
        <w:r>
          <w:rPr>
            <w:webHidden/>
          </w:rPr>
          <w:fldChar w:fldCharType="end"/>
        </w:r>
      </w:hyperlink>
    </w:p>
    <w:p w14:paraId="54773EB8" w14:textId="1212FE23" w:rsidR="00907BA0" w:rsidRDefault="00907BA0" w:rsidP="009D4666">
      <w:pPr>
        <w:pStyle w:val="TOC2"/>
        <w:rPr>
          <w:rFonts w:asciiTheme="minorHAnsi" w:eastAsiaTheme="minorEastAsia" w:hAnsiTheme="minorHAnsi" w:cstheme="minorBidi"/>
          <w:kern w:val="2"/>
          <w:sz w:val="24"/>
          <w:szCs w:val="24"/>
          <w14:ligatures w14:val="standardContextual"/>
        </w:rPr>
      </w:pPr>
      <w:hyperlink w:anchor="_Toc200457793" w:history="1">
        <w:r w:rsidRPr="00EE5604">
          <w:rPr>
            <w:rStyle w:val="Hyperlink"/>
          </w:rPr>
          <w:t>17.02</w:t>
        </w:r>
        <w:r w:rsidR="00A143D1">
          <w:rPr>
            <w:rStyle w:val="Hyperlink"/>
          </w:rPr>
          <w:tab/>
        </w:r>
        <w:r>
          <w:rPr>
            <w:rFonts w:asciiTheme="minorHAnsi" w:eastAsiaTheme="minorEastAsia" w:hAnsiTheme="minorHAnsi" w:cstheme="minorBidi"/>
            <w:kern w:val="2"/>
            <w:sz w:val="24"/>
            <w:szCs w:val="24"/>
            <w14:ligatures w14:val="standardContextual"/>
          </w:rPr>
          <w:tab/>
        </w:r>
        <w:r w:rsidRPr="00EE5604">
          <w:rPr>
            <w:rStyle w:val="Hyperlink"/>
          </w:rPr>
          <w:t>Release of Investigation-Related Information</w:t>
        </w:r>
        <w:r>
          <w:rPr>
            <w:webHidden/>
          </w:rPr>
          <w:tab/>
        </w:r>
        <w:r>
          <w:rPr>
            <w:webHidden/>
          </w:rPr>
          <w:fldChar w:fldCharType="begin"/>
        </w:r>
        <w:r>
          <w:rPr>
            <w:webHidden/>
          </w:rPr>
          <w:instrText xml:space="preserve"> PAGEREF _Toc200457793 \h </w:instrText>
        </w:r>
        <w:r>
          <w:rPr>
            <w:webHidden/>
          </w:rPr>
        </w:r>
        <w:r>
          <w:rPr>
            <w:webHidden/>
          </w:rPr>
          <w:fldChar w:fldCharType="separate"/>
        </w:r>
        <w:r w:rsidR="00E06F51">
          <w:rPr>
            <w:webHidden/>
          </w:rPr>
          <w:t>31</w:t>
        </w:r>
        <w:r>
          <w:rPr>
            <w:webHidden/>
          </w:rPr>
          <w:fldChar w:fldCharType="end"/>
        </w:r>
      </w:hyperlink>
    </w:p>
    <w:p w14:paraId="7DAE06C3" w14:textId="5555E60E" w:rsidR="00907BA0" w:rsidRDefault="00907BA0" w:rsidP="0051533A">
      <w:pPr>
        <w:pStyle w:val="TOC1"/>
        <w:rPr>
          <w:rFonts w:asciiTheme="minorHAnsi" w:eastAsiaTheme="minorEastAsia" w:hAnsiTheme="minorHAnsi" w:cstheme="minorBidi"/>
          <w:kern w:val="2"/>
          <w:sz w:val="24"/>
          <w14:ligatures w14:val="standardContextual"/>
        </w:rPr>
      </w:pPr>
      <w:hyperlink w:anchor="_Toc200457794" w:history="1">
        <w:r w:rsidRPr="00EE5604">
          <w:rPr>
            <w:rStyle w:val="Hyperlink"/>
          </w:rPr>
          <w:t>Appendix A: List Of Acronyms And Abbreviations Used in this I</w:t>
        </w:r>
        <w:r w:rsidR="009D4666">
          <w:rPr>
            <w:rStyle w:val="Hyperlink"/>
          </w:rPr>
          <w:t>MC</w:t>
        </w:r>
        <w:r>
          <w:rPr>
            <w:webHidden/>
          </w:rPr>
          <w:tab/>
        </w:r>
        <w:r w:rsidR="009D4666">
          <w:rPr>
            <w:webHidden/>
          </w:rPr>
          <w:t>AppA-</w:t>
        </w:r>
        <w:r>
          <w:rPr>
            <w:webHidden/>
          </w:rPr>
          <w:fldChar w:fldCharType="begin"/>
        </w:r>
        <w:r>
          <w:rPr>
            <w:webHidden/>
          </w:rPr>
          <w:instrText xml:space="preserve"> PAGEREF _Toc200457794 \h </w:instrText>
        </w:r>
        <w:r>
          <w:rPr>
            <w:webHidden/>
          </w:rPr>
        </w:r>
        <w:r>
          <w:rPr>
            <w:webHidden/>
          </w:rPr>
          <w:fldChar w:fldCharType="separate"/>
        </w:r>
        <w:r w:rsidR="00E06F51">
          <w:rPr>
            <w:webHidden/>
          </w:rPr>
          <w:t>1</w:t>
        </w:r>
        <w:r>
          <w:rPr>
            <w:webHidden/>
          </w:rPr>
          <w:fldChar w:fldCharType="end"/>
        </w:r>
      </w:hyperlink>
    </w:p>
    <w:p w14:paraId="18465297" w14:textId="2E0BC749" w:rsidR="00907BA0" w:rsidRDefault="00907BA0" w:rsidP="0051533A">
      <w:pPr>
        <w:pStyle w:val="TOC1"/>
        <w:rPr>
          <w:rFonts w:asciiTheme="minorHAnsi" w:eastAsiaTheme="minorEastAsia" w:hAnsiTheme="minorHAnsi" w:cstheme="minorBidi"/>
          <w:kern w:val="2"/>
          <w:sz w:val="24"/>
          <w14:ligatures w14:val="standardContextual"/>
        </w:rPr>
      </w:pPr>
      <w:hyperlink w:anchor="_Toc200457795" w:history="1">
        <w:r w:rsidRPr="00EE5604">
          <w:rPr>
            <w:rStyle w:val="Hyperlink"/>
          </w:rPr>
          <w:t>Exhibit 1: Standard Fuel Cycle Facilities Inspection Report Outline</w:t>
        </w:r>
        <w:r>
          <w:rPr>
            <w:webHidden/>
          </w:rPr>
          <w:tab/>
        </w:r>
        <w:r w:rsidR="009D4666">
          <w:rPr>
            <w:webHidden/>
          </w:rPr>
          <w:t>Ex1-</w:t>
        </w:r>
        <w:r>
          <w:rPr>
            <w:webHidden/>
          </w:rPr>
          <w:fldChar w:fldCharType="begin"/>
        </w:r>
        <w:r>
          <w:rPr>
            <w:webHidden/>
          </w:rPr>
          <w:instrText xml:space="preserve"> PAGEREF _Toc200457795 \h </w:instrText>
        </w:r>
        <w:r>
          <w:rPr>
            <w:webHidden/>
          </w:rPr>
        </w:r>
        <w:r>
          <w:rPr>
            <w:webHidden/>
          </w:rPr>
          <w:fldChar w:fldCharType="separate"/>
        </w:r>
        <w:r w:rsidR="00E06F51">
          <w:rPr>
            <w:webHidden/>
          </w:rPr>
          <w:t>1</w:t>
        </w:r>
        <w:r>
          <w:rPr>
            <w:webHidden/>
          </w:rPr>
          <w:fldChar w:fldCharType="end"/>
        </w:r>
      </w:hyperlink>
    </w:p>
    <w:p w14:paraId="5CDB261F" w14:textId="4CA5FEF0" w:rsidR="00907BA0" w:rsidRDefault="00907BA0" w:rsidP="0051533A">
      <w:pPr>
        <w:pStyle w:val="TOC1"/>
        <w:rPr>
          <w:rFonts w:asciiTheme="minorHAnsi" w:eastAsiaTheme="minorEastAsia" w:hAnsiTheme="minorHAnsi" w:cstheme="minorBidi"/>
          <w:kern w:val="2"/>
          <w:sz w:val="24"/>
          <w14:ligatures w14:val="standardContextual"/>
        </w:rPr>
      </w:pPr>
      <w:hyperlink w:anchor="_Toc200457796" w:history="1">
        <w:r w:rsidRPr="00EE5604">
          <w:rPr>
            <w:rStyle w:val="Hyperlink"/>
          </w:rPr>
          <w:t>Attachment 1: Revision History for IMC 0616</w:t>
        </w:r>
        <w:r>
          <w:rPr>
            <w:webHidden/>
          </w:rPr>
          <w:tab/>
        </w:r>
        <w:r w:rsidR="009D4666">
          <w:rPr>
            <w:webHidden/>
          </w:rPr>
          <w:t>Att1-</w:t>
        </w:r>
        <w:r>
          <w:rPr>
            <w:webHidden/>
          </w:rPr>
          <w:fldChar w:fldCharType="begin"/>
        </w:r>
        <w:r>
          <w:rPr>
            <w:webHidden/>
          </w:rPr>
          <w:instrText xml:space="preserve"> PAGEREF _Toc200457796 \h </w:instrText>
        </w:r>
        <w:r>
          <w:rPr>
            <w:webHidden/>
          </w:rPr>
        </w:r>
        <w:r>
          <w:rPr>
            <w:webHidden/>
          </w:rPr>
          <w:fldChar w:fldCharType="separate"/>
        </w:r>
        <w:r w:rsidR="00E06F51">
          <w:rPr>
            <w:webHidden/>
          </w:rPr>
          <w:t>1</w:t>
        </w:r>
        <w:r>
          <w:rPr>
            <w:webHidden/>
          </w:rPr>
          <w:fldChar w:fldCharType="end"/>
        </w:r>
      </w:hyperlink>
    </w:p>
    <w:p w14:paraId="21D8BAF0" w14:textId="5E526719" w:rsidR="0019674F" w:rsidRPr="00D7168A" w:rsidRDefault="00C81082" w:rsidP="00BD41DA">
      <w:pPr>
        <w:pStyle w:val="BodyText"/>
      </w:pPr>
      <w:r w:rsidRPr="54430F9F">
        <w:rPr>
          <w:noProof/>
        </w:rPr>
        <w:fldChar w:fldCharType="end"/>
      </w:r>
    </w:p>
    <w:p w14:paraId="48059494" w14:textId="5C90D64F" w:rsidR="0088297A" w:rsidRPr="00D7168A" w:rsidRDefault="0088297A" w:rsidP="0051533A">
      <w:pPr>
        <w:pStyle w:val="TOC1"/>
        <w:sectPr w:rsidR="0088297A" w:rsidRPr="00D7168A" w:rsidSect="00574E35">
          <w:footerReference w:type="default" r:id="rId11"/>
          <w:pgSz w:w="12240" w:h="15840"/>
          <w:pgMar w:top="1440" w:right="1440" w:bottom="1440" w:left="1440" w:header="720" w:footer="720" w:gutter="0"/>
          <w:pgNumType w:fmt="lowerRoman" w:start="1"/>
          <w:cols w:space="720"/>
          <w:noEndnote/>
          <w:docGrid w:linePitch="326"/>
        </w:sectPr>
      </w:pPr>
    </w:p>
    <w:p w14:paraId="0ECD00B2" w14:textId="118221CD" w:rsidR="007354EB" w:rsidRPr="00461774" w:rsidRDefault="007354EB" w:rsidP="00621FDA">
      <w:pPr>
        <w:pStyle w:val="Heading1"/>
        <w:spacing w:before="0"/>
      </w:pPr>
      <w:bookmarkStart w:id="1" w:name="_Toc416695074"/>
      <w:bookmarkStart w:id="2" w:name="_Toc62124091"/>
      <w:bookmarkStart w:id="3" w:name="_Toc62124848"/>
      <w:bookmarkStart w:id="4" w:name="_Toc62125546"/>
      <w:bookmarkStart w:id="5" w:name="_Toc62125910"/>
      <w:bookmarkStart w:id="6" w:name="_Toc200457734"/>
      <w:r w:rsidRPr="00461774">
        <w:lastRenderedPageBreak/>
        <w:t>0616</w:t>
      </w:r>
      <w:r w:rsidR="00B2239F" w:rsidRPr="00461774">
        <w:t>-</w:t>
      </w:r>
      <w:r w:rsidRPr="00461774">
        <w:t>01</w:t>
      </w:r>
      <w:r w:rsidRPr="00461774">
        <w:tab/>
        <w:t>PURPOSE</w:t>
      </w:r>
      <w:bookmarkEnd w:id="1"/>
      <w:bookmarkEnd w:id="2"/>
      <w:bookmarkEnd w:id="3"/>
      <w:bookmarkEnd w:id="4"/>
      <w:bookmarkEnd w:id="5"/>
      <w:bookmarkEnd w:id="6"/>
    </w:p>
    <w:p w14:paraId="5C794390" w14:textId="470BCA2C" w:rsidR="007B47F6" w:rsidRPr="00F93AD7" w:rsidRDefault="00F93AD7" w:rsidP="00621777">
      <w:pPr>
        <w:pStyle w:val="BodyText2"/>
      </w:pPr>
      <w:r>
        <w:t>01.01</w:t>
      </w:r>
      <w:r>
        <w:tab/>
      </w:r>
      <w:r w:rsidR="003A7A57">
        <w:t>P</w:t>
      </w:r>
      <w:r w:rsidR="007354EB" w:rsidRPr="00461774">
        <w:t xml:space="preserve">rovide guidance on inspection report content, format, and style for </w:t>
      </w:r>
      <w:r w:rsidR="007B47F6" w:rsidRPr="00F93AD7">
        <w:t xml:space="preserve">preparing </w:t>
      </w:r>
      <w:r w:rsidR="007354EB" w:rsidRPr="00461774">
        <w:t>fuel cycle inspection reports.</w:t>
      </w:r>
    </w:p>
    <w:p w14:paraId="3560DA98" w14:textId="77777777" w:rsidR="007B47F6" w:rsidRPr="00F93AD7" w:rsidRDefault="00F93AD7" w:rsidP="00CD118A">
      <w:pPr>
        <w:pStyle w:val="BodyText2"/>
      </w:pPr>
      <w:r>
        <w:t>01.02</w:t>
      </w:r>
      <w:r>
        <w:tab/>
      </w:r>
      <w:r w:rsidR="007B47F6" w:rsidRPr="00F93AD7">
        <w:t>Provide screening criteria</w:t>
      </w:r>
      <w:r w:rsidR="00400BC3" w:rsidRPr="00F93AD7">
        <w:t xml:space="preserve"> to determine the minor and more-than-minor threshold</w:t>
      </w:r>
      <w:r w:rsidR="005475C7" w:rsidRPr="00F93AD7">
        <w:t xml:space="preserve"> for violations</w:t>
      </w:r>
      <w:r w:rsidR="007B47F6" w:rsidRPr="00F93AD7">
        <w:t>.</w:t>
      </w:r>
    </w:p>
    <w:p w14:paraId="0ECD00B4" w14:textId="32FBDFCF" w:rsidR="007354EB" w:rsidRPr="00461774" w:rsidRDefault="00F93AD7" w:rsidP="001070AB">
      <w:pPr>
        <w:pStyle w:val="BodyText2"/>
        <w:spacing w:after="0"/>
      </w:pPr>
      <w:r w:rsidRPr="00566853">
        <w:t>01.03</w:t>
      </w:r>
      <w:r w:rsidRPr="00566853">
        <w:tab/>
      </w:r>
      <w:r w:rsidR="007B47F6" w:rsidRPr="00566853">
        <w:t xml:space="preserve">Ensure that all violations of U.S. Nuclear Regulatory Commission (NRC) requirements by fuel cycle facility licensees are appropriately dispositioned in accordance with the </w:t>
      </w:r>
      <w:r w:rsidR="00C95FBD" w:rsidRPr="00566853">
        <w:t>"</w:t>
      </w:r>
      <w:r w:rsidR="007B47F6" w:rsidRPr="00566853">
        <w:t>NRC Enforcement Policy</w:t>
      </w:r>
      <w:r w:rsidR="007B47F6" w:rsidRPr="00F93AD7">
        <w:t>.</w:t>
      </w:r>
      <w:r w:rsidR="00C95FBD">
        <w:t>"</w:t>
      </w:r>
    </w:p>
    <w:p w14:paraId="0ECD00B7" w14:textId="69C5C854" w:rsidR="007354EB" w:rsidRPr="00461774" w:rsidRDefault="007354EB" w:rsidP="00EC6FD7">
      <w:pPr>
        <w:pStyle w:val="Heading1"/>
      </w:pPr>
      <w:bookmarkStart w:id="7" w:name="_Toc416695075"/>
      <w:bookmarkStart w:id="8" w:name="_Toc62124092"/>
      <w:bookmarkStart w:id="9" w:name="_Toc62124849"/>
      <w:bookmarkStart w:id="10" w:name="_Toc62125547"/>
      <w:bookmarkStart w:id="11" w:name="_Toc62125911"/>
      <w:bookmarkStart w:id="12" w:name="_Toc200457735"/>
      <w:r w:rsidRPr="00461774">
        <w:t>0616</w:t>
      </w:r>
      <w:r w:rsidR="00B2239F" w:rsidRPr="00461774">
        <w:t>-</w:t>
      </w:r>
      <w:r w:rsidRPr="00461774">
        <w:t>02</w:t>
      </w:r>
      <w:r w:rsidRPr="00461774">
        <w:tab/>
        <w:t>OBJECTIVES</w:t>
      </w:r>
      <w:bookmarkEnd w:id="7"/>
      <w:bookmarkEnd w:id="8"/>
      <w:bookmarkEnd w:id="9"/>
      <w:bookmarkEnd w:id="10"/>
      <w:bookmarkEnd w:id="11"/>
      <w:bookmarkEnd w:id="12"/>
    </w:p>
    <w:p w14:paraId="0ECD00BB" w14:textId="4717BBD9" w:rsidR="007354EB" w:rsidRPr="00461774" w:rsidRDefault="007354EB" w:rsidP="00566853">
      <w:pPr>
        <w:pStyle w:val="BodyText2"/>
      </w:pPr>
      <w:r w:rsidRPr="00461774">
        <w:t>02.01</w:t>
      </w:r>
      <w:r w:rsidRPr="00461774">
        <w:tab/>
        <w:t xml:space="preserve">Clearly communicate significant inspection results </w:t>
      </w:r>
      <w:r w:rsidR="007B47F6">
        <w:t xml:space="preserve">in a consistent manner </w:t>
      </w:r>
      <w:r w:rsidRPr="00461774">
        <w:t>to licensees, NRC staff, and the public.</w:t>
      </w:r>
    </w:p>
    <w:p w14:paraId="0ECD00BD" w14:textId="7950914B" w:rsidR="007354EB" w:rsidRPr="00461774" w:rsidRDefault="007354EB" w:rsidP="00566853">
      <w:pPr>
        <w:pStyle w:val="BodyText2"/>
      </w:pPr>
      <w:r w:rsidRPr="00461774">
        <w:t>02.02</w:t>
      </w:r>
      <w:r w:rsidRPr="00461774">
        <w:tab/>
        <w:t>Provide conclusions about the effectiveness of the programs or activities inspected</w:t>
      </w:r>
      <w:r w:rsidR="00B06097">
        <w:t xml:space="preserve">. </w:t>
      </w:r>
      <w:r w:rsidRPr="00461774">
        <w:t>The depth and scope of the conclusions should be commensurate with the depth and scope of the inspection.</w:t>
      </w:r>
    </w:p>
    <w:p w14:paraId="0ECD00BF" w14:textId="2154DA24" w:rsidR="007354EB" w:rsidRPr="00461774" w:rsidRDefault="007354EB" w:rsidP="00566853">
      <w:pPr>
        <w:pStyle w:val="BodyText2"/>
      </w:pPr>
      <w:r w:rsidRPr="00461774">
        <w:t>02.03</w:t>
      </w:r>
      <w:r w:rsidRPr="00461774">
        <w:tab/>
      </w:r>
      <w:r w:rsidR="007B47F6">
        <w:t>Document the</w:t>
      </w:r>
      <w:r w:rsidRPr="00461774">
        <w:t xml:space="preserve"> basis for </w:t>
      </w:r>
      <w:r w:rsidR="00AB7EE1">
        <w:t xml:space="preserve">the determination of significance </w:t>
      </w:r>
      <w:r w:rsidR="008B382E">
        <w:t>for</w:t>
      </w:r>
      <w:r w:rsidR="00AB7EE1">
        <w:t xml:space="preserve"> </w:t>
      </w:r>
      <w:r w:rsidR="00CF0716">
        <w:t xml:space="preserve">any </w:t>
      </w:r>
      <w:r w:rsidRPr="00461774">
        <w:t>enforcement action</w:t>
      </w:r>
      <w:r w:rsidR="00A361A0" w:rsidRPr="00461774">
        <w:t xml:space="preserve"> (EA)</w:t>
      </w:r>
      <w:r w:rsidR="00F811D6">
        <w:t>,</w:t>
      </w:r>
      <w:r w:rsidR="00CF0716">
        <w:t xml:space="preserve"> as appropriate</w:t>
      </w:r>
      <w:r w:rsidRPr="00461774">
        <w:t>.</w:t>
      </w:r>
    </w:p>
    <w:p w14:paraId="0ECD00C1" w14:textId="77777777" w:rsidR="007354EB" w:rsidRPr="00461774" w:rsidRDefault="007354EB" w:rsidP="00566853">
      <w:pPr>
        <w:pStyle w:val="BodyText2"/>
      </w:pPr>
      <w:r w:rsidRPr="00461774">
        <w:t>02.04</w:t>
      </w:r>
      <w:r w:rsidRPr="00461774">
        <w:tab/>
        <w:t>Assess licensee performance in a periodic, short-term context, and present information in a manner that will be useful to NRC management in developing longer-term, broad assessments of licensee performance such as Licensee Performance Reviews (LPRs).</w:t>
      </w:r>
    </w:p>
    <w:p w14:paraId="0ECD00C4" w14:textId="4113BCC0" w:rsidR="007354EB" w:rsidRPr="00461774" w:rsidRDefault="009C3498" w:rsidP="00EC6FD7">
      <w:pPr>
        <w:pStyle w:val="Heading1"/>
      </w:pPr>
      <w:bookmarkStart w:id="13" w:name="_Toc416695076"/>
      <w:bookmarkStart w:id="14" w:name="_Toc62124093"/>
      <w:bookmarkStart w:id="15" w:name="_Toc62124850"/>
      <w:bookmarkStart w:id="16" w:name="_Toc62125548"/>
      <w:bookmarkStart w:id="17" w:name="_Toc62125912"/>
      <w:bookmarkStart w:id="18" w:name="_Toc200457736"/>
      <w:r w:rsidRPr="00461774">
        <w:t>0616-</w:t>
      </w:r>
      <w:r w:rsidR="007354EB" w:rsidRPr="00461774">
        <w:t>03</w:t>
      </w:r>
      <w:r w:rsidR="007354EB" w:rsidRPr="00461774">
        <w:tab/>
        <w:t>DEFINITIONS</w:t>
      </w:r>
      <w:bookmarkEnd w:id="13"/>
      <w:bookmarkEnd w:id="14"/>
      <w:bookmarkEnd w:id="15"/>
      <w:bookmarkEnd w:id="16"/>
      <w:bookmarkEnd w:id="17"/>
      <w:bookmarkEnd w:id="18"/>
    </w:p>
    <w:p w14:paraId="0ECD00C6" w14:textId="72E216A2" w:rsidR="00B50A92" w:rsidRPr="00461774" w:rsidRDefault="00B50A92" w:rsidP="00460C9C">
      <w:pPr>
        <w:pStyle w:val="BodyText"/>
      </w:pPr>
      <w:r w:rsidRPr="00461774">
        <w:rPr>
          <w:u w:val="single"/>
        </w:rPr>
        <w:t>Agency Record</w:t>
      </w:r>
      <w:r w:rsidR="00B06097">
        <w:t xml:space="preserve">. </w:t>
      </w:r>
      <w:r w:rsidR="00F86CED" w:rsidRPr="00461774">
        <w:t>A record in the possession and control of the NRC that is associated with Government business.</w:t>
      </w:r>
    </w:p>
    <w:p w14:paraId="0ECD00C8" w14:textId="75C9531D" w:rsidR="007354EB" w:rsidRPr="00461774" w:rsidRDefault="007354EB" w:rsidP="00460C9C">
      <w:pPr>
        <w:pStyle w:val="BodyText"/>
      </w:pPr>
      <w:r w:rsidRPr="00461774">
        <w:rPr>
          <w:u w:val="single"/>
        </w:rPr>
        <w:t xml:space="preserve">Apparent </w:t>
      </w:r>
      <w:r w:rsidR="00A361A0" w:rsidRPr="00461774">
        <w:rPr>
          <w:u w:val="single"/>
        </w:rPr>
        <w:t>V</w:t>
      </w:r>
      <w:r w:rsidRPr="00461774">
        <w:rPr>
          <w:u w:val="single"/>
        </w:rPr>
        <w:t>iolation</w:t>
      </w:r>
      <w:r w:rsidR="00B06097">
        <w:t xml:space="preserve">. </w:t>
      </w:r>
      <w:r w:rsidR="00FE705A" w:rsidRPr="00461774">
        <w:t xml:space="preserve">A </w:t>
      </w:r>
      <w:r w:rsidR="006F2C6F" w:rsidRPr="006F2C6F">
        <w:t>situation or circumstance that does not appear to meet NRC requirements and for which the NRC staff has not made a final enforcement determination</w:t>
      </w:r>
      <w:r w:rsidR="00464E03">
        <w:t xml:space="preserve">. </w:t>
      </w:r>
      <w:r w:rsidR="00FE705A" w:rsidRPr="00461774">
        <w:t>This definition is</w:t>
      </w:r>
      <w:r w:rsidR="006F2C6F">
        <w:t xml:space="preserve"> typically</w:t>
      </w:r>
      <w:r w:rsidR="00FE705A" w:rsidRPr="00461774">
        <w:t xml:space="preserve"> used to </w:t>
      </w:r>
      <w:r w:rsidR="00DF5007" w:rsidRPr="00461774">
        <w:t>characterize potential</w:t>
      </w:r>
      <w:r w:rsidR="00B1359D" w:rsidRPr="00461774">
        <w:t xml:space="preserve"> </w:t>
      </w:r>
      <w:r w:rsidR="00FE705A" w:rsidRPr="00461774">
        <w:t>Severity Level</w:t>
      </w:r>
      <w:r w:rsidR="00484BBE">
        <w:t xml:space="preserve"> (SL)</w:t>
      </w:r>
      <w:r w:rsidR="00FE705A" w:rsidRPr="00461774">
        <w:t xml:space="preserve"> III or higher violations being considered for e</w:t>
      </w:r>
      <w:r w:rsidR="00F86CED" w:rsidRPr="00461774">
        <w:t xml:space="preserve">scalated </w:t>
      </w:r>
      <w:r w:rsidR="00EB26BC">
        <w:t>EA</w:t>
      </w:r>
      <w:r w:rsidR="00F86CED" w:rsidRPr="00461774">
        <w:t xml:space="preserve"> or </w:t>
      </w:r>
      <w:r w:rsidR="00FE705A" w:rsidRPr="00461774">
        <w:t>violations being considered for enforcement discretion.</w:t>
      </w:r>
    </w:p>
    <w:p w14:paraId="0ECD00CA" w14:textId="7B529316" w:rsidR="007354EB" w:rsidRPr="00461774" w:rsidRDefault="007354EB" w:rsidP="006F2F1B">
      <w:pPr>
        <w:pStyle w:val="BodyText"/>
      </w:pPr>
      <w:r w:rsidRPr="00461774">
        <w:rPr>
          <w:u w:val="single"/>
        </w:rPr>
        <w:t>Certificate Holder</w:t>
      </w:r>
      <w:r w:rsidR="00B06097">
        <w:t xml:space="preserve">. </w:t>
      </w:r>
      <w:r w:rsidRPr="00461774">
        <w:t>An entity responsible for meeting certain NRC requirements defined in an NRC-issued Certificate of Compliance (</w:t>
      </w:r>
      <w:r w:rsidR="00092BF1" w:rsidRPr="00461774">
        <w:t>C</w:t>
      </w:r>
      <w:r w:rsidR="00DF5007" w:rsidRPr="00461774">
        <w:t>o</w:t>
      </w:r>
      <w:r w:rsidR="00092BF1" w:rsidRPr="00461774">
        <w:t>C</w:t>
      </w:r>
      <w:r w:rsidRPr="00461774">
        <w:t xml:space="preserve">) (e.g., </w:t>
      </w:r>
      <w:r w:rsidR="00484BBE" w:rsidRPr="00484BBE">
        <w:t xml:space="preserve">Title 10 of the </w:t>
      </w:r>
      <w:r w:rsidR="00484BBE" w:rsidRPr="00484BBE">
        <w:rPr>
          <w:i/>
        </w:rPr>
        <w:t xml:space="preserve">Code of Federal Regulations </w:t>
      </w:r>
      <w:r w:rsidR="00484BBE" w:rsidRPr="00484BBE">
        <w:t>(10 CFR)</w:t>
      </w:r>
      <w:r w:rsidRPr="00461774">
        <w:t xml:space="preserve"> Parts 71 or 72)</w:t>
      </w:r>
      <w:r w:rsidR="00B06097">
        <w:t xml:space="preserve">. </w:t>
      </w:r>
      <w:r w:rsidRPr="00461774">
        <w:t xml:space="preserve">Note that for the purposes of this </w:t>
      </w:r>
      <w:r w:rsidR="00A361A0" w:rsidRPr="00461774">
        <w:t xml:space="preserve">Inspection </w:t>
      </w:r>
      <w:r w:rsidRPr="00461774">
        <w:t>Manual Chapter</w:t>
      </w:r>
      <w:r w:rsidR="00A361A0" w:rsidRPr="00461774">
        <w:t xml:space="preserve"> (IMC)</w:t>
      </w:r>
      <w:r w:rsidRPr="00461774">
        <w:t xml:space="preserve">, the use of the term </w:t>
      </w:r>
      <w:r w:rsidR="00262B30" w:rsidRPr="00461774">
        <w:t>“</w:t>
      </w:r>
      <w:r w:rsidRPr="00461774">
        <w:t>licensee</w:t>
      </w:r>
      <w:r w:rsidR="00262B30" w:rsidRPr="00461774">
        <w:t>”</w:t>
      </w:r>
      <w:r w:rsidRPr="00461774">
        <w:t xml:space="preserve"> includes certificate holder.</w:t>
      </w:r>
    </w:p>
    <w:p w14:paraId="6F5654C1" w14:textId="4F79BB61" w:rsidR="00EB09E8" w:rsidRDefault="007354EB" w:rsidP="00B457DD">
      <w:pPr>
        <w:pStyle w:val="BodyText"/>
      </w:pPr>
      <w:r w:rsidRPr="00461774">
        <w:rPr>
          <w:u w:val="single"/>
        </w:rPr>
        <w:t>Closed Item</w:t>
      </w:r>
      <w:r w:rsidR="00B06097">
        <w:t xml:space="preserve">. </w:t>
      </w:r>
      <w:r w:rsidRPr="00461774">
        <w:t xml:space="preserve">A matter previously reported as a </w:t>
      </w:r>
      <w:r w:rsidR="00C50C0B">
        <w:t>violation</w:t>
      </w:r>
      <w:r w:rsidR="002577B0" w:rsidRPr="00461774">
        <w:t xml:space="preserve">, </w:t>
      </w:r>
      <w:r w:rsidRPr="00461774">
        <w:t xml:space="preserve">a </w:t>
      </w:r>
      <w:r w:rsidR="00995618">
        <w:t>written</w:t>
      </w:r>
      <w:r w:rsidRPr="00461774">
        <w:t xml:space="preserve"> event report, or an unresolved item</w:t>
      </w:r>
      <w:r w:rsidR="00A361A0" w:rsidRPr="00461774">
        <w:t xml:space="preserve"> (URI)</w:t>
      </w:r>
      <w:r w:rsidRPr="00461774">
        <w:t>, that the inspector concludes has been satisfactorily addressed based on information obtained during the current inspection.</w:t>
      </w:r>
    </w:p>
    <w:p w14:paraId="4E90A9F2" w14:textId="5200DC49" w:rsidR="002577B0" w:rsidRDefault="5BF43D8B" w:rsidP="006B3F41">
      <w:pPr>
        <w:pStyle w:val="BodyText"/>
        <w:rPr>
          <w:u w:val="single"/>
        </w:rPr>
      </w:pPr>
      <w:r w:rsidRPr="5BF43D8B">
        <w:rPr>
          <w:u w:val="single"/>
        </w:rPr>
        <w:t>Conclusion</w:t>
      </w:r>
      <w:r w:rsidR="00B06097">
        <w:t xml:space="preserve">. </w:t>
      </w:r>
      <w:r>
        <w:t>An assessment that relates inspection results to the broader context of a licensee program.</w:t>
      </w:r>
    </w:p>
    <w:p w14:paraId="056681C8" w14:textId="58D30685" w:rsidR="009B5B3D" w:rsidRPr="00F739AD" w:rsidRDefault="009B5B3D" w:rsidP="009B5B3D">
      <w:pPr>
        <w:pStyle w:val="BodyText"/>
        <w:rPr>
          <w:u w:val="single"/>
        </w:rPr>
      </w:pPr>
      <w:r w:rsidRPr="00F739AD">
        <w:rPr>
          <w:u w:val="single"/>
        </w:rPr>
        <w:lastRenderedPageBreak/>
        <w:t>Controlled Unclassified Information Program (CUI)</w:t>
      </w:r>
      <w:r>
        <w:rPr>
          <w:u w:val="single"/>
        </w:rPr>
        <w:t xml:space="preserve">. </w:t>
      </w:r>
      <w:r w:rsidR="00FA2E4C">
        <w:rPr>
          <w:u w:val="single"/>
        </w:rPr>
        <w:t>I</w:t>
      </w:r>
      <w:r w:rsidR="00FA2E4C" w:rsidRPr="00FA2E4C">
        <w:rPr>
          <w:u w:val="single"/>
        </w:rPr>
        <w:t>nformation that requires safeguarding or dissemination controls pursuant to and consistent with applicable law, regulations, and governmentwide policies.</w:t>
      </w:r>
    </w:p>
    <w:p w14:paraId="0ECD00D0" w14:textId="6721F2D3" w:rsidR="007354EB" w:rsidRPr="00461774" w:rsidRDefault="007354EB" w:rsidP="006B3F41">
      <w:pPr>
        <w:pStyle w:val="BodyText"/>
      </w:pPr>
      <w:r w:rsidRPr="00461774">
        <w:rPr>
          <w:u w:val="single"/>
        </w:rPr>
        <w:t>Deviation</w:t>
      </w:r>
      <w:r w:rsidR="00B06097">
        <w:t xml:space="preserve">. </w:t>
      </w:r>
      <w:r w:rsidRPr="00461774">
        <w:t>A licensee</w:t>
      </w:r>
      <w:r w:rsidR="004B5636" w:rsidRPr="00461774">
        <w:t>’</w:t>
      </w:r>
      <w:r w:rsidRPr="00461774">
        <w:t>s failure to satisfy a written commitment, such as a commitment to conform to the provisions of applicable codes, standards, guides, or accepted industry practices when the commitment, code, standard, guide, or practice involved has not been made a requirement by the Commission.</w:t>
      </w:r>
    </w:p>
    <w:p w14:paraId="0ECD00D2" w14:textId="76D02DBB" w:rsidR="007354EB" w:rsidRDefault="007354EB" w:rsidP="00460C9C">
      <w:pPr>
        <w:pStyle w:val="BodyText"/>
        <w:ind w:left="360"/>
      </w:pPr>
      <w:r w:rsidRPr="00461774">
        <w:rPr>
          <w:u w:val="single"/>
        </w:rPr>
        <w:t>NOTE</w:t>
      </w:r>
      <w:r w:rsidRPr="00461774">
        <w:t xml:space="preserve">: For 10 CFR Part 21 and vendor inspections, the term </w:t>
      </w:r>
      <w:r w:rsidR="004B5636" w:rsidRPr="00461774">
        <w:t>“</w:t>
      </w:r>
      <w:r w:rsidRPr="00461774">
        <w:t>deviation</w:t>
      </w:r>
      <w:r w:rsidR="004B5636" w:rsidRPr="00461774">
        <w:t>”</w:t>
      </w:r>
      <w:r w:rsidRPr="00461774">
        <w:t xml:space="preserve"> generally refers to the definition given in Part 21 (i.e., </w:t>
      </w:r>
      <w:r w:rsidR="004B5636" w:rsidRPr="00461774">
        <w:t>“</w:t>
      </w:r>
      <w:r w:rsidRPr="00461774">
        <w:t>a departure from the technical requirements included in a procurement document</w:t>
      </w:r>
      <w:r w:rsidR="004B5636" w:rsidRPr="00461774">
        <w:t>”</w:t>
      </w:r>
      <w:r w:rsidRPr="00461774">
        <w:t>).</w:t>
      </w:r>
    </w:p>
    <w:p w14:paraId="0ECD00D6" w14:textId="6EE47DB2" w:rsidR="007354EB" w:rsidRPr="00461774" w:rsidRDefault="007354EB" w:rsidP="006B3F41">
      <w:pPr>
        <w:pStyle w:val="BodyText"/>
      </w:pPr>
      <w:r w:rsidRPr="00461774">
        <w:rPr>
          <w:u w:val="single"/>
        </w:rPr>
        <w:t>Escalated Enforcement Action</w:t>
      </w:r>
      <w:r w:rsidR="00B06097">
        <w:t xml:space="preserve">. </w:t>
      </w:r>
      <w:r w:rsidRPr="00461774">
        <w:t>A Notice of Violation (NOV) for any SL</w:t>
      </w:r>
      <w:r w:rsidR="00EA6EA9">
        <w:t>-</w:t>
      </w:r>
      <w:r w:rsidRPr="00461774">
        <w:t>I, II, or III violation (or problem); a civil penalty; or order based on a violation.</w:t>
      </w:r>
    </w:p>
    <w:p w14:paraId="0ECD00DA" w14:textId="1218AC32" w:rsidR="007354EB" w:rsidRPr="00461774" w:rsidRDefault="007354EB" w:rsidP="006B3F41">
      <w:pPr>
        <w:pStyle w:val="BodyText"/>
      </w:pPr>
      <w:r w:rsidRPr="00461774">
        <w:rPr>
          <w:u w:val="single"/>
        </w:rPr>
        <w:t>Inspection</w:t>
      </w:r>
      <w:r w:rsidR="00B06097">
        <w:t xml:space="preserve">. </w:t>
      </w:r>
      <w:r w:rsidRPr="00461774">
        <w:t>The examination and assessment of any licensee activity regulated by the NRC to determine its effectiveness, to ensure safety, and/or to determine compliance</w:t>
      </w:r>
      <w:r w:rsidR="00B06097">
        <w:t xml:space="preserve">. </w:t>
      </w:r>
      <w:r w:rsidRPr="00461774">
        <w:t>A single inspection report may encompass resident inspection, in-office document review, and/or one or more visits by Regional or Headquarters inspectors; however, a single report is normally limited to a specific period of inspection.</w:t>
      </w:r>
    </w:p>
    <w:p w14:paraId="0ECD00DC" w14:textId="3169DAC2" w:rsidR="007354EB" w:rsidRPr="00461774" w:rsidRDefault="007354EB" w:rsidP="006B3F41">
      <w:pPr>
        <w:pStyle w:val="BodyText"/>
      </w:pPr>
      <w:r w:rsidRPr="00461774">
        <w:rPr>
          <w:u w:val="single"/>
        </w:rPr>
        <w:t>Inspection Document</w:t>
      </w:r>
      <w:r w:rsidR="00B06097">
        <w:t xml:space="preserve">. </w:t>
      </w:r>
      <w:r w:rsidRPr="00461774">
        <w:t xml:space="preserve">Any material obtained or developed during an inspection that is considered to be an </w:t>
      </w:r>
      <w:r w:rsidR="009B4151">
        <w:t>agency</w:t>
      </w:r>
      <w:r w:rsidR="009B4151" w:rsidRPr="00461774">
        <w:t xml:space="preserve"> </w:t>
      </w:r>
      <w:r w:rsidRPr="00461774">
        <w:t xml:space="preserve">record (see </w:t>
      </w:r>
      <w:r w:rsidR="009B4151">
        <w:t>above</w:t>
      </w:r>
      <w:r w:rsidRPr="00461774">
        <w:t>).</w:t>
      </w:r>
    </w:p>
    <w:p w14:paraId="0ECD00E0" w14:textId="4EB703A9" w:rsidR="007354EB" w:rsidRPr="00461774" w:rsidRDefault="007354EB" w:rsidP="006B3F41">
      <w:pPr>
        <w:pStyle w:val="BodyText"/>
      </w:pPr>
      <w:r w:rsidRPr="00461774">
        <w:rPr>
          <w:u w:val="single"/>
        </w:rPr>
        <w:t>Integrated Inspection Reports</w:t>
      </w:r>
      <w:r w:rsidR="00B06097">
        <w:t xml:space="preserve">. </w:t>
      </w:r>
      <w:r w:rsidRPr="00461774">
        <w:t>A fuel facility inspection report that typically combines inputs from all inspections (resident, regional, etc.) conducted within a specific period prescribed by management</w:t>
      </w:r>
      <w:r w:rsidR="00B06097">
        <w:t xml:space="preserve">. </w:t>
      </w:r>
      <w:r w:rsidR="00F5686C">
        <w:t>Reactive</w:t>
      </w:r>
      <w:r w:rsidRPr="00461774">
        <w:t xml:space="preserve"> inspections or other </w:t>
      </w:r>
      <w:r w:rsidR="00F5686C">
        <w:t>inspection</w:t>
      </w:r>
      <w:r w:rsidRPr="00461774">
        <w:t xml:space="preserve"> activities may</w:t>
      </w:r>
      <w:r w:rsidR="00CA4081">
        <w:t xml:space="preserve"> </w:t>
      </w:r>
      <w:r w:rsidRPr="00461774">
        <w:t>be reported separately from integrated reports</w:t>
      </w:r>
      <w:r w:rsidR="00B06097">
        <w:t xml:space="preserve">. </w:t>
      </w:r>
      <w:r w:rsidR="0037775F" w:rsidRPr="0037775F">
        <w:t>Typically, integrated reports are issued for all</w:t>
      </w:r>
      <w:r w:rsidR="001E5F28">
        <w:t xml:space="preserve"> operating</w:t>
      </w:r>
      <w:r w:rsidR="0037775F" w:rsidRPr="0037775F">
        <w:t xml:space="preserve"> fuel facility sites, with and without resident inspectors, and are issued each quarter to communicate our continued oversight and assessment of the facility to the public</w:t>
      </w:r>
      <w:r w:rsidR="00C106EE">
        <w:t>.</w:t>
      </w:r>
    </w:p>
    <w:p w14:paraId="3583AF35" w14:textId="13439335" w:rsidR="005B3D6C" w:rsidRDefault="007354EB" w:rsidP="006B3F41">
      <w:pPr>
        <w:pStyle w:val="BodyText"/>
      </w:pPr>
      <w:r w:rsidRPr="00461774">
        <w:rPr>
          <w:u w:val="single"/>
        </w:rPr>
        <w:t>Licensee</w:t>
      </w:r>
      <w:r w:rsidR="00B06097">
        <w:t xml:space="preserve">. </w:t>
      </w:r>
      <w:r w:rsidRPr="00461774">
        <w:t>The holder of an NRC license, construction permit, or combined license</w:t>
      </w:r>
      <w:r w:rsidR="00B06097">
        <w:t xml:space="preserve">. </w:t>
      </w:r>
      <w:r w:rsidRPr="00461774">
        <w:t xml:space="preserve">The provisions listed as applicable to </w:t>
      </w:r>
      <w:r w:rsidR="004B5636" w:rsidRPr="00461774">
        <w:t>“</w:t>
      </w:r>
      <w:r w:rsidRPr="00461774">
        <w:t>licensees</w:t>
      </w:r>
      <w:r w:rsidR="004B5636" w:rsidRPr="00461774">
        <w:t>”</w:t>
      </w:r>
      <w:r w:rsidRPr="00461774">
        <w:t xml:space="preserve"> in this </w:t>
      </w:r>
      <w:r w:rsidR="00F94ECB" w:rsidRPr="00461774">
        <w:t>IMC</w:t>
      </w:r>
      <w:r w:rsidRPr="00461774">
        <w:t xml:space="preserve"> are also applicable to vendors</w:t>
      </w:r>
      <w:r w:rsidR="00E367C9">
        <w:t>, facility clearance</w:t>
      </w:r>
      <w:r w:rsidR="00F366D5">
        <w:t>,</w:t>
      </w:r>
      <w:r w:rsidRPr="00461774">
        <w:t xml:space="preserve"> and certificate holders.</w:t>
      </w:r>
    </w:p>
    <w:p w14:paraId="54913950" w14:textId="36056F08" w:rsidR="007354EB" w:rsidRPr="00461774" w:rsidRDefault="007354EB" w:rsidP="006B3F41">
      <w:pPr>
        <w:pStyle w:val="BodyText"/>
      </w:pPr>
      <w:r w:rsidRPr="006B3F41">
        <w:rPr>
          <w:u w:val="single"/>
        </w:rPr>
        <w:t xml:space="preserve">Licensee-Identified. </w:t>
      </w:r>
      <w:r w:rsidR="001E6D5D" w:rsidRPr="006B3F41">
        <w:rPr>
          <w:u w:val="single"/>
        </w:rPr>
        <w:t>Licensee-identified violations are identified as a result of deliberate</w:t>
      </w:r>
      <w:r w:rsidR="001E6D5D">
        <w:t xml:space="preserve"> observation by licensee personnel</w:t>
      </w:r>
      <w:r w:rsidR="00B06097">
        <w:t xml:space="preserve">. </w:t>
      </w:r>
      <w:r w:rsidR="00F874B1">
        <w:t>Examples of deliberate observations that result in licensee-identified violations include (1) those identified during activities such as post maintenance testing, operator rounds,</w:t>
      </w:r>
      <w:r w:rsidR="00F15227">
        <w:t xml:space="preserve"> engineering walkdowns, or audits; and (2) degraded conditions identified during testing which do not result in test failure.</w:t>
      </w:r>
    </w:p>
    <w:p w14:paraId="0ECD00E7" w14:textId="35C96F56" w:rsidR="007354EB" w:rsidRPr="00461774" w:rsidRDefault="007354EB" w:rsidP="006B3F41">
      <w:pPr>
        <w:pStyle w:val="BodyText"/>
      </w:pPr>
      <w:r w:rsidRPr="00461774">
        <w:rPr>
          <w:u w:val="single"/>
        </w:rPr>
        <w:t>Minor Violation</w:t>
      </w:r>
      <w:r w:rsidR="00B06097">
        <w:t xml:space="preserve">. </w:t>
      </w:r>
      <w:r w:rsidR="00C106C7" w:rsidRPr="00461774">
        <w:t xml:space="preserve">A violation that is less </w:t>
      </w:r>
      <w:r w:rsidR="00B91ECE">
        <w:t xml:space="preserve">significant </w:t>
      </w:r>
      <w:r w:rsidR="00C106C7" w:rsidRPr="00461774">
        <w:t xml:space="preserve">than </w:t>
      </w:r>
      <w:r w:rsidR="00B91ECE">
        <w:t xml:space="preserve">a </w:t>
      </w:r>
      <w:r w:rsidR="00C106C7" w:rsidRPr="00461774">
        <w:t>Severity Level IV</w:t>
      </w:r>
      <w:r w:rsidR="00B06097">
        <w:t xml:space="preserve">. </w:t>
      </w:r>
      <w:r w:rsidR="00C106C7" w:rsidRPr="00461774">
        <w:t>Minor violations do not warrant enforcement action and are not normally documented in</w:t>
      </w:r>
      <w:r w:rsidR="007F6742" w:rsidRPr="00461774">
        <w:t xml:space="preserve"> inspection reports</w:t>
      </w:r>
      <w:r w:rsidR="00B06097">
        <w:t xml:space="preserve">. </w:t>
      </w:r>
      <w:r w:rsidR="00B91ECE">
        <w:t xml:space="preserve">However, minor violations must be corrected (See </w:t>
      </w:r>
      <w:r w:rsidR="002120DA">
        <w:t xml:space="preserve">“NRC </w:t>
      </w:r>
      <w:r w:rsidR="00B91ECE">
        <w:t>Enforcement Policy</w:t>
      </w:r>
      <w:r w:rsidR="002120DA">
        <w:t>”</w:t>
      </w:r>
      <w:r w:rsidR="00B91ECE">
        <w:t xml:space="preserve"> </w:t>
      </w:r>
      <w:r w:rsidR="00645522">
        <w:t xml:space="preserve">Section </w:t>
      </w:r>
      <w:r w:rsidR="00B91ECE">
        <w:t>2.2.</w:t>
      </w:r>
      <w:r w:rsidR="00F67B92">
        <w:t>2.</w:t>
      </w:r>
      <w:r w:rsidR="00B91ECE">
        <w:t>e)</w:t>
      </w:r>
      <w:r w:rsidR="00B06097">
        <w:t xml:space="preserve">. </w:t>
      </w:r>
      <w:r w:rsidR="007F6742" w:rsidRPr="00461774">
        <w:t>Appendix B</w:t>
      </w:r>
      <w:r w:rsidR="00C106C7" w:rsidRPr="00461774">
        <w:t xml:space="preserve"> </w:t>
      </w:r>
      <w:r w:rsidR="00B91ECE">
        <w:t xml:space="preserve">to this IMC </w:t>
      </w:r>
      <w:r w:rsidR="00C106C7" w:rsidRPr="00461774">
        <w:t xml:space="preserve">provides the minor screening criteria and examples of </w:t>
      </w:r>
      <w:r w:rsidR="008F280F">
        <w:t>violations</w:t>
      </w:r>
      <w:r w:rsidR="00C106C7" w:rsidRPr="00461774">
        <w:t xml:space="preserve"> that can be considered minor.</w:t>
      </w:r>
    </w:p>
    <w:p w14:paraId="0ECD00E9" w14:textId="7C34DACF" w:rsidR="00C106C7" w:rsidRPr="00461774" w:rsidRDefault="007354EB" w:rsidP="006B3F41">
      <w:pPr>
        <w:pStyle w:val="BodyText"/>
      </w:pPr>
      <w:r w:rsidRPr="00461774">
        <w:rPr>
          <w:u w:val="single"/>
        </w:rPr>
        <w:t>Non-Cited Violation</w:t>
      </w:r>
      <w:r w:rsidR="00B06097">
        <w:t xml:space="preserve">. </w:t>
      </w:r>
      <w:r w:rsidR="00C106C7" w:rsidRPr="00461774">
        <w:t xml:space="preserve">A method for dispositioning a Severity Level IV violation </w:t>
      </w:r>
      <w:r w:rsidR="00833BC3">
        <w:t>that meets the</w:t>
      </w:r>
      <w:r w:rsidR="00C106C7" w:rsidRPr="00461774">
        <w:t xml:space="preserve"> criteria in </w:t>
      </w:r>
      <w:r w:rsidR="00645522">
        <w:t xml:space="preserve">Section </w:t>
      </w:r>
      <w:r w:rsidR="00833BC3">
        <w:t xml:space="preserve">2.3.2 of </w:t>
      </w:r>
      <w:r w:rsidR="00C106C7" w:rsidRPr="00461774">
        <w:t xml:space="preserve">the </w:t>
      </w:r>
      <w:r w:rsidR="00C95FBD">
        <w:t>"</w:t>
      </w:r>
      <w:r w:rsidR="00C42C1E" w:rsidRPr="00461774">
        <w:t xml:space="preserve">NRC </w:t>
      </w:r>
      <w:r w:rsidR="00C106C7" w:rsidRPr="00461774">
        <w:t>Enforcement Policy.</w:t>
      </w:r>
      <w:r w:rsidR="00C95FBD">
        <w:t>"</w:t>
      </w:r>
    </w:p>
    <w:p w14:paraId="19F32C7A" w14:textId="1279F26E" w:rsidR="00EC3EE8" w:rsidRDefault="007354EB" w:rsidP="006B3F41">
      <w:pPr>
        <w:pStyle w:val="BodyText"/>
      </w:pPr>
      <w:r w:rsidRPr="00461774">
        <w:rPr>
          <w:u w:val="single"/>
        </w:rPr>
        <w:lastRenderedPageBreak/>
        <w:t>Noncompliance</w:t>
      </w:r>
      <w:r w:rsidR="00B06097">
        <w:t xml:space="preserve">. </w:t>
      </w:r>
      <w:r w:rsidRPr="00461774">
        <w:t>A violation (regardless of whether it is cited or not), nonconformance, or deviation.</w:t>
      </w:r>
    </w:p>
    <w:p w14:paraId="0ECD00ED" w14:textId="612ECE74" w:rsidR="007354EB" w:rsidRPr="00461774" w:rsidRDefault="007354EB" w:rsidP="006B3F41">
      <w:pPr>
        <w:pStyle w:val="BodyText"/>
      </w:pPr>
      <w:r w:rsidRPr="00461774">
        <w:rPr>
          <w:u w:val="single"/>
        </w:rPr>
        <w:t>Nonconformance</w:t>
      </w:r>
      <w:r w:rsidR="00B06097">
        <w:t xml:space="preserve">. </w:t>
      </w:r>
      <w:r w:rsidRPr="00461774">
        <w:t>A vendor</w:t>
      </w:r>
      <w:r w:rsidR="004B5636" w:rsidRPr="00461774">
        <w:t>’</w:t>
      </w:r>
      <w:r w:rsidRPr="00461774">
        <w:t>s or C</w:t>
      </w:r>
      <w:r w:rsidR="0079308C" w:rsidRPr="00461774">
        <w:t>o</w:t>
      </w:r>
      <w:r w:rsidRPr="00461774">
        <w:t>C holder</w:t>
      </w:r>
      <w:r w:rsidR="004B5636" w:rsidRPr="00461774">
        <w:t>’</w:t>
      </w:r>
      <w:r w:rsidRPr="00461774">
        <w:t>s failure to meet a contract requirement related to NRC activities, where the NRC has not placed the requirement directly on the vendor or C</w:t>
      </w:r>
      <w:r w:rsidR="0079308C" w:rsidRPr="00461774">
        <w:t>o</w:t>
      </w:r>
      <w:r w:rsidRPr="00461774">
        <w:t>C holder.</w:t>
      </w:r>
    </w:p>
    <w:p w14:paraId="0ECD00EF" w14:textId="01244C15" w:rsidR="007354EB" w:rsidRPr="00461774" w:rsidRDefault="007354EB" w:rsidP="006B3F41">
      <w:pPr>
        <w:pStyle w:val="BodyText"/>
      </w:pPr>
      <w:r w:rsidRPr="00461774">
        <w:rPr>
          <w:u w:val="single"/>
        </w:rPr>
        <w:t>Notice of Violation</w:t>
      </w:r>
      <w:r w:rsidR="00B06097">
        <w:t xml:space="preserve">. </w:t>
      </w:r>
      <w:r w:rsidR="00B1359D" w:rsidRPr="00461774">
        <w:t>A written notice setting forth one or more violations of a legally binding requirement</w:t>
      </w:r>
      <w:r w:rsidR="00833BC3">
        <w:t xml:space="preserve"> (see 10 CFR 2.201, “Notice of Violation”)</w:t>
      </w:r>
      <w:r w:rsidR="00B1359D" w:rsidRPr="00461774">
        <w:t>.</w:t>
      </w:r>
    </w:p>
    <w:p w14:paraId="3ABF37D8" w14:textId="497DD40D" w:rsidR="00B50A92" w:rsidRPr="00461774" w:rsidRDefault="00C106C7" w:rsidP="006B3F41">
      <w:pPr>
        <w:pStyle w:val="BodyText"/>
      </w:pPr>
      <w:r w:rsidRPr="006B3F41">
        <w:rPr>
          <w:u w:val="single"/>
        </w:rPr>
        <w:t>NRC</w:t>
      </w:r>
      <w:r w:rsidRPr="00461774">
        <w:rPr>
          <w:rFonts w:eastAsiaTheme="majorEastAsia"/>
          <w:bCs/>
          <w:u w:val="single"/>
        </w:rPr>
        <w:t>-Identified</w:t>
      </w:r>
      <w:r w:rsidR="00B06097">
        <w:t xml:space="preserve">. </w:t>
      </w:r>
      <w:r w:rsidR="00B50A92" w:rsidRPr="00461774">
        <w:t xml:space="preserve">See </w:t>
      </w:r>
      <w:r w:rsidR="00C42C1E" w:rsidRPr="00461774">
        <w:t xml:space="preserve">“NRC </w:t>
      </w:r>
      <w:r w:rsidR="00B50A92" w:rsidRPr="00461774">
        <w:t>Enforcement Policy</w:t>
      </w:r>
      <w:r w:rsidR="00C42C1E" w:rsidRPr="00461774">
        <w:t>”</w:t>
      </w:r>
      <w:r w:rsidR="00B50A92" w:rsidRPr="00461774">
        <w:t xml:space="preserve"> </w:t>
      </w:r>
      <w:r w:rsidR="00645522">
        <w:t xml:space="preserve">Section </w:t>
      </w:r>
      <w:r w:rsidR="00B50A92" w:rsidRPr="00461774">
        <w:t>2.3.4.b.</w:t>
      </w:r>
      <w:r w:rsidR="00986279">
        <w:t>1 and 2.3.4.b.2</w:t>
      </w:r>
      <w:r w:rsidR="00A2277E">
        <w:t>.</w:t>
      </w:r>
    </w:p>
    <w:p w14:paraId="0ECD00F3" w14:textId="39659D2D" w:rsidR="007354EB" w:rsidRPr="00461774" w:rsidRDefault="007354EB" w:rsidP="00545C13">
      <w:pPr>
        <w:pStyle w:val="BodyText"/>
      </w:pPr>
      <w:r w:rsidRPr="00461774">
        <w:rPr>
          <w:u w:val="single"/>
        </w:rPr>
        <w:t>Observation</w:t>
      </w:r>
      <w:r w:rsidR="00B06097">
        <w:t xml:space="preserve">. </w:t>
      </w:r>
      <w:r w:rsidRPr="00461774">
        <w:t>A fact</w:t>
      </w:r>
      <w:r w:rsidR="00833BC3">
        <w:t>ual</w:t>
      </w:r>
      <w:r w:rsidRPr="00461774">
        <w:t xml:space="preserve"> detail noted during an inspection</w:t>
      </w:r>
      <w:r w:rsidR="00C12695">
        <w:t xml:space="preserve"> which </w:t>
      </w:r>
      <w:r w:rsidR="0020079D">
        <w:t xml:space="preserve">is documented in an inspection </w:t>
      </w:r>
      <w:r w:rsidR="0020079D" w:rsidRPr="00E143BE">
        <w:t>report</w:t>
      </w:r>
      <w:r w:rsidR="0020079D">
        <w:t xml:space="preserve"> </w:t>
      </w:r>
      <w:r w:rsidR="00093DDC">
        <w:t>when the governing inspection procedure allows</w:t>
      </w:r>
      <w:r w:rsidRPr="00461774">
        <w:t>.</w:t>
      </w:r>
    </w:p>
    <w:p w14:paraId="732FD2DB" w14:textId="10C45383" w:rsidR="00000B20" w:rsidRDefault="002518AB" w:rsidP="006B3F41">
      <w:pPr>
        <w:pStyle w:val="BodyText"/>
      </w:pPr>
      <w:r w:rsidRPr="00461774">
        <w:rPr>
          <w:u w:val="single"/>
        </w:rPr>
        <w:t>Potential Violation</w:t>
      </w:r>
      <w:r w:rsidR="00B06097">
        <w:t xml:space="preserve">. </w:t>
      </w:r>
      <w:r w:rsidRPr="00461774">
        <w:t xml:space="preserve">A potential </w:t>
      </w:r>
      <w:r w:rsidR="00965E62">
        <w:t xml:space="preserve">noncompliance </w:t>
      </w:r>
      <w:r w:rsidRPr="00461774">
        <w:t>with a regulatory requirement, regardless of possible significance or severity level, that has not yet been formally dispositioned by the NRC.</w:t>
      </w:r>
    </w:p>
    <w:p w14:paraId="0ECD00FB" w14:textId="42743A7A" w:rsidR="007354EB" w:rsidRPr="00461774" w:rsidRDefault="007354EB" w:rsidP="006B3F41">
      <w:pPr>
        <w:pStyle w:val="BodyText"/>
      </w:pPr>
      <w:r w:rsidRPr="00461774">
        <w:rPr>
          <w:u w:val="single"/>
        </w:rPr>
        <w:t>Regulatory Commitment</w:t>
      </w:r>
      <w:r w:rsidR="00B06097">
        <w:t xml:space="preserve">. </w:t>
      </w:r>
      <w:r w:rsidRPr="00461774">
        <w:t>An explicit statement to take a specific action, agreed to or volunteered by a licensee, where the statement has been submitted in writing on the docket to the NRC</w:t>
      </w:r>
      <w:r w:rsidR="00B06097">
        <w:t xml:space="preserve">. </w:t>
      </w:r>
      <w:r w:rsidRPr="00461774">
        <w:t>This may include a response to a</w:t>
      </w:r>
      <w:r w:rsidR="0079308C" w:rsidRPr="00461774">
        <w:t>n</w:t>
      </w:r>
      <w:r w:rsidRPr="00461774">
        <w:t xml:space="preserve"> N</w:t>
      </w:r>
      <w:r w:rsidR="0079308C" w:rsidRPr="00461774">
        <w:t>O</w:t>
      </w:r>
      <w:r w:rsidRPr="00461774">
        <w:t>V,</w:t>
      </w:r>
      <w:r w:rsidR="0098119B" w:rsidRPr="00461774">
        <w:t xml:space="preserve"> a</w:t>
      </w:r>
      <w:r w:rsidRPr="00461774">
        <w:t xml:space="preserve"> commitment as part of a performance improvement program, etc.</w:t>
      </w:r>
    </w:p>
    <w:p w14:paraId="4CD56B02" w14:textId="55B2E3E0" w:rsidR="0066127C" w:rsidRPr="00D041FF" w:rsidRDefault="00833BC3" w:rsidP="006B3F41">
      <w:pPr>
        <w:pStyle w:val="BodyText"/>
        <w:rPr>
          <w:u w:val="single"/>
        </w:rPr>
      </w:pPr>
      <w:r>
        <w:rPr>
          <w:u w:val="single"/>
        </w:rPr>
        <w:t xml:space="preserve">Regulatory </w:t>
      </w:r>
      <w:r w:rsidR="007354EB" w:rsidRPr="00461774">
        <w:rPr>
          <w:u w:val="single"/>
        </w:rPr>
        <w:t>Requirement</w:t>
      </w:r>
      <w:r w:rsidR="00B06097">
        <w:t xml:space="preserve">. </w:t>
      </w:r>
      <w:r w:rsidR="007354EB" w:rsidRPr="00461774">
        <w:t xml:space="preserve">A legally binding obligation such as a statute, regulation, license condition, or </w:t>
      </w:r>
      <w:r w:rsidR="00C152E0" w:rsidRPr="00461774">
        <w:t>O</w:t>
      </w:r>
      <w:r w:rsidR="007354EB" w:rsidRPr="00461774">
        <w:t>rder</w:t>
      </w:r>
      <w:r>
        <w:t xml:space="preserve"> that is enforceable by the NRC</w:t>
      </w:r>
      <w:r w:rsidR="007354EB" w:rsidRPr="00461774">
        <w:t>.</w:t>
      </w:r>
    </w:p>
    <w:p w14:paraId="1B89061B" w14:textId="0A4922B5" w:rsidR="00DC7F87" w:rsidRDefault="00DC7F87" w:rsidP="006B3F41">
      <w:pPr>
        <w:pStyle w:val="BodyText"/>
      </w:pPr>
      <w:r w:rsidRPr="005B1315">
        <w:rPr>
          <w:color w:val="000000"/>
          <w:u w:val="single"/>
        </w:rPr>
        <w:t>Self-</w:t>
      </w:r>
      <w:r w:rsidRPr="006B3F41">
        <w:rPr>
          <w:u w:val="single"/>
        </w:rPr>
        <w:t>Revealed</w:t>
      </w:r>
      <w:r w:rsidR="00B06097">
        <w:rPr>
          <w:color w:val="000000"/>
        </w:rPr>
        <w:t xml:space="preserve">. </w:t>
      </w:r>
      <w:r w:rsidRPr="005B1315">
        <w:rPr>
          <w:color w:val="000000"/>
        </w:rPr>
        <w:t>Self-revealed violations are those identified as a result of a condition that (1) become apparent through a readily detectable degradation in material condition, capability, or functionality of equipment or plant operations; and (2) does not meet the definition of licensee-identified or NRC-identified</w:t>
      </w:r>
      <w:r w:rsidR="00B06097">
        <w:rPr>
          <w:color w:val="000000"/>
        </w:rPr>
        <w:t xml:space="preserve">. </w:t>
      </w:r>
      <w:r>
        <w:rPr>
          <w:color w:val="000000"/>
        </w:rPr>
        <w:t xml:space="preserve">Includes violations identified through an event. </w:t>
      </w:r>
      <w:r w:rsidRPr="00461774">
        <w:t xml:space="preserve">See “NRC Enforcement Policy” </w:t>
      </w:r>
      <w:r w:rsidR="00647DEB">
        <w:t>s</w:t>
      </w:r>
      <w:r w:rsidRPr="00461774">
        <w:t>ection</w:t>
      </w:r>
      <w:r>
        <w:t>s</w:t>
      </w:r>
      <w:r w:rsidRPr="00461774">
        <w:t xml:space="preserve"> 2.3.4.b.</w:t>
      </w:r>
      <w:r>
        <w:t>1 and 2.3.4.b.2.</w:t>
      </w:r>
    </w:p>
    <w:p w14:paraId="0ECD0103" w14:textId="4EF4FF1E" w:rsidR="007D3CE2" w:rsidRDefault="6DC7D054" w:rsidP="006B3F41">
      <w:pPr>
        <w:pStyle w:val="BodyText"/>
      </w:pPr>
      <w:r w:rsidRPr="6DC7D054">
        <w:rPr>
          <w:u w:val="single"/>
        </w:rPr>
        <w:t>Sensitive Unclassified Non-Safeguards Information (SUNSI)</w:t>
      </w:r>
      <w:r w:rsidR="00B06097">
        <w:t xml:space="preserve">. </w:t>
      </w:r>
      <w:r>
        <w:t>Any information of which the loss, misuse, modification, or unauthorized access can reasonably be foreseen to harm the public interest, the commercial or financial interests of the entity or individual to whom the information pertains, the conduct of NRC and Federal programs, or the personal privacy of individuals.</w:t>
      </w:r>
    </w:p>
    <w:p w14:paraId="46BBA65B" w14:textId="0C355B74" w:rsidR="0000593E" w:rsidRPr="00461774" w:rsidRDefault="0000593E" w:rsidP="006B3F41">
      <w:pPr>
        <w:pStyle w:val="BodyText"/>
      </w:pPr>
      <w:r w:rsidRPr="0000593E">
        <w:rPr>
          <w:u w:val="single"/>
        </w:rPr>
        <w:t>Stand-alone Inspection Reports</w:t>
      </w:r>
      <w:r w:rsidR="00B06097">
        <w:t xml:space="preserve">. </w:t>
      </w:r>
      <w:r w:rsidRPr="0000593E">
        <w:t>A fuel facility inspection report that is typically issued for a specific inspection activity that is not documented in an integrated inspection report</w:t>
      </w:r>
      <w:r w:rsidR="00B06097">
        <w:t xml:space="preserve">. </w:t>
      </w:r>
      <w:r w:rsidRPr="0000593E">
        <w:t xml:space="preserve">Typically, stand-alone reports are issued for </w:t>
      </w:r>
      <w:ins w:id="19" w:author="Author">
        <w:r w:rsidR="00D22AFE">
          <w:t>information security</w:t>
        </w:r>
        <w:r w:rsidR="00D22AFE" w:rsidRPr="0000593E">
          <w:t xml:space="preserve"> </w:t>
        </w:r>
        <w:r w:rsidR="00D22AFE">
          <w:t>(</w:t>
        </w:r>
      </w:ins>
      <w:r w:rsidRPr="0000593E">
        <w:t>INFOSEC</w:t>
      </w:r>
      <w:ins w:id="20" w:author="Author">
        <w:r w:rsidR="00D22AFE">
          <w:t>)</w:t>
        </w:r>
      </w:ins>
      <w:r w:rsidRPr="0000593E">
        <w:t xml:space="preserve">, </w:t>
      </w:r>
      <w:ins w:id="21" w:author="Author">
        <w:r w:rsidR="00D22AFE">
          <w:t>Material Control and Accounting (MC&amp;A)</w:t>
        </w:r>
      </w:ins>
      <w:r w:rsidRPr="0000593E">
        <w:t xml:space="preserve">, </w:t>
      </w:r>
      <w:ins w:id="22" w:author="Author">
        <w:r w:rsidR="00D22AFE">
          <w:t>p</w:t>
        </w:r>
        <w:r w:rsidR="00D22AFE" w:rsidRPr="0000593E">
          <w:t xml:space="preserve">hysical </w:t>
        </w:r>
        <w:r w:rsidR="00D22AFE">
          <w:t>s</w:t>
        </w:r>
        <w:r w:rsidR="00D22AFE" w:rsidRPr="0000593E">
          <w:t>ecurity</w:t>
        </w:r>
        <w:r w:rsidR="00D22AFE">
          <w:t xml:space="preserve"> (PHYSEC)</w:t>
        </w:r>
      </w:ins>
      <w:r w:rsidRPr="0000593E">
        <w:t>, reactive, and supplemental inspections.</w:t>
      </w:r>
    </w:p>
    <w:p w14:paraId="0ECD0107" w14:textId="5E1436BF" w:rsidR="007354EB" w:rsidRPr="00461774" w:rsidRDefault="007354EB" w:rsidP="006B3F41">
      <w:pPr>
        <w:pStyle w:val="BodyText"/>
      </w:pPr>
      <w:r w:rsidRPr="00461774">
        <w:rPr>
          <w:u w:val="single"/>
        </w:rPr>
        <w:t>Unresolved Item</w:t>
      </w:r>
      <w:r w:rsidR="00B06097">
        <w:t xml:space="preserve">. </w:t>
      </w:r>
      <w:r w:rsidRPr="00461774">
        <w:t xml:space="preserve">An issue </w:t>
      </w:r>
      <w:r w:rsidR="004E0F06">
        <w:t>associated with an inspection activity</w:t>
      </w:r>
      <w:r w:rsidR="004E0F06" w:rsidRPr="00461774">
        <w:t xml:space="preserve"> </w:t>
      </w:r>
      <w:r w:rsidR="004E0F06">
        <w:t>that requires</w:t>
      </w:r>
      <w:r w:rsidRPr="00461774">
        <w:t xml:space="preserve"> more information to determine if it constitutes a </w:t>
      </w:r>
      <w:r w:rsidR="008F280F">
        <w:t>noncompliance</w:t>
      </w:r>
      <w:r w:rsidR="00B06097">
        <w:t>.</w:t>
      </w:r>
    </w:p>
    <w:p w14:paraId="6FD43F20" w14:textId="72027737" w:rsidR="00000B20" w:rsidRDefault="007354EB" w:rsidP="006B3F41">
      <w:pPr>
        <w:pStyle w:val="BodyText"/>
      </w:pPr>
      <w:r w:rsidRPr="00461774">
        <w:rPr>
          <w:u w:val="single"/>
        </w:rPr>
        <w:t>Vendor</w:t>
      </w:r>
      <w:r w:rsidR="00B06097">
        <w:t xml:space="preserve">. </w:t>
      </w:r>
      <w:r w:rsidRPr="00461774">
        <w:t>A supplier of products or services to be used in an NRC</w:t>
      </w:r>
      <w:r w:rsidR="0079308C" w:rsidRPr="00461774">
        <w:t>-</w:t>
      </w:r>
      <w:r w:rsidRPr="00461774">
        <w:t>licensed facility or activity</w:t>
      </w:r>
      <w:r w:rsidR="00B06097">
        <w:t xml:space="preserve">. </w:t>
      </w:r>
      <w:r w:rsidRPr="00461774">
        <w:t>In some cases, the vendor may be an NRC or Agreement State licensee (e.g., nuclear fuel fabricator, radioactive waste broker) or the vendor</w:t>
      </w:r>
      <w:r w:rsidR="004B5636" w:rsidRPr="00461774">
        <w:t>’</w:t>
      </w:r>
      <w:r w:rsidRPr="00461774">
        <w:t>s product may be required to have an NRC CoC (e.g., certain transport packages such as spent fuel casks).</w:t>
      </w:r>
    </w:p>
    <w:p w14:paraId="0ECD010B" w14:textId="336BA434" w:rsidR="007354EB" w:rsidRPr="00461774" w:rsidRDefault="007354EB" w:rsidP="006B3F41">
      <w:pPr>
        <w:pStyle w:val="BodyText"/>
      </w:pPr>
      <w:r w:rsidRPr="00461774">
        <w:rPr>
          <w:u w:val="single"/>
        </w:rPr>
        <w:t>Violation</w:t>
      </w:r>
      <w:r w:rsidR="00B06097">
        <w:t xml:space="preserve">. </w:t>
      </w:r>
      <w:r w:rsidR="00755A70" w:rsidRPr="00461774">
        <w:t>The failure to comply with a requirement</w:t>
      </w:r>
      <w:r w:rsidR="006113EE">
        <w:t>.</w:t>
      </w:r>
    </w:p>
    <w:p w14:paraId="233CFA27" w14:textId="1838F183" w:rsidR="009A5CD2" w:rsidRDefault="007354EB" w:rsidP="006B3F41">
      <w:pPr>
        <w:pStyle w:val="BodyText"/>
      </w:pPr>
      <w:r w:rsidRPr="00461774">
        <w:rPr>
          <w:u w:val="single"/>
        </w:rPr>
        <w:t>Willfulness</w:t>
      </w:r>
      <w:r w:rsidR="00B06097">
        <w:t xml:space="preserve">. </w:t>
      </w:r>
      <w:r w:rsidRPr="00461774">
        <w:t xml:space="preserve">See </w:t>
      </w:r>
      <w:r w:rsidR="00C42C1E" w:rsidRPr="00461774">
        <w:t>“</w:t>
      </w:r>
      <w:r w:rsidRPr="00461774">
        <w:t>NRC Enforcement Policy</w:t>
      </w:r>
      <w:r w:rsidR="00441373">
        <w:t>”</w:t>
      </w:r>
      <w:r w:rsidR="00CB6FE0" w:rsidRPr="00CB6FE0">
        <w:t xml:space="preserve"> </w:t>
      </w:r>
      <w:r w:rsidR="00645522">
        <w:t xml:space="preserve">Section </w:t>
      </w:r>
      <w:r w:rsidR="00CB6FE0" w:rsidRPr="00CB6FE0">
        <w:t>2.</w:t>
      </w:r>
      <w:r w:rsidR="00441373">
        <w:t>2.1.d</w:t>
      </w:r>
      <w:bookmarkStart w:id="23" w:name="_Toc416695077"/>
    </w:p>
    <w:p w14:paraId="0ECD0110" w14:textId="2D3CE72B" w:rsidR="007354EB" w:rsidRPr="00461774" w:rsidRDefault="007354EB" w:rsidP="004500CC">
      <w:pPr>
        <w:pStyle w:val="Heading1"/>
      </w:pPr>
      <w:bookmarkStart w:id="24" w:name="_Toc200457737"/>
      <w:r w:rsidRPr="00461774">
        <w:lastRenderedPageBreak/>
        <w:t>0616</w:t>
      </w:r>
      <w:r w:rsidR="00060A52">
        <w:t>-</w:t>
      </w:r>
      <w:r w:rsidRPr="00461774">
        <w:t>04</w:t>
      </w:r>
      <w:r w:rsidRPr="00461774">
        <w:tab/>
        <w:t>RESPONSIBILITIES</w:t>
      </w:r>
      <w:bookmarkEnd w:id="23"/>
      <w:bookmarkEnd w:id="24"/>
    </w:p>
    <w:p w14:paraId="0ECD0112" w14:textId="3C6EADA6" w:rsidR="007354EB" w:rsidRPr="00461774" w:rsidRDefault="007354EB" w:rsidP="006B3F41">
      <w:pPr>
        <w:pStyle w:val="BodyText"/>
      </w:pPr>
      <w:r w:rsidRPr="00461774">
        <w:t>All NRC inspectors assessing fuel cycle licensed activities</w:t>
      </w:r>
      <w:r w:rsidR="00321213" w:rsidRPr="00461774">
        <w:t xml:space="preserve"> should </w:t>
      </w:r>
      <w:r w:rsidRPr="00461774">
        <w:t>prepare inspection reports in accordance with the guidance provided in this IMC</w:t>
      </w:r>
      <w:r w:rsidR="00B06097">
        <w:t xml:space="preserve">. </w:t>
      </w:r>
      <w:r w:rsidRPr="00461774">
        <w:t>General and specific responsibilities are listed below.</w:t>
      </w:r>
    </w:p>
    <w:p w14:paraId="477C3BDA" w14:textId="355FF7AA" w:rsidR="00060A52" w:rsidRDefault="007354EB" w:rsidP="007331B0">
      <w:pPr>
        <w:pStyle w:val="BodyText2"/>
      </w:pPr>
      <w:bookmarkStart w:id="25" w:name="_Toc62125549"/>
      <w:bookmarkStart w:id="26" w:name="_Toc62125913"/>
      <w:bookmarkStart w:id="27" w:name="_Toc200457738"/>
      <w:r w:rsidRPr="00060A52">
        <w:t>04.01</w:t>
      </w:r>
      <w:r w:rsidRPr="00060A52">
        <w:tab/>
        <w:t>General Responsibilities</w:t>
      </w:r>
      <w:bookmarkEnd w:id="25"/>
      <w:bookmarkEnd w:id="26"/>
      <w:bookmarkEnd w:id="27"/>
    </w:p>
    <w:p w14:paraId="0ECD0114" w14:textId="5CA8817B" w:rsidR="007354EB" w:rsidRPr="00461774" w:rsidRDefault="007354EB" w:rsidP="00060A52">
      <w:pPr>
        <w:pStyle w:val="BodyText3"/>
      </w:pPr>
      <w:r w:rsidRPr="00461774">
        <w:t>Each inspection of a licensee,</w:t>
      </w:r>
      <w:r w:rsidR="000F2D4A" w:rsidRPr="00461774">
        <w:t xml:space="preserve"> </w:t>
      </w:r>
      <w:r w:rsidRPr="00461774">
        <w:t>vendor, and certificate holder shall be documented</w:t>
      </w:r>
      <w:r w:rsidR="00FA341C" w:rsidRPr="00461774">
        <w:t xml:space="preserve"> in a report consisting of a cover letter</w:t>
      </w:r>
      <w:r w:rsidR="00E32CC3">
        <w:t>,</w:t>
      </w:r>
      <w:r w:rsidR="00FA341C" w:rsidRPr="00461774">
        <w:t xml:space="preserve"> inspection report</w:t>
      </w:r>
      <w:r w:rsidR="00F72E10">
        <w:t xml:space="preserve"> enclosure</w:t>
      </w:r>
      <w:r w:rsidR="00FA341C" w:rsidRPr="00461774">
        <w:t>, and attachments</w:t>
      </w:r>
      <w:r w:rsidRPr="00461774">
        <w:t>.</w:t>
      </w:r>
    </w:p>
    <w:p w14:paraId="0ECD0116" w14:textId="6F4E7093" w:rsidR="007354EB" w:rsidRPr="00461774" w:rsidRDefault="007354EB" w:rsidP="007331B0">
      <w:pPr>
        <w:pStyle w:val="BodyText2"/>
      </w:pPr>
      <w:bookmarkStart w:id="28" w:name="_Toc62125550"/>
      <w:bookmarkStart w:id="29" w:name="_Toc62125914"/>
      <w:bookmarkStart w:id="30" w:name="_Toc200457739"/>
      <w:r w:rsidRPr="00060A52">
        <w:t>04.02</w:t>
      </w:r>
      <w:r w:rsidRPr="00060A52">
        <w:tab/>
        <w:t>Inspectors</w:t>
      </w:r>
      <w:bookmarkEnd w:id="28"/>
      <w:bookmarkEnd w:id="29"/>
      <w:bookmarkEnd w:id="30"/>
    </w:p>
    <w:p w14:paraId="0ECD0118" w14:textId="77777777" w:rsidR="007354EB" w:rsidRPr="00461774" w:rsidRDefault="00222EB1" w:rsidP="00477244">
      <w:pPr>
        <w:pStyle w:val="BodyText"/>
        <w:numPr>
          <w:ilvl w:val="0"/>
          <w:numId w:val="6"/>
        </w:numPr>
      </w:pPr>
      <w:r w:rsidRPr="00461774">
        <w:t xml:space="preserve">Inspectors </w:t>
      </w:r>
      <w:r w:rsidR="00522284" w:rsidRPr="00461774">
        <w:t xml:space="preserve">should </w:t>
      </w:r>
      <w:r w:rsidRPr="00461774">
        <w:t xml:space="preserve">prepare inspection reports </w:t>
      </w:r>
      <w:r w:rsidR="007354EB" w:rsidRPr="00461774">
        <w:t>in accordance with the guidance provided in this IMC.</w:t>
      </w:r>
    </w:p>
    <w:p w14:paraId="0ECD011A" w14:textId="3DAD0C46" w:rsidR="007354EB" w:rsidRPr="00461774" w:rsidRDefault="007354EB" w:rsidP="00477244">
      <w:pPr>
        <w:pStyle w:val="BodyText"/>
        <w:numPr>
          <w:ilvl w:val="0"/>
          <w:numId w:val="6"/>
        </w:numPr>
      </w:pPr>
      <w:r w:rsidRPr="00461774">
        <w:t xml:space="preserve">Inspectors have the primary responsibility for ensuring that observations and </w:t>
      </w:r>
      <w:r w:rsidR="0011304D">
        <w:t>noncompliance</w:t>
      </w:r>
      <w:r w:rsidRPr="00461774">
        <w:t xml:space="preserve">s are accurately reported, that referenced material is correctly characterized, and that the scope and depth of conclusions are adequately supported by documented observations and </w:t>
      </w:r>
      <w:r w:rsidR="0011304D">
        <w:t>noncompliance</w:t>
      </w:r>
      <w:r w:rsidRPr="00461774">
        <w:t>s</w:t>
      </w:r>
      <w:r w:rsidR="00B06097">
        <w:t>.</w:t>
      </w:r>
    </w:p>
    <w:p w14:paraId="0ECD011C" w14:textId="54C3A3FF" w:rsidR="007354EB" w:rsidRPr="00461774" w:rsidRDefault="007354EB" w:rsidP="00477244">
      <w:pPr>
        <w:pStyle w:val="BodyText"/>
        <w:numPr>
          <w:ilvl w:val="0"/>
          <w:numId w:val="6"/>
        </w:numPr>
      </w:pPr>
      <w:r w:rsidRPr="00461774">
        <w:t xml:space="preserve">Inspectors are responsible for </w:t>
      </w:r>
      <w:r w:rsidR="006113EE">
        <w:t xml:space="preserve">ensuring that </w:t>
      </w:r>
      <w:r w:rsidRPr="00461774">
        <w:t>the content of the report does not conflict with the information presented at the exit meeting</w:t>
      </w:r>
      <w:ins w:id="31" w:author="Author">
        <w:r w:rsidR="00986CAC">
          <w:t xml:space="preserve"> or discussed with the licensee’s representatives during the inspection in lieu of an exit meeting</w:t>
        </w:r>
      </w:ins>
      <w:r w:rsidR="00B06097">
        <w:t xml:space="preserve">. </w:t>
      </w:r>
      <w:r w:rsidRPr="00461774">
        <w:t xml:space="preserve">If the report will differ significantly from </w:t>
      </w:r>
      <w:ins w:id="32" w:author="Author">
        <w:r w:rsidR="00986CAC" w:rsidRPr="00461774">
          <w:t>th</w:t>
        </w:r>
        <w:r w:rsidR="00986CAC">
          <w:t>is</w:t>
        </w:r>
        <w:r w:rsidR="00986CAC" w:rsidRPr="00461774">
          <w:t xml:space="preserve"> </w:t>
        </w:r>
      </w:ins>
      <w:r w:rsidRPr="00461774">
        <w:t>information, the inspector (or the report reviewer) should discuss those differences with the licensee before the report is issued.</w:t>
      </w:r>
    </w:p>
    <w:p w14:paraId="0ECD011E" w14:textId="0077F348" w:rsidR="007354EB" w:rsidRPr="00461774" w:rsidRDefault="007354EB" w:rsidP="00477244">
      <w:pPr>
        <w:pStyle w:val="BodyText"/>
        <w:numPr>
          <w:ilvl w:val="0"/>
          <w:numId w:val="6"/>
        </w:numPr>
      </w:pPr>
      <w:r w:rsidRPr="00461774">
        <w:t xml:space="preserve">Report writers and reviewers should ensure that inspection reports follow the general format given in this </w:t>
      </w:r>
      <w:r w:rsidR="000F2D4A" w:rsidRPr="00461774">
        <w:t>IMC</w:t>
      </w:r>
      <w:r w:rsidR="005C5BD7" w:rsidRPr="00461774">
        <w:t>, where appropriate</w:t>
      </w:r>
      <w:r w:rsidRPr="00461774">
        <w:t>.</w:t>
      </w:r>
    </w:p>
    <w:p w14:paraId="0ECD0120" w14:textId="14BCBB7E" w:rsidR="003E21A3" w:rsidRPr="00461774" w:rsidRDefault="007354EB" w:rsidP="00477244">
      <w:pPr>
        <w:pStyle w:val="BodyText"/>
        <w:numPr>
          <w:ilvl w:val="0"/>
          <w:numId w:val="6"/>
        </w:numPr>
      </w:pPr>
      <w:r w:rsidRPr="00461774">
        <w:t xml:space="preserve">For inspections conducted by regional and resident inspectors, the report numbers should be issued per Regional Instructions and should be consistent with </w:t>
      </w:r>
      <w:r w:rsidR="000D0315" w:rsidRPr="000D0315">
        <w:t xml:space="preserve">Agencywide Documents Access and Management System </w:t>
      </w:r>
      <w:r w:rsidR="000D0315">
        <w:t>(</w:t>
      </w:r>
      <w:r w:rsidRPr="00461774">
        <w:t>ADAMS</w:t>
      </w:r>
      <w:r w:rsidR="000D0315">
        <w:t>)</w:t>
      </w:r>
      <w:r w:rsidRPr="00461774">
        <w:t xml:space="preserve"> templates.</w:t>
      </w:r>
    </w:p>
    <w:p w14:paraId="0ECD0122" w14:textId="5F44BF1C" w:rsidR="007354EB" w:rsidRDefault="003E21A3" w:rsidP="00477244">
      <w:pPr>
        <w:pStyle w:val="BodyText"/>
        <w:numPr>
          <w:ilvl w:val="0"/>
          <w:numId w:val="6"/>
        </w:numPr>
      </w:pPr>
      <w:r w:rsidRPr="00461774">
        <w:t>T</w:t>
      </w:r>
      <w:r w:rsidR="00362BD0" w:rsidRPr="00461774">
        <w:t>he report number sequence is as follows: Docket No./Year (four digits) followed by the sequential number of the report in that year</w:t>
      </w:r>
      <w:r w:rsidR="00B06097">
        <w:t xml:space="preserve">. </w:t>
      </w:r>
      <w:r w:rsidR="00374950">
        <w:t xml:space="preserve">The inspection </w:t>
      </w:r>
      <w:r w:rsidR="007E1EDC" w:rsidRPr="00461774">
        <w:t>reports</w:t>
      </w:r>
      <w:r w:rsidR="00374950">
        <w:t xml:space="preserve">’ </w:t>
      </w:r>
      <w:r w:rsidR="00362BD0" w:rsidRPr="00461774">
        <w:t xml:space="preserve">number sequence </w:t>
      </w:r>
      <w:r w:rsidR="00374950">
        <w:t>for</w:t>
      </w:r>
      <w:r w:rsidR="00374950" w:rsidRPr="00461774">
        <w:t xml:space="preserve"> </w:t>
      </w:r>
      <w:r w:rsidR="00D10B96">
        <w:t xml:space="preserve">the </w:t>
      </w:r>
      <w:r w:rsidR="00362BD0" w:rsidRPr="00461774">
        <w:t>D</w:t>
      </w:r>
      <w:r w:rsidR="0006107E">
        <w:t xml:space="preserve">ivision of </w:t>
      </w:r>
      <w:r w:rsidR="00362BD0" w:rsidRPr="00461774">
        <w:t>F</w:t>
      </w:r>
      <w:r w:rsidR="0006107E">
        <w:t>uel</w:t>
      </w:r>
      <w:ins w:id="33" w:author="Author">
        <w:r w:rsidR="00DF696C">
          <w:t>s</w:t>
        </w:r>
        <w:r w:rsidR="002270CB">
          <w:t>, Radiological Safety, and Security</w:t>
        </w:r>
      </w:ins>
      <w:r w:rsidR="00362BD0" w:rsidRPr="00461774">
        <w:t xml:space="preserve"> </w:t>
      </w:r>
      <w:r w:rsidR="00D10B96">
        <w:t>(</w:t>
      </w:r>
      <w:ins w:id="34" w:author="Author">
        <w:r w:rsidR="001B53F2" w:rsidRPr="00461774">
          <w:t>DF</w:t>
        </w:r>
        <w:r w:rsidR="001B53F2">
          <w:t>RSS</w:t>
        </w:r>
      </w:ins>
      <w:r w:rsidR="00D10B96">
        <w:t>)</w:t>
      </w:r>
      <w:r w:rsidR="00362BD0" w:rsidRPr="00461774">
        <w:t xml:space="preserve"> inspections</w:t>
      </w:r>
      <w:r w:rsidR="00374950">
        <w:t xml:space="preserve"> are</w:t>
      </w:r>
      <w:r w:rsidR="00362BD0" w:rsidRPr="00461774">
        <w:t xml:space="preserve"> 0700XXXX/20YY00X</w:t>
      </w:r>
      <w:r w:rsidR="0011304D">
        <w:t xml:space="preserve"> or 04000XXXX/20YY00X</w:t>
      </w:r>
      <w:r w:rsidR="00B06097">
        <w:t xml:space="preserve">. </w:t>
      </w:r>
      <w:r w:rsidR="00362BD0" w:rsidRPr="00461774">
        <w:t>Safeguards and Security inspection report number</w:t>
      </w:r>
      <w:r w:rsidR="007E1EDC" w:rsidRPr="00461774">
        <w:t>s</w:t>
      </w:r>
      <w:r w:rsidR="00362BD0" w:rsidRPr="00461774">
        <w:t xml:space="preserve"> would </w:t>
      </w:r>
      <w:r w:rsidR="007019D8" w:rsidRPr="00461774">
        <w:t>b</w:t>
      </w:r>
      <w:r w:rsidR="00362BD0" w:rsidRPr="00461774">
        <w:t>e 0700XXXX/20YY40X.</w:t>
      </w:r>
    </w:p>
    <w:p w14:paraId="6B947A69" w14:textId="0D1C2565" w:rsidR="00891B8C" w:rsidRDefault="546F04BF" w:rsidP="00477244">
      <w:pPr>
        <w:pStyle w:val="BodyText"/>
        <w:numPr>
          <w:ilvl w:val="0"/>
          <w:numId w:val="6"/>
        </w:numPr>
      </w:pPr>
      <w:r>
        <w:t xml:space="preserve">For all sites that possess classified matter, the </w:t>
      </w:r>
      <w:r w:rsidR="00BC7FE1">
        <w:t>lead inspector</w:t>
      </w:r>
      <w:r>
        <w:t xml:space="preserve"> should ensure a screening of inspection reports is performed to verify that no classified matter is contained within public reports.</w:t>
      </w:r>
    </w:p>
    <w:p w14:paraId="4590C210" w14:textId="575DF9D5" w:rsidR="00EC3EE8" w:rsidRDefault="00754A66" w:rsidP="00477244">
      <w:pPr>
        <w:pStyle w:val="BodyText"/>
        <w:numPr>
          <w:ilvl w:val="0"/>
          <w:numId w:val="6"/>
        </w:numPr>
      </w:pPr>
      <w:r w:rsidRPr="00754A66">
        <w:t>Inspectors should align the level of detail and scope of the inspection report with the risk of the activity.</w:t>
      </w:r>
    </w:p>
    <w:p w14:paraId="0ECD0124" w14:textId="4E24AABB" w:rsidR="007354EB" w:rsidRPr="00461774" w:rsidRDefault="007354EB" w:rsidP="007331B0">
      <w:pPr>
        <w:pStyle w:val="BodyText2"/>
      </w:pPr>
      <w:bookmarkStart w:id="35" w:name="_Toc62125551"/>
      <w:bookmarkStart w:id="36" w:name="_Toc62125915"/>
      <w:bookmarkStart w:id="37" w:name="_Toc200457740"/>
      <w:r w:rsidRPr="0019674F">
        <w:rPr>
          <w:rStyle w:val="Heading2Char"/>
        </w:rPr>
        <w:t>04.03</w:t>
      </w:r>
      <w:r w:rsidRPr="0019674F">
        <w:rPr>
          <w:rStyle w:val="Heading2Char"/>
        </w:rPr>
        <w:tab/>
        <w:t>Branch Chief</w:t>
      </w:r>
      <w:r w:rsidR="00F34BDF" w:rsidRPr="0019674F">
        <w:rPr>
          <w:rStyle w:val="Heading2Char"/>
        </w:rPr>
        <w:t>s</w:t>
      </w:r>
      <w:bookmarkEnd w:id="35"/>
      <w:bookmarkEnd w:id="36"/>
      <w:bookmarkEnd w:id="37"/>
    </w:p>
    <w:p w14:paraId="14D8AD14" w14:textId="4F0ACC9C" w:rsidR="00000B20" w:rsidRDefault="00755A70" w:rsidP="008C401B">
      <w:pPr>
        <w:pStyle w:val="BodyText3"/>
      </w:pPr>
      <w:r w:rsidRPr="00461774">
        <w:t xml:space="preserve">A </w:t>
      </w:r>
      <w:r w:rsidR="00F34BDF" w:rsidRPr="00461774">
        <w:t>b</w:t>
      </w:r>
      <w:r w:rsidRPr="00461774">
        <w:t xml:space="preserve">ranch </w:t>
      </w:r>
      <w:r w:rsidR="00F34BDF" w:rsidRPr="00461774">
        <w:t>c</w:t>
      </w:r>
      <w:r w:rsidRPr="00461774">
        <w:t>hief</w:t>
      </w:r>
      <w:r w:rsidR="00EC53DA">
        <w:t>, or designee</w:t>
      </w:r>
      <w:r w:rsidR="00263386">
        <w:t>,</w:t>
      </w:r>
      <w:r w:rsidRPr="00461774">
        <w:t xml:space="preserve"> </w:t>
      </w:r>
      <w:r w:rsidR="007354EB" w:rsidRPr="00461774">
        <w:t>familiar with NRC requirements in the inspected area shall review each inspection report, prior to issuance, to ensure that the report follows the</w:t>
      </w:r>
      <w:r w:rsidR="000F2D4A" w:rsidRPr="00461774">
        <w:t xml:space="preserve"> </w:t>
      </w:r>
      <w:r w:rsidR="005C5BD7" w:rsidRPr="00461774">
        <w:t>guidance</w:t>
      </w:r>
      <w:r w:rsidR="00114317" w:rsidRPr="00461774">
        <w:t xml:space="preserve"> </w:t>
      </w:r>
      <w:r w:rsidR="000F2D4A" w:rsidRPr="00461774">
        <w:t xml:space="preserve">given in this </w:t>
      </w:r>
      <w:r w:rsidR="00F94ECB" w:rsidRPr="00461774">
        <w:t>IMC</w:t>
      </w:r>
      <w:r w:rsidR="000F2D4A" w:rsidRPr="00461774">
        <w:t>.</w:t>
      </w:r>
    </w:p>
    <w:p w14:paraId="179E4309" w14:textId="0BD3564E" w:rsidR="006B4561" w:rsidRDefault="007354EB" w:rsidP="00477244">
      <w:pPr>
        <w:pStyle w:val="BodyText"/>
        <w:numPr>
          <w:ilvl w:val="0"/>
          <w:numId w:val="7"/>
        </w:numPr>
      </w:pPr>
      <w:r w:rsidRPr="00461774">
        <w:lastRenderedPageBreak/>
        <w:t xml:space="preserve">The management reviewer shall ensure that inspection </w:t>
      </w:r>
      <w:r w:rsidR="00F811D6">
        <w:t>noncompliances</w:t>
      </w:r>
      <w:r w:rsidRPr="00461774">
        <w:t xml:space="preserve"> are consistent with NRC policies and technical requirements, that enforcement-related </w:t>
      </w:r>
      <w:r w:rsidR="004D7B55">
        <w:t>violations</w:t>
      </w:r>
      <w:r w:rsidRPr="00461774">
        <w:t xml:space="preserve"> are addressed in accordance with the </w:t>
      </w:r>
      <w:r w:rsidR="00C42C1E" w:rsidRPr="00461774">
        <w:t>“</w:t>
      </w:r>
      <w:r w:rsidRPr="00461774">
        <w:t>NRC Enforcement Policy</w:t>
      </w:r>
      <w:r w:rsidR="00C42C1E" w:rsidRPr="00461774">
        <w:t>”</w:t>
      </w:r>
      <w:r w:rsidRPr="00461774">
        <w:t xml:space="preserve"> and the </w:t>
      </w:r>
      <w:r w:rsidR="00C42C1E" w:rsidRPr="00461774">
        <w:t>“</w:t>
      </w:r>
      <w:r w:rsidRPr="00461774">
        <w:t>NRC Enforcement Manual,</w:t>
      </w:r>
      <w:r w:rsidR="00C42C1E" w:rsidRPr="00461774">
        <w:t>”</w:t>
      </w:r>
      <w:r w:rsidRPr="00461774">
        <w:t xml:space="preserve"> and conclusions are logically drawn and sufficiently supported by observations and </w:t>
      </w:r>
      <w:r w:rsidR="009620A5">
        <w:t>noncompliances</w:t>
      </w:r>
      <w:r w:rsidRPr="00461774">
        <w:t>.</w:t>
      </w:r>
    </w:p>
    <w:p w14:paraId="16490BD5" w14:textId="063E23AE" w:rsidR="00EB67FE" w:rsidRDefault="00235333" w:rsidP="00477244">
      <w:pPr>
        <w:pStyle w:val="BodyText"/>
        <w:numPr>
          <w:ilvl w:val="0"/>
          <w:numId w:val="7"/>
        </w:numPr>
      </w:pPr>
      <w:r>
        <w:t xml:space="preserve">Management </w:t>
      </w:r>
      <w:r w:rsidR="00A9621B" w:rsidRPr="00235333">
        <w:t xml:space="preserve">should </w:t>
      </w:r>
      <w:r>
        <w:t xml:space="preserve">ensure that </w:t>
      </w:r>
      <w:r w:rsidR="007354EB" w:rsidRPr="00235333">
        <w:t>a record of inspectors</w:t>
      </w:r>
      <w:r w:rsidR="004B5636" w:rsidRPr="00235333">
        <w:t>’</w:t>
      </w:r>
      <w:r w:rsidR="007354EB" w:rsidRPr="00235333">
        <w:t xml:space="preserve"> and reviewers</w:t>
      </w:r>
      <w:r w:rsidR="004B5636" w:rsidRPr="00235333">
        <w:t>’</w:t>
      </w:r>
      <w:r w:rsidR="007354EB" w:rsidRPr="00235333">
        <w:t xml:space="preserve"> concurrences</w:t>
      </w:r>
      <w:r>
        <w:t xml:space="preserve"> are maintained on record</w:t>
      </w:r>
      <w:r w:rsidR="00B06097">
        <w:t xml:space="preserve">. </w:t>
      </w:r>
      <w:r>
        <w:t>Management should</w:t>
      </w:r>
      <w:r w:rsidR="007354EB" w:rsidRPr="00235333">
        <w:t xml:space="preserve"> ensure continued inspector concurrence when substantive changes are made to the report as originally submitted, and </w:t>
      </w:r>
      <w:r>
        <w:t>mediate</w:t>
      </w:r>
      <w:r w:rsidR="007354EB" w:rsidRPr="00235333">
        <w:t xml:space="preserve"> disagreements that occur during the review process</w:t>
      </w:r>
      <w:r w:rsidR="00B06097">
        <w:t xml:space="preserve">. </w:t>
      </w:r>
      <w:r w:rsidR="007354EB" w:rsidRPr="00461774">
        <w:t>As a minimum, substantial changes should be discussed with the inspector or inspectors involved to ensure continued concurrence, and disagreements that cannot be adequately resolved should be documented</w:t>
      </w:r>
      <w:r w:rsidR="00A9621B" w:rsidRPr="00461774">
        <w:t xml:space="preserve"> using the process described in Management Directive 10.158, “NRC Non-Concurrence Process.”</w:t>
      </w:r>
    </w:p>
    <w:p w14:paraId="0ECD012C" w14:textId="53776B25" w:rsidR="007354EB" w:rsidRDefault="007354EB" w:rsidP="00477244">
      <w:pPr>
        <w:pStyle w:val="BodyText"/>
        <w:numPr>
          <w:ilvl w:val="0"/>
          <w:numId w:val="7"/>
        </w:numPr>
      </w:pPr>
      <w:r w:rsidRPr="00461774">
        <w:t xml:space="preserve">The applicable </w:t>
      </w:r>
      <w:r w:rsidR="00F34BDF" w:rsidRPr="00461774">
        <w:t xml:space="preserve">branch chief </w:t>
      </w:r>
      <w:r w:rsidRPr="00461774">
        <w:t>is responsible for the report content, conclusions, and overall regulatory focus, and timeliness of inspection reports</w:t>
      </w:r>
      <w:r w:rsidR="00B06097">
        <w:t xml:space="preserve">. </w:t>
      </w:r>
      <w:r w:rsidRPr="00461774">
        <w:t xml:space="preserve">Typically, </w:t>
      </w:r>
      <w:r w:rsidR="00321213" w:rsidRPr="00461774">
        <w:t xml:space="preserve">stand-alone </w:t>
      </w:r>
      <w:r w:rsidRPr="00461774">
        <w:t>reports are issued no later than 30</w:t>
      </w:r>
      <w:r w:rsidR="00736DD4" w:rsidRPr="00461774">
        <w:t> </w:t>
      </w:r>
      <w:r w:rsidRPr="00461774">
        <w:t>calendar days after inspection completion</w:t>
      </w:r>
      <w:r w:rsidR="00B06097">
        <w:t xml:space="preserve">. </w:t>
      </w:r>
      <w:r w:rsidRPr="00461774">
        <w:t>Inspection completion is normally defined as the day of the</w:t>
      </w:r>
      <w:r w:rsidR="00891D9E">
        <w:t xml:space="preserve"> onsite</w:t>
      </w:r>
      <w:r w:rsidRPr="00461774">
        <w:t xml:space="preserve"> exit mee</w:t>
      </w:r>
      <w:r w:rsidR="000F2D4A" w:rsidRPr="00461774">
        <w:t>ting</w:t>
      </w:r>
      <w:r w:rsidR="00075CBE">
        <w:t xml:space="preserve">, or the </w:t>
      </w:r>
      <w:r w:rsidR="00891D9E">
        <w:t>day of the last re-exit meeting, whichever is later</w:t>
      </w:r>
      <w:r w:rsidR="000F2D4A" w:rsidRPr="00461774">
        <w:t>.</w:t>
      </w:r>
      <w:ins w:id="38" w:author="Author">
        <w:r w:rsidR="00BF352B">
          <w:t xml:space="preserve"> If no </w:t>
        </w:r>
        <w:r w:rsidR="00284889">
          <w:t xml:space="preserve">formal </w:t>
        </w:r>
        <w:r w:rsidR="00BF352B">
          <w:t>exit meeting was held</w:t>
        </w:r>
        <w:r w:rsidR="00776D32">
          <w:t xml:space="preserve">, the </w:t>
        </w:r>
        <w:r w:rsidR="002038E8">
          <w:t xml:space="preserve">inspection </w:t>
        </w:r>
        <w:r w:rsidR="0012417F">
          <w:t xml:space="preserve">is considered complete </w:t>
        </w:r>
        <w:r w:rsidR="00EE009F">
          <w:t>from the final communication with the licensee that marked the end of the inspection</w:t>
        </w:r>
        <w:r w:rsidR="00941717">
          <w:t>.</w:t>
        </w:r>
      </w:ins>
    </w:p>
    <w:p w14:paraId="66834BB9" w14:textId="1F84913C" w:rsidR="004D579C" w:rsidRDefault="00391989" w:rsidP="00477244">
      <w:pPr>
        <w:pStyle w:val="BodyText"/>
        <w:numPr>
          <w:ilvl w:val="0"/>
          <w:numId w:val="7"/>
        </w:numPr>
      </w:pPr>
      <w:r>
        <w:t>T</w:t>
      </w:r>
      <w:r w:rsidRPr="00391989">
        <w:t>he branch chief is responsible for issuing integrated reports for fuel cycle facilities typically on a quarterly basis</w:t>
      </w:r>
      <w:r w:rsidR="00B06097">
        <w:t xml:space="preserve">. </w:t>
      </w:r>
      <w:r w:rsidRPr="00391989">
        <w:t>Typically, integrated reports are issued no later than 45 calendar days after the last day of the quarter.</w:t>
      </w:r>
    </w:p>
    <w:p w14:paraId="1B2F2056" w14:textId="4B5AC6C2" w:rsidR="00CC24B4" w:rsidRDefault="007354EB" w:rsidP="007331B0">
      <w:pPr>
        <w:pStyle w:val="BodyText2"/>
      </w:pPr>
      <w:bookmarkStart w:id="39" w:name="_Toc200457741"/>
      <w:r w:rsidRPr="00907A6C">
        <w:rPr>
          <w:rStyle w:val="Heading2Char"/>
        </w:rPr>
        <w:t>04.04</w:t>
      </w:r>
      <w:r w:rsidRPr="00907A6C">
        <w:rPr>
          <w:rStyle w:val="Heading2Char"/>
        </w:rPr>
        <w:tab/>
      </w:r>
      <w:r w:rsidR="009477B8" w:rsidRPr="00907A6C">
        <w:rPr>
          <w:rStyle w:val="Heading2Char"/>
        </w:rPr>
        <w:t xml:space="preserve">Division of </w:t>
      </w:r>
      <w:r w:rsidR="00CC24B4" w:rsidRPr="00907A6C">
        <w:rPr>
          <w:rStyle w:val="Heading2Char"/>
        </w:rPr>
        <w:t xml:space="preserve">Fuel </w:t>
      </w:r>
      <w:r w:rsidR="009477B8" w:rsidRPr="00907A6C">
        <w:rPr>
          <w:rStyle w:val="Heading2Char"/>
        </w:rPr>
        <w:t>Management</w:t>
      </w:r>
      <w:r w:rsidR="00CC24B4" w:rsidRPr="00907A6C">
        <w:rPr>
          <w:rStyle w:val="Heading2Char"/>
        </w:rPr>
        <w:t xml:space="preserve"> (</w:t>
      </w:r>
      <w:r w:rsidR="006E5A48" w:rsidRPr="00907A6C">
        <w:rPr>
          <w:rStyle w:val="Heading2Char"/>
        </w:rPr>
        <w:t>DFM</w:t>
      </w:r>
      <w:r w:rsidR="00CC24B4" w:rsidRPr="00907A6C">
        <w:rPr>
          <w:rStyle w:val="Heading2Char"/>
        </w:rPr>
        <w:t xml:space="preserve">) – </w:t>
      </w:r>
      <w:r w:rsidR="006E5A48" w:rsidRPr="00907A6C">
        <w:rPr>
          <w:rStyle w:val="Heading2Char"/>
        </w:rPr>
        <w:t xml:space="preserve">Inspection and </w:t>
      </w:r>
      <w:r w:rsidR="00CC24B4" w:rsidRPr="00907A6C">
        <w:rPr>
          <w:rStyle w:val="Heading2Char"/>
        </w:rPr>
        <w:t>Oversight Branch (</w:t>
      </w:r>
      <w:r w:rsidR="009E2A44" w:rsidRPr="00907A6C">
        <w:rPr>
          <w:rStyle w:val="Heading2Char"/>
        </w:rPr>
        <w:t>IOB</w:t>
      </w:r>
      <w:r w:rsidR="00CC24B4" w:rsidRPr="00907A6C">
        <w:rPr>
          <w:rStyle w:val="Heading2Char"/>
        </w:rPr>
        <w:t>)</w:t>
      </w:r>
      <w:bookmarkEnd w:id="39"/>
    </w:p>
    <w:p w14:paraId="3FB9E4FE" w14:textId="24AC9C99" w:rsidR="006251B2" w:rsidRPr="006251B2" w:rsidRDefault="009E2A44" w:rsidP="00477244">
      <w:pPr>
        <w:pStyle w:val="BodyText"/>
        <w:numPr>
          <w:ilvl w:val="0"/>
          <w:numId w:val="8"/>
        </w:numPr>
      </w:pPr>
      <w:r>
        <w:t>IO</w:t>
      </w:r>
      <w:r w:rsidRPr="006251B2">
        <w:t xml:space="preserve">B </w:t>
      </w:r>
      <w:r w:rsidR="006251B2" w:rsidRPr="006251B2">
        <w:t>is responsible for providing interpretations and support for information contained in this IMC.</w:t>
      </w:r>
    </w:p>
    <w:p w14:paraId="6C9FDB33" w14:textId="2898F9A5" w:rsidR="006251B2" w:rsidRPr="006251B2" w:rsidRDefault="009E2A44" w:rsidP="00477244">
      <w:pPr>
        <w:pStyle w:val="BodyText"/>
        <w:numPr>
          <w:ilvl w:val="0"/>
          <w:numId w:val="8"/>
        </w:numPr>
      </w:pPr>
      <w:r>
        <w:t>IO</w:t>
      </w:r>
      <w:r w:rsidRPr="006251B2">
        <w:t xml:space="preserve">B </w:t>
      </w:r>
      <w:r w:rsidR="006251B2" w:rsidRPr="006251B2">
        <w:t>is responsible for answering questions related to program guidance.</w:t>
      </w:r>
    </w:p>
    <w:p w14:paraId="3021F8EF" w14:textId="0FADEBDD" w:rsidR="007354EB" w:rsidRPr="006251B2" w:rsidRDefault="009E2A44" w:rsidP="00477244">
      <w:pPr>
        <w:pStyle w:val="BodyText"/>
        <w:numPr>
          <w:ilvl w:val="0"/>
          <w:numId w:val="8"/>
        </w:numPr>
      </w:pPr>
      <w:r>
        <w:t>IO</w:t>
      </w:r>
      <w:r w:rsidRPr="006251B2">
        <w:t xml:space="preserve">B </w:t>
      </w:r>
      <w:r w:rsidR="00F811D6" w:rsidRPr="006251B2">
        <w:t>is responsible</w:t>
      </w:r>
      <w:r w:rsidR="007354EB" w:rsidRPr="006251B2">
        <w:t xml:space="preserve"> for </w:t>
      </w:r>
      <w:r w:rsidR="00F811D6" w:rsidRPr="006251B2">
        <w:t>f</w:t>
      </w:r>
      <w:r w:rsidR="00CC24B4" w:rsidRPr="006251B2">
        <w:t>acilitat</w:t>
      </w:r>
      <w:r w:rsidR="00F811D6" w:rsidRPr="006251B2">
        <w:t>ing</w:t>
      </w:r>
      <w:r w:rsidR="00CC24B4" w:rsidRPr="006251B2">
        <w:t xml:space="preserve"> resolution of identified gaps</w:t>
      </w:r>
      <w:r w:rsidR="007354EB" w:rsidRPr="006251B2">
        <w:t xml:space="preserve"> in IMC</w:t>
      </w:r>
      <w:r w:rsidR="00CC24B4" w:rsidRPr="006251B2">
        <w:t xml:space="preserve"> directions and guidance</w:t>
      </w:r>
      <w:r w:rsidR="007354EB" w:rsidRPr="006251B2">
        <w:t>.</w:t>
      </w:r>
    </w:p>
    <w:p w14:paraId="6AE6FC82" w14:textId="25BE7531" w:rsidR="006251B2" w:rsidRPr="00CC24B4" w:rsidRDefault="009E2A44" w:rsidP="00477244">
      <w:pPr>
        <w:pStyle w:val="BodyText"/>
        <w:numPr>
          <w:ilvl w:val="0"/>
          <w:numId w:val="8"/>
        </w:numPr>
      </w:pPr>
      <w:r>
        <w:t>IO</w:t>
      </w:r>
      <w:r w:rsidRPr="006251B2">
        <w:t xml:space="preserve">B </w:t>
      </w:r>
      <w:r w:rsidR="006251B2" w:rsidRPr="006251B2">
        <w:t>is responsible for updating program guidance to address identified gaps</w:t>
      </w:r>
      <w:r w:rsidR="00E40944">
        <w:t>.</w:t>
      </w:r>
    </w:p>
    <w:p w14:paraId="0ECD0133" w14:textId="7487DD9C" w:rsidR="00B42941" w:rsidRPr="00461774" w:rsidRDefault="000028F2" w:rsidP="000028F2">
      <w:pPr>
        <w:pStyle w:val="Heading1"/>
      </w:pPr>
      <w:bookmarkStart w:id="40" w:name="_Toc416695078"/>
      <w:bookmarkStart w:id="41" w:name="_Toc62124094"/>
      <w:bookmarkStart w:id="42" w:name="_Toc62124851"/>
      <w:bookmarkStart w:id="43" w:name="_Toc62125552"/>
      <w:bookmarkStart w:id="44" w:name="_Toc62125916"/>
      <w:bookmarkStart w:id="45" w:name="_Toc200457742"/>
      <w:r w:rsidRPr="00907A6C">
        <w:t>0616-05</w:t>
      </w:r>
      <w:r w:rsidRPr="00907A6C">
        <w:tab/>
      </w:r>
      <w:r w:rsidR="000C383C" w:rsidRPr="00907A6C">
        <w:t xml:space="preserve">THRESHOLDS OF SIGNIFICANCE - </w:t>
      </w:r>
      <w:r w:rsidR="00B42941" w:rsidRPr="00907A6C">
        <w:t>SCREENING INSPECTION RESULTS</w:t>
      </w:r>
      <w:bookmarkEnd w:id="40"/>
      <w:bookmarkEnd w:id="41"/>
      <w:bookmarkEnd w:id="42"/>
      <w:bookmarkEnd w:id="43"/>
      <w:bookmarkEnd w:id="44"/>
      <w:bookmarkEnd w:id="45"/>
    </w:p>
    <w:p w14:paraId="0ECD0135" w14:textId="7C88D9BD" w:rsidR="000C383C" w:rsidRPr="00461774" w:rsidRDefault="000C383C" w:rsidP="001D7099">
      <w:pPr>
        <w:pStyle w:val="BodyText"/>
      </w:pPr>
      <w:r w:rsidRPr="00461774">
        <w:t>When conducting inspections, the NRC inspector reviews a</w:t>
      </w:r>
      <w:r w:rsidR="0065075F" w:rsidRPr="00461774">
        <w:t xml:space="preserve">n appropriate sample </w:t>
      </w:r>
      <w:r w:rsidRPr="00461774">
        <w:t xml:space="preserve">of selected procedures, events, and operations; </w:t>
      </w:r>
      <w:r w:rsidR="00C407E9">
        <w:t>the inspector</w:t>
      </w:r>
      <w:r w:rsidRPr="00461774">
        <w:t xml:space="preserve"> </w:t>
      </w:r>
      <w:r w:rsidR="007E1EDC" w:rsidRPr="00461774">
        <w:t xml:space="preserve">is not expected </w:t>
      </w:r>
      <w:r w:rsidRPr="00461774">
        <w:t xml:space="preserve">to monitor all the activities in progress, </w:t>
      </w:r>
      <w:r w:rsidR="0098119B" w:rsidRPr="00461774">
        <w:t>or</w:t>
      </w:r>
      <w:r w:rsidRPr="00461774">
        <w:t xml:space="preserve"> to document every minor discrepancy that occurs</w:t>
      </w:r>
      <w:r w:rsidR="00B06097">
        <w:t xml:space="preserve">. </w:t>
      </w:r>
      <w:r w:rsidRPr="00461774">
        <w:t>As part of maintaining a focus on safety, inspectors continually use NRC requirements, inspection procedures, industry standards, regional and headquarters</w:t>
      </w:r>
      <w:r w:rsidR="00F10048">
        <w:t>’</w:t>
      </w:r>
      <w:r w:rsidRPr="00461774">
        <w:t xml:space="preserve"> guidance, and their own training and insight to make judgments about which issues are worth pursuing and which are not.</w:t>
      </w:r>
    </w:p>
    <w:p w14:paraId="0ECD0137" w14:textId="502F9009" w:rsidR="000C383C" w:rsidRPr="00461774" w:rsidRDefault="000C383C" w:rsidP="001D7099">
      <w:pPr>
        <w:pStyle w:val="BodyText"/>
      </w:pPr>
      <w:r w:rsidRPr="00461774">
        <w:t xml:space="preserve">To communicate effectively, inspection reports must </w:t>
      </w:r>
      <w:r w:rsidR="005B4CD4" w:rsidRPr="00461774">
        <w:t xml:space="preserve">reflect </w:t>
      </w:r>
      <w:r w:rsidRPr="00461774">
        <w:t>judgment and prioritization</w:t>
      </w:r>
      <w:r w:rsidR="005B4CD4" w:rsidRPr="00461774">
        <w:t>:</w:t>
      </w:r>
      <w:r w:rsidRPr="00461774">
        <w:t xml:space="preserve"> significant safety issues </w:t>
      </w:r>
      <w:r w:rsidR="005B4CD4" w:rsidRPr="00461774">
        <w:t xml:space="preserve">should be discussed </w:t>
      </w:r>
      <w:r w:rsidRPr="00461774">
        <w:t>in appropriate detail</w:t>
      </w:r>
      <w:r w:rsidR="00761C59">
        <w:t>,</w:t>
      </w:r>
      <w:r w:rsidR="005B4CD4" w:rsidRPr="00461774">
        <w:t xml:space="preserve"> and</w:t>
      </w:r>
      <w:r w:rsidRPr="00461774">
        <w:t xml:space="preserve"> less significant issues </w:t>
      </w:r>
      <w:r w:rsidR="005B4CD4" w:rsidRPr="00461774">
        <w:t xml:space="preserve">should be discussed </w:t>
      </w:r>
      <w:r w:rsidRPr="00461774">
        <w:t>succinctly</w:t>
      </w:r>
      <w:r w:rsidR="00B06097">
        <w:t xml:space="preserve">. </w:t>
      </w:r>
      <w:r w:rsidRPr="00461774">
        <w:t>To maintain some consistency in how minor issues are treated</w:t>
      </w:r>
      <w:r w:rsidR="009A5CD2">
        <w:t>,</w:t>
      </w:r>
      <w:r w:rsidR="009A5CD2" w:rsidDel="009A5CD2">
        <w:t xml:space="preserve"> </w:t>
      </w:r>
      <w:r w:rsidRPr="00461774">
        <w:lastRenderedPageBreak/>
        <w:t>report writers must recognize certain “thresholds of significance”; that is, they must use similar criteria in deciding whether an issue is important enough to document, important enough to track or follow up, etc.</w:t>
      </w:r>
    </w:p>
    <w:p w14:paraId="0ECD0139" w14:textId="105099DE" w:rsidR="000C383C" w:rsidRPr="00461774" w:rsidRDefault="000C383C" w:rsidP="001D7099">
      <w:pPr>
        <w:pStyle w:val="BodyText"/>
      </w:pPr>
      <w:r w:rsidRPr="00461774">
        <w:t xml:space="preserve">The </w:t>
      </w:r>
      <w:r w:rsidR="00C42C1E" w:rsidRPr="00461774">
        <w:t>“</w:t>
      </w:r>
      <w:r w:rsidR="00EB3535" w:rsidRPr="00461774">
        <w:t xml:space="preserve">NRC Enforcement </w:t>
      </w:r>
      <w:r w:rsidRPr="00461774">
        <w:t>Policy</w:t>
      </w:r>
      <w:r w:rsidR="00126FB8">
        <w:t>”</w:t>
      </w:r>
      <w:r w:rsidRPr="00461774">
        <w:t xml:space="preserve"> and</w:t>
      </w:r>
      <w:r w:rsidR="00126FB8">
        <w:t xml:space="preserve"> “NRC Enforcement</w:t>
      </w:r>
      <w:r w:rsidRPr="00461774">
        <w:t xml:space="preserve"> Manual</w:t>
      </w:r>
      <w:r w:rsidR="00C42C1E" w:rsidRPr="00461774">
        <w:t>”</w:t>
      </w:r>
      <w:r w:rsidR="00523604" w:rsidRPr="00461774">
        <w:t xml:space="preserve"> acknowledge</w:t>
      </w:r>
      <w:r w:rsidRPr="00461774">
        <w:t xml:space="preserve"> that some violations of minor safety, safeguards, environmental, and regulatory concern are below the level of significance of SL</w:t>
      </w:r>
      <w:r w:rsidR="00EA6EA9">
        <w:t>-</w:t>
      </w:r>
      <w:r w:rsidRPr="00461774">
        <w:t>IV violations</w:t>
      </w:r>
      <w:r w:rsidR="00B06097">
        <w:t xml:space="preserve">. </w:t>
      </w:r>
      <w:r w:rsidRPr="00461774">
        <w:t>Because of their minor nature, these “minor” violations are not the subject of formal enforcement action and are not usually documented in inspection reports.</w:t>
      </w:r>
    </w:p>
    <w:p w14:paraId="0ECD013B" w14:textId="483E8EDA" w:rsidR="000C383C" w:rsidRPr="00461774" w:rsidRDefault="5BF43D8B" w:rsidP="004C168C">
      <w:pPr>
        <w:pStyle w:val="BodyText"/>
        <w:spacing w:after="0"/>
      </w:pPr>
      <w:r w:rsidRPr="5BF43D8B">
        <w:t>Appendix B, “Examples of Minor Violations,” contains examples of minor issues which are violations of requirements but have insignificant safety, safeguards, or regulatory impact or have no more than minimal risk</w:t>
      </w:r>
      <w:r w:rsidR="00B06097">
        <w:t xml:space="preserve">. </w:t>
      </w:r>
      <w:r w:rsidRPr="5BF43D8B">
        <w:t>The appendix explains how to determine whether or not the issue is minor.</w:t>
      </w:r>
    </w:p>
    <w:p w14:paraId="6F462354" w14:textId="1D1CB9BF" w:rsidR="0050131D" w:rsidRDefault="00EB3535" w:rsidP="000531F6">
      <w:pPr>
        <w:pStyle w:val="Heading1"/>
      </w:pPr>
      <w:bookmarkStart w:id="46" w:name="_Toc416695079"/>
      <w:bookmarkStart w:id="47" w:name="_Toc62124095"/>
      <w:bookmarkStart w:id="48" w:name="_Toc62124852"/>
      <w:bookmarkStart w:id="49" w:name="_Toc62125553"/>
      <w:bookmarkStart w:id="50" w:name="_Toc62125917"/>
      <w:bookmarkStart w:id="51" w:name="_Toc200457743"/>
      <w:r w:rsidRPr="00461774">
        <w:t>0616-06</w:t>
      </w:r>
      <w:r w:rsidRPr="00461774">
        <w:tab/>
        <w:t>DOCUMENTING NONCOMPLIANCES</w:t>
      </w:r>
      <w:bookmarkEnd w:id="46"/>
      <w:bookmarkEnd w:id="47"/>
      <w:bookmarkEnd w:id="48"/>
      <w:bookmarkEnd w:id="49"/>
      <w:bookmarkEnd w:id="50"/>
      <w:bookmarkEnd w:id="51"/>
    </w:p>
    <w:p w14:paraId="0ECD0140" w14:textId="1DC310E1" w:rsidR="00EB3535" w:rsidRPr="003842DF" w:rsidRDefault="00EB3535" w:rsidP="001D7099">
      <w:pPr>
        <w:pStyle w:val="BodyText"/>
      </w:pPr>
      <w:r w:rsidRPr="003842DF">
        <w:t xml:space="preserve">The primary guidance for all matters related to enforcement, including documentation, is given in the </w:t>
      </w:r>
      <w:r w:rsidR="00C42C1E" w:rsidRPr="003842DF">
        <w:t>“</w:t>
      </w:r>
      <w:r w:rsidRPr="003842DF">
        <w:t>NRC Enforcement Policy</w:t>
      </w:r>
      <w:r w:rsidR="00C42C1E" w:rsidRPr="003842DF">
        <w:t>”</w:t>
      </w:r>
      <w:r w:rsidRPr="003842DF">
        <w:t xml:space="preserve"> and the </w:t>
      </w:r>
      <w:r w:rsidR="00C42C1E" w:rsidRPr="003842DF">
        <w:t>“</w:t>
      </w:r>
      <w:r w:rsidRPr="003842DF">
        <w:t>NRC Enforcement Manual.</w:t>
      </w:r>
      <w:r w:rsidR="009E4C4A" w:rsidRPr="003842DF">
        <w:t>”</w:t>
      </w:r>
      <w:r w:rsidRPr="003842DF">
        <w:t xml:space="preserve"> The following discussion summarizes certain aspects of that guidance related to inspection reports.</w:t>
      </w:r>
    </w:p>
    <w:p w14:paraId="789E5583" w14:textId="45A2B42B" w:rsidR="00F31854" w:rsidRDefault="00EB3535" w:rsidP="00B151DA">
      <w:pPr>
        <w:pStyle w:val="Heading2"/>
      </w:pPr>
      <w:bookmarkStart w:id="52" w:name="_Toc200457744"/>
      <w:r w:rsidRPr="00907A6C">
        <w:rPr>
          <w:rStyle w:val="Heading2Char"/>
        </w:rPr>
        <w:t>06.01</w:t>
      </w:r>
      <w:r w:rsidR="000028F2" w:rsidRPr="00907A6C">
        <w:rPr>
          <w:rStyle w:val="Heading2Char"/>
        </w:rPr>
        <w:tab/>
      </w:r>
      <w:r w:rsidRPr="00907A6C">
        <w:rPr>
          <w:rStyle w:val="Heading2Char"/>
        </w:rPr>
        <w:t>Types of Noncompliance</w:t>
      </w:r>
      <w:r w:rsidR="001C472E" w:rsidRPr="00907A6C">
        <w:rPr>
          <w:rStyle w:val="Heading2Char"/>
        </w:rPr>
        <w:t>s</w:t>
      </w:r>
      <w:bookmarkEnd w:id="52"/>
    </w:p>
    <w:p w14:paraId="0ECD0142" w14:textId="5A57E2A2" w:rsidR="00EB3535" w:rsidRPr="00461774" w:rsidRDefault="00EB3535" w:rsidP="00F31854">
      <w:pPr>
        <w:pStyle w:val="BodyText3"/>
      </w:pPr>
      <w:r w:rsidRPr="00461774">
        <w:t xml:space="preserve">The manner of documenting a </w:t>
      </w:r>
      <w:r w:rsidR="0092012F">
        <w:t xml:space="preserve">noncompliance </w:t>
      </w:r>
      <w:r w:rsidRPr="00461774">
        <w:t xml:space="preserve">in the inspection report depends on how that </w:t>
      </w:r>
      <w:r w:rsidR="0092012F">
        <w:t xml:space="preserve">noncompliance </w:t>
      </w:r>
      <w:r w:rsidRPr="00461774">
        <w:t>will be dispositioned</w:t>
      </w:r>
      <w:r w:rsidR="00B06097">
        <w:t xml:space="preserve">. </w:t>
      </w:r>
      <w:r w:rsidRPr="00461774">
        <w:t xml:space="preserve">A </w:t>
      </w:r>
      <w:r w:rsidR="0092012F">
        <w:t xml:space="preserve">noncompliance </w:t>
      </w:r>
      <w:r w:rsidRPr="00461774">
        <w:t>may be addressed as a</w:t>
      </w:r>
      <w:r w:rsidR="004A407D" w:rsidRPr="00461774">
        <w:t xml:space="preserve"> minor violation, a</w:t>
      </w:r>
      <w:r w:rsidRPr="00461774">
        <w:t xml:space="preserve"> non-escalated enforcement action (i.e., a cited SL</w:t>
      </w:r>
      <w:r w:rsidR="0007763F">
        <w:t>-</w:t>
      </w:r>
      <w:r w:rsidRPr="00461774">
        <w:t xml:space="preserve">IV violation or </w:t>
      </w:r>
      <w:r w:rsidR="00761C59">
        <w:t>non-cited violation (</w:t>
      </w:r>
      <w:r w:rsidRPr="00461774">
        <w:t>NCV</w:t>
      </w:r>
      <w:r w:rsidR="00761C59">
        <w:t>)</w:t>
      </w:r>
      <w:r w:rsidRPr="00461774">
        <w:t>, a deviation, or a nonconformance)</w:t>
      </w:r>
      <w:r w:rsidR="00486172">
        <w:t>, an apparent violation (AV),</w:t>
      </w:r>
      <w:r w:rsidRPr="00461774">
        <w:t xml:space="preserve"> or as an escalated enforcement action (i.e., a SL</w:t>
      </w:r>
      <w:r w:rsidR="00EA6EA9">
        <w:t>-</w:t>
      </w:r>
      <w:r w:rsidRPr="00461774">
        <w:t>I, II, or III violation).</w:t>
      </w:r>
    </w:p>
    <w:p w14:paraId="0ECD0144" w14:textId="5F6B3C09" w:rsidR="00EB3535" w:rsidRPr="00461774" w:rsidRDefault="00EB3535" w:rsidP="00B151DA">
      <w:pPr>
        <w:pStyle w:val="BodyText3"/>
      </w:pPr>
      <w:r w:rsidRPr="00461774">
        <w:t xml:space="preserve">Note that </w:t>
      </w:r>
      <w:r w:rsidR="001C472E">
        <w:t xml:space="preserve">if an issue is described in an inspection report in sufficient detail to conclude that </w:t>
      </w:r>
      <w:r w:rsidRPr="00461774">
        <w:t xml:space="preserve">a </w:t>
      </w:r>
      <w:r w:rsidR="0092012F">
        <w:t>noncompliance</w:t>
      </w:r>
      <w:r w:rsidRPr="00461774">
        <w:t xml:space="preserve"> </w:t>
      </w:r>
      <w:r w:rsidR="001C472E">
        <w:t>has</w:t>
      </w:r>
      <w:r w:rsidRPr="00461774">
        <w:t xml:space="preserve"> occurred, then </w:t>
      </w:r>
      <w:r w:rsidR="001C472E">
        <w:t xml:space="preserve">that </w:t>
      </w:r>
      <w:r w:rsidR="006251B2">
        <w:t>issue</w:t>
      </w:r>
      <w:r w:rsidRPr="00461774">
        <w:t xml:space="preserve"> must be dispositioned</w:t>
      </w:r>
      <w:r w:rsidR="001C472E">
        <w:t xml:space="preserve"> as</w:t>
      </w:r>
      <w:r w:rsidRPr="00461774">
        <w:t xml:space="preserve"> a violation</w:t>
      </w:r>
      <w:r w:rsidR="001C472E">
        <w:t>,</w:t>
      </w:r>
      <w:r w:rsidRPr="00461774">
        <w:t xml:space="preserve"> an apparent violation</w:t>
      </w:r>
      <w:r w:rsidR="001C472E">
        <w:t xml:space="preserve">, </w:t>
      </w:r>
      <w:r w:rsidR="00ED394C">
        <w:t xml:space="preserve">or </w:t>
      </w:r>
      <w:r w:rsidR="001C472E">
        <w:t>an NCV</w:t>
      </w:r>
      <w:r w:rsidR="006251B2">
        <w:t xml:space="preserve"> (for violations)</w:t>
      </w:r>
      <w:r w:rsidR="00FF0568">
        <w:t>;</w:t>
      </w:r>
      <w:r w:rsidR="008B6242">
        <w:t xml:space="preserve"> or a Notice of Deviation or Nonconformance m</w:t>
      </w:r>
      <w:r w:rsidR="00752F59">
        <w:t>ay</w:t>
      </w:r>
      <w:r w:rsidR="008B6242">
        <w:t xml:space="preserve"> be issued</w:t>
      </w:r>
      <w:r w:rsidR="006251B2">
        <w:t xml:space="preserve"> (for deviations and nonconformances)</w:t>
      </w:r>
      <w:r w:rsidR="00B06097">
        <w:t xml:space="preserve">. </w:t>
      </w:r>
      <w:r w:rsidR="001C472E">
        <w:t>To simply document a noncompliance as a “weakness,” “</w:t>
      </w:r>
      <w:r w:rsidR="006A2258">
        <w:t xml:space="preserve">licensee failure,” </w:t>
      </w:r>
      <w:r w:rsidR="00561B23" w:rsidRPr="00561B23">
        <w:t>“</w:t>
      </w:r>
      <w:r w:rsidR="006A2258">
        <w:t>observed discrepancy,” or similar characterization without dispositioning it, is inappropriate</w:t>
      </w:r>
      <w:r w:rsidR="00B06097">
        <w:t xml:space="preserve">. </w:t>
      </w:r>
      <w:r w:rsidRPr="00461774">
        <w:t xml:space="preserve">If a </w:t>
      </w:r>
      <w:r w:rsidR="006251B2">
        <w:t>violation</w:t>
      </w:r>
      <w:r w:rsidR="00774E73" w:rsidRPr="00461774" w:rsidDel="00AD478F">
        <w:t xml:space="preserve"> </w:t>
      </w:r>
      <w:r w:rsidR="00774E73">
        <w:t>has not occurred, to avoid any confusion,</w:t>
      </w:r>
      <w:r w:rsidRPr="00461774">
        <w:t xml:space="preserve"> it may be appropriate </w:t>
      </w:r>
      <w:r w:rsidR="00774E73">
        <w:t xml:space="preserve">in certain situations </w:t>
      </w:r>
      <w:r w:rsidRPr="00461774">
        <w:t xml:space="preserve">to </w:t>
      </w:r>
      <w:r w:rsidR="00774E73">
        <w:t>include a statement such as,</w:t>
      </w:r>
      <w:r w:rsidRPr="00461774">
        <w:t xml:space="preserve"> “this </w:t>
      </w:r>
      <w:r w:rsidR="00774E73">
        <w:t>issue</w:t>
      </w:r>
      <w:r w:rsidRPr="00461774">
        <w:t xml:space="preserve"> does not constitute a violation of NRC requirements.” </w:t>
      </w:r>
      <w:r w:rsidRPr="005F068E">
        <w:t xml:space="preserve">If it cannot be determined if a </w:t>
      </w:r>
      <w:r w:rsidR="00774E73">
        <w:t>noncompliance</w:t>
      </w:r>
      <w:r w:rsidRPr="005F068E">
        <w:t xml:space="preserve"> exists due to </w:t>
      </w:r>
      <w:r w:rsidR="001519BF">
        <w:t>in</w:t>
      </w:r>
      <w:r w:rsidRPr="005F068E">
        <w:t>sufficient information</w:t>
      </w:r>
      <w:r w:rsidR="005F068E">
        <w:t xml:space="preserve"> from either the licensee or NRC</w:t>
      </w:r>
      <w:r w:rsidRPr="005F068E">
        <w:t xml:space="preserve">, it may be </w:t>
      </w:r>
      <w:r w:rsidR="003A65BF">
        <w:t>treated</w:t>
      </w:r>
      <w:r w:rsidRPr="005F068E">
        <w:t xml:space="preserve"> as a URI</w:t>
      </w:r>
      <w:r w:rsidR="00B06097">
        <w:t xml:space="preserve">. </w:t>
      </w:r>
      <w:r w:rsidR="00B334F6">
        <w:t>Note that m</w:t>
      </w:r>
      <w:r w:rsidR="00486172">
        <w:t>inor violations are not</w:t>
      </w:r>
      <w:r w:rsidR="001D2B42">
        <w:t xml:space="preserve"> normally documented in inspection reports (See 0616-12, “Minor Violations”).</w:t>
      </w:r>
    </w:p>
    <w:p w14:paraId="0ECD0146" w14:textId="19973005" w:rsidR="00EB3535" w:rsidRPr="00461774" w:rsidRDefault="00EB3535" w:rsidP="00477244">
      <w:pPr>
        <w:pStyle w:val="BodyText"/>
        <w:numPr>
          <w:ilvl w:val="0"/>
          <w:numId w:val="9"/>
        </w:numPr>
      </w:pPr>
      <w:r w:rsidRPr="00CC3316">
        <w:t>Non-Escalated Enforcement Actions</w:t>
      </w:r>
      <w:r w:rsidR="00B06097">
        <w:t xml:space="preserve">. </w:t>
      </w:r>
      <w:r w:rsidRPr="00461774">
        <w:t>Most violations of low significance (i.e., more than minor concerns) fall into the SL</w:t>
      </w:r>
      <w:r w:rsidR="00EA6EA9">
        <w:t>-</w:t>
      </w:r>
      <w:r w:rsidRPr="00461774">
        <w:t>IV category</w:t>
      </w:r>
      <w:r w:rsidR="00B06097">
        <w:t xml:space="preserve">. </w:t>
      </w:r>
      <w:r w:rsidRPr="00461774">
        <w:t>If at the time of issuing the inspection report a violation has been categorized at SL</w:t>
      </w:r>
      <w:r w:rsidR="00EA6EA9">
        <w:t>-</w:t>
      </w:r>
      <w:r w:rsidRPr="00461774">
        <w:t>IV, then an NOV is generally sent out with the inspection report, as a “non-escalated” EA</w:t>
      </w:r>
      <w:r w:rsidR="00B06097">
        <w:t xml:space="preserve">. </w:t>
      </w:r>
      <w:r w:rsidRPr="00461774">
        <w:t xml:space="preserve">The cover letter for reports that include non-escalated EAs should follow the appropriate </w:t>
      </w:r>
      <w:r w:rsidR="009E4C4A" w:rsidRPr="00461774">
        <w:t>“</w:t>
      </w:r>
      <w:r w:rsidRPr="00461774">
        <w:t>NRC Enforcement Manual</w:t>
      </w:r>
      <w:r w:rsidR="009E4C4A" w:rsidRPr="00461774">
        <w:t>”</w:t>
      </w:r>
      <w:r w:rsidRPr="00461774">
        <w:t xml:space="preserve"> guidance.</w:t>
      </w:r>
    </w:p>
    <w:p w14:paraId="22089C8C" w14:textId="3F5CC8BB" w:rsidR="00E94039" w:rsidRDefault="00D23EFB" w:rsidP="00D00E73">
      <w:pPr>
        <w:pStyle w:val="BodyText3"/>
      </w:pPr>
      <w:r w:rsidRPr="00461774">
        <w:t>W</w:t>
      </w:r>
      <w:r w:rsidR="00EB3535" w:rsidRPr="00461774">
        <w:t>hether an NOV accompanies the report or is issued later, the designation of SL is made in the NOV itself</w:t>
      </w:r>
      <w:r w:rsidR="00B06097">
        <w:t xml:space="preserve">. </w:t>
      </w:r>
      <w:r w:rsidR="00EB3535" w:rsidRPr="00461774">
        <w:t>However, to substantiate the significance of the violation, the</w:t>
      </w:r>
      <w:r w:rsidRPr="00461774">
        <w:t xml:space="preserve"> </w:t>
      </w:r>
      <w:r w:rsidR="00407B9E" w:rsidRPr="00461774">
        <w:t>four-part</w:t>
      </w:r>
      <w:r w:rsidRPr="00461774">
        <w:t xml:space="preserve"> format </w:t>
      </w:r>
      <w:r w:rsidR="007F6742" w:rsidRPr="00461774">
        <w:t>(</w:t>
      </w:r>
      <w:r w:rsidR="007331B0">
        <w:t xml:space="preserve">Section </w:t>
      </w:r>
      <w:r w:rsidR="007F6742" w:rsidRPr="00461774">
        <w:t xml:space="preserve">0616-07) </w:t>
      </w:r>
      <w:r w:rsidRPr="00461774">
        <w:t xml:space="preserve">should contain </w:t>
      </w:r>
      <w:r w:rsidR="00EB3535" w:rsidRPr="00461774">
        <w:t>the logic for determining the significance</w:t>
      </w:r>
      <w:r w:rsidR="00EB3535" w:rsidRPr="00461774" w:rsidDel="00D72EC3">
        <w:t xml:space="preserve"> </w:t>
      </w:r>
      <w:r w:rsidR="00EB3535" w:rsidRPr="00461774">
        <w:t xml:space="preserve">with possible reference to a specific </w:t>
      </w:r>
      <w:r w:rsidR="003674B8">
        <w:t xml:space="preserve">“NRC </w:t>
      </w:r>
      <w:r w:rsidR="00EB3535" w:rsidRPr="00461774">
        <w:t>Enforcement Policy</w:t>
      </w:r>
      <w:r w:rsidR="003674B8">
        <w:t>”</w:t>
      </w:r>
      <w:r w:rsidR="00EB3535" w:rsidRPr="00461774">
        <w:t xml:space="preserve"> violation </w:t>
      </w:r>
      <w:r w:rsidR="00EB3535" w:rsidRPr="00461774">
        <w:lastRenderedPageBreak/>
        <w:t>example,</w:t>
      </w:r>
      <w:r w:rsidR="00B637F1">
        <w:t xml:space="preserve"> </w:t>
      </w:r>
      <w:ins w:id="53" w:author="Author">
        <w:r w:rsidR="00B03911">
          <w:t xml:space="preserve">and documentation of </w:t>
        </w:r>
        <w:r w:rsidR="004632C1">
          <w:t xml:space="preserve">any risk assessment performing using IMC 2606, </w:t>
        </w:r>
      </w:ins>
      <w:r w:rsidR="00EB3535" w:rsidRPr="00461774">
        <w:t>if applicable</w:t>
      </w:r>
      <w:r w:rsidR="00574E35">
        <w:t>.</w:t>
      </w:r>
    </w:p>
    <w:p w14:paraId="0ECD014D" w14:textId="4A884EAE" w:rsidR="00EB3535" w:rsidRPr="00461774" w:rsidRDefault="00EB3535" w:rsidP="00D00E73">
      <w:pPr>
        <w:pStyle w:val="BodyText3"/>
      </w:pPr>
      <w:r w:rsidRPr="00461774">
        <w:t>Deviations and nonconformances are also considered non-escalated enforcement actions</w:t>
      </w:r>
      <w:r w:rsidR="00B06097">
        <w:t xml:space="preserve">. </w:t>
      </w:r>
      <w:r w:rsidRPr="00461774">
        <w:t>When a licensee fails to meet a regulatory commitment or to conform to the provisions of an applicable code or industry standard, the failure may result in a Notice of Deviation</w:t>
      </w:r>
      <w:r w:rsidR="00B06097">
        <w:t xml:space="preserve">. </w:t>
      </w:r>
      <w:r w:rsidRPr="00461774">
        <w:t>When a vendor or certificate holder fails to meet a contract requirement related to NRC activities, the failure may result in a Notice of Nonconformance</w:t>
      </w:r>
      <w:r w:rsidR="00B06097">
        <w:t xml:space="preserve">. </w:t>
      </w:r>
      <w:r w:rsidR="0089524D">
        <w:t xml:space="preserve">For </w:t>
      </w:r>
      <w:r w:rsidR="00E52111">
        <w:t xml:space="preserve">specific </w:t>
      </w:r>
      <w:r w:rsidR="0089524D">
        <w:t xml:space="preserve">guidance on documenting deviations and nonconformances, see “NRC Enforcement Manual” </w:t>
      </w:r>
      <w:r w:rsidR="00647DEB">
        <w:t>s</w:t>
      </w:r>
      <w:r w:rsidR="0089524D">
        <w:t>ections 4.4 and 4.5, respectively</w:t>
      </w:r>
      <w:r w:rsidRPr="00461774">
        <w:t>.</w:t>
      </w:r>
    </w:p>
    <w:p w14:paraId="0ECD014F" w14:textId="7E8B3F4F" w:rsidR="008A6BE9" w:rsidRPr="00461774" w:rsidRDefault="008A6BE9" w:rsidP="00477244">
      <w:pPr>
        <w:pStyle w:val="BodyText"/>
        <w:numPr>
          <w:ilvl w:val="0"/>
          <w:numId w:val="9"/>
        </w:numPr>
      </w:pPr>
      <w:r w:rsidRPr="00255E0D">
        <w:t>Non</w:t>
      </w:r>
      <w:r w:rsidRPr="008A5B3E">
        <w:rPr>
          <w:rStyle w:val="Heading2Char"/>
        </w:rPr>
        <w:t>-Cited Violations</w:t>
      </w:r>
      <w:r w:rsidR="00B06097">
        <w:t xml:space="preserve">. </w:t>
      </w:r>
      <w:r w:rsidR="00614404">
        <w:t xml:space="preserve">The criteria for </w:t>
      </w:r>
      <w:r w:rsidR="00CE09D0">
        <w:t xml:space="preserve">dispositioning a violation as </w:t>
      </w:r>
      <w:r w:rsidR="00614404">
        <w:t xml:space="preserve">an NCV is laid out in the </w:t>
      </w:r>
      <w:r w:rsidR="003674B8">
        <w:t>“</w:t>
      </w:r>
      <w:r w:rsidR="00614404">
        <w:t>NRC Enforcement Policy,</w:t>
      </w:r>
      <w:r w:rsidR="003674B8">
        <w:t>”</w:t>
      </w:r>
      <w:r w:rsidR="00614404">
        <w:t xml:space="preserve"> </w:t>
      </w:r>
      <w:r w:rsidR="007331B0">
        <w:t xml:space="preserve">Section </w:t>
      </w:r>
      <w:r w:rsidR="00614404">
        <w:t>2.3.2</w:t>
      </w:r>
      <w:r w:rsidR="00B06097">
        <w:t xml:space="preserve">. </w:t>
      </w:r>
      <w:r w:rsidR="0056370A">
        <w:t xml:space="preserve">SL-IV violations that are self-revealing or </w:t>
      </w:r>
      <w:r w:rsidR="0056370A" w:rsidRPr="00461774">
        <w:t xml:space="preserve">NRC-identified at facilities with </w:t>
      </w:r>
      <w:r w:rsidR="00D31354">
        <w:t xml:space="preserve">an </w:t>
      </w:r>
      <w:r w:rsidR="0056370A" w:rsidRPr="00461774">
        <w:t xml:space="preserve">NRC-approved </w:t>
      </w:r>
      <w:r w:rsidR="00D31354">
        <w:t>CAP</w:t>
      </w:r>
      <w:r w:rsidR="0056370A" w:rsidRPr="00461774">
        <w:t xml:space="preserve"> </w:t>
      </w:r>
      <w:r w:rsidR="0056370A">
        <w:t>should</w:t>
      </w:r>
      <w:r w:rsidR="0056370A" w:rsidRPr="00461774">
        <w:t xml:space="preserve"> be dispositioned as NCVs using the four-part write-up</w:t>
      </w:r>
      <w:r w:rsidR="0056370A">
        <w:t xml:space="preserve"> as described in </w:t>
      </w:r>
      <w:r w:rsidR="007331B0">
        <w:t xml:space="preserve">Section </w:t>
      </w:r>
      <w:r w:rsidR="0056370A">
        <w:t>0616-07, Documenting Violations Using the Four-Part Format</w:t>
      </w:r>
      <w:r w:rsidR="00B06097">
        <w:t xml:space="preserve">. </w:t>
      </w:r>
      <w:r w:rsidR="0016235D">
        <w:t>Licensee-identified</w:t>
      </w:r>
      <w:r w:rsidR="00DD6BD9">
        <w:t xml:space="preserve"> SL-IV violations </w:t>
      </w:r>
      <w:r w:rsidR="008C5733">
        <w:t xml:space="preserve">at facilities without an NRC-approved </w:t>
      </w:r>
      <w:r w:rsidR="00D31354">
        <w:t>CAP</w:t>
      </w:r>
      <w:r w:rsidR="008C5733">
        <w:t xml:space="preserve"> should al</w:t>
      </w:r>
      <w:r w:rsidR="007F2B0B">
        <w:t xml:space="preserve">so be documented using </w:t>
      </w:r>
      <w:r w:rsidR="007331B0">
        <w:t xml:space="preserve">Section </w:t>
      </w:r>
      <w:r w:rsidR="000A1501">
        <w:t>0616-07</w:t>
      </w:r>
      <w:r w:rsidR="00B06097">
        <w:t xml:space="preserve">. </w:t>
      </w:r>
      <w:r w:rsidRPr="00461774">
        <w:t>Licensee-identified</w:t>
      </w:r>
      <w:r w:rsidR="00BF3ED8" w:rsidRPr="00461774">
        <w:t xml:space="preserve"> </w:t>
      </w:r>
      <w:r w:rsidR="00573794">
        <w:t>SL-IV</w:t>
      </w:r>
      <w:r w:rsidR="00620199">
        <w:t xml:space="preserve"> </w:t>
      </w:r>
      <w:r w:rsidR="005901B1">
        <w:t>violations</w:t>
      </w:r>
      <w:r w:rsidR="00445264">
        <w:t xml:space="preserve"> at facilities with</w:t>
      </w:r>
      <w:r w:rsidR="00FB3439">
        <w:t xml:space="preserve"> an NRC-approved CAP</w:t>
      </w:r>
      <w:r w:rsidR="005901B1">
        <w:t xml:space="preserve"> </w:t>
      </w:r>
      <w:r w:rsidR="001E4859">
        <w:t xml:space="preserve">that meet the NCV criteria </w:t>
      </w:r>
      <w:r w:rsidR="00FD2868">
        <w:t xml:space="preserve">should </w:t>
      </w:r>
      <w:r w:rsidR="005901B1">
        <w:t xml:space="preserve">be </w:t>
      </w:r>
      <w:r w:rsidR="009C36C2">
        <w:t xml:space="preserve">dispositioned </w:t>
      </w:r>
      <w:r w:rsidR="00E93668">
        <w:t>with minimal documentation</w:t>
      </w:r>
      <w:r w:rsidR="003E3F4C">
        <w:t xml:space="preserve">, </w:t>
      </w:r>
      <w:r w:rsidR="00A02FCF">
        <w:t xml:space="preserve">as </w:t>
      </w:r>
      <w:r w:rsidR="003E3F4C">
        <w:t xml:space="preserve">described in </w:t>
      </w:r>
      <w:r w:rsidR="007331B0">
        <w:t xml:space="preserve">Section </w:t>
      </w:r>
      <w:r w:rsidR="00550AE7">
        <w:t>0616</w:t>
      </w:r>
      <w:r w:rsidR="004873E2">
        <w:t>-</w:t>
      </w:r>
      <w:r w:rsidR="00550AE7">
        <w:t>1</w:t>
      </w:r>
      <w:r w:rsidR="00AA29EE">
        <w:t>3</w:t>
      </w:r>
      <w:r w:rsidR="00BA3E32">
        <w:t xml:space="preserve">, </w:t>
      </w:r>
      <w:r w:rsidR="005E79A8">
        <w:t>Licensee</w:t>
      </w:r>
      <w:r w:rsidR="00EC0B3E">
        <w:t>-</w:t>
      </w:r>
      <w:r w:rsidR="005E79A8">
        <w:t>I</w:t>
      </w:r>
      <w:r w:rsidR="00EC0B3E">
        <w:t xml:space="preserve">dentified </w:t>
      </w:r>
      <w:r w:rsidR="005E79A8">
        <w:t>V</w:t>
      </w:r>
      <w:r w:rsidR="00EC0B3E">
        <w:t>iolations</w:t>
      </w:r>
      <w:r w:rsidR="00B06097">
        <w:t>.</w:t>
      </w:r>
    </w:p>
    <w:p w14:paraId="0ECD0151" w14:textId="42EF23BB" w:rsidR="00EB3535" w:rsidRPr="00461774" w:rsidRDefault="00EB3535" w:rsidP="00477244">
      <w:pPr>
        <w:pStyle w:val="BodyText"/>
        <w:numPr>
          <w:ilvl w:val="0"/>
          <w:numId w:val="9"/>
        </w:numPr>
      </w:pPr>
      <w:r w:rsidRPr="005554BB">
        <w:t>Potential Escalated Enforcement Actions</w:t>
      </w:r>
      <w:r w:rsidR="00B06097">
        <w:t xml:space="preserve">. </w:t>
      </w:r>
      <w:r w:rsidRPr="00461774">
        <w:t xml:space="preserve">When an issue is being considered for escalated EA, the inspection report should refer to the potential </w:t>
      </w:r>
      <w:r w:rsidR="004000B9">
        <w:t>violation</w:t>
      </w:r>
      <w:r w:rsidRPr="00461774">
        <w:t xml:space="preserve"> as an “apparent violation.” The report should not include any speculation on the SL of such violations nor on expected NRC enforcement sanctions</w:t>
      </w:r>
      <w:r w:rsidR="00B06097">
        <w:t xml:space="preserve">. </w:t>
      </w:r>
      <w:r w:rsidRPr="00461774">
        <w:t>Potential EAs, by their nature, require further Agency deliberation (and, usually, additional licensee input) to determine the appropriate SL and NRC action.</w:t>
      </w:r>
    </w:p>
    <w:p w14:paraId="0ECD0153" w14:textId="5800A3C9" w:rsidR="00EB3535" w:rsidRPr="00461774" w:rsidRDefault="00EB3535" w:rsidP="00D00E73">
      <w:pPr>
        <w:pStyle w:val="BodyText3"/>
      </w:pPr>
      <w:r w:rsidRPr="00461774">
        <w:t>Similarly, reports that discuss apparent violations should be carefully constructed to avoid making explicit conclusions (i.e., final judgments) about the safety or safeguards significance of the issue</w:t>
      </w:r>
      <w:r w:rsidR="00B06097">
        <w:t xml:space="preserve">. </w:t>
      </w:r>
      <w:r w:rsidRPr="00461774">
        <w:t>The report should include any available details that demonstrate safety or safeguards significance, or that would help in making such a decision and should also describe any corrective actions taken or planned by the licensee</w:t>
      </w:r>
      <w:r w:rsidR="00B06097">
        <w:t xml:space="preserve">. </w:t>
      </w:r>
      <w:r w:rsidRPr="00461774">
        <w:t xml:space="preserve">However, </w:t>
      </w:r>
      <w:r w:rsidR="001A5E96">
        <w:t>because</w:t>
      </w:r>
      <w:r w:rsidRPr="00461774">
        <w:t xml:space="preserve"> a potential escalated enforcement action automatically entails further evaluative steps, neither the inspection report details nor the accompanying cover letter should present a final judgment on the issue.</w:t>
      </w:r>
    </w:p>
    <w:p w14:paraId="70A46AEB" w14:textId="073DA658" w:rsidR="00661AD5" w:rsidRDefault="005554BB" w:rsidP="00661AD5">
      <w:pPr>
        <w:pStyle w:val="Heading2"/>
        <w:rPr>
          <w:rStyle w:val="Heading2Char"/>
        </w:rPr>
      </w:pPr>
      <w:bookmarkStart w:id="54" w:name="_Toc200457745"/>
      <w:r w:rsidRPr="00907A6C">
        <w:rPr>
          <w:rStyle w:val="Heading2Char"/>
        </w:rPr>
        <w:t>06.02</w:t>
      </w:r>
      <w:r w:rsidRPr="00907A6C">
        <w:rPr>
          <w:rStyle w:val="Heading2Char"/>
        </w:rPr>
        <w:tab/>
      </w:r>
      <w:r w:rsidR="00BA7D9D" w:rsidRPr="00907A6C">
        <w:rPr>
          <w:rStyle w:val="Heading2Char"/>
        </w:rPr>
        <w:t>Supporting Details and Discussions of Safety or Safeguards Significance</w:t>
      </w:r>
      <w:bookmarkEnd w:id="54"/>
    </w:p>
    <w:p w14:paraId="0ECD0155" w14:textId="00897791" w:rsidR="00BA7D9D" w:rsidRPr="00461774" w:rsidRDefault="00BA7D9D" w:rsidP="00661AD5">
      <w:pPr>
        <w:pStyle w:val="BodyText3"/>
      </w:pPr>
      <w:r w:rsidRPr="00461774">
        <w:t xml:space="preserve">The discussion of </w:t>
      </w:r>
      <w:r w:rsidR="001D0CB9">
        <w:t>violations</w:t>
      </w:r>
      <w:r w:rsidRPr="00461774">
        <w:t xml:space="preserve"> must be sufficiently detailed to substantiate any NRC safety, safeguards, and regulatory concerns and to support any enforcement </w:t>
      </w:r>
      <w:r w:rsidR="00790EE5">
        <w:t>a</w:t>
      </w:r>
      <w:r w:rsidR="00790EE5" w:rsidRPr="00461774">
        <w:t xml:space="preserve">ction </w:t>
      </w:r>
      <w:r w:rsidR="00333C6F">
        <w:t>(EA)</w:t>
      </w:r>
      <w:r w:rsidRPr="00461774">
        <w:t xml:space="preserve"> the NRC may choose to issue</w:t>
      </w:r>
      <w:r w:rsidR="00B06097">
        <w:t xml:space="preserve">. </w:t>
      </w:r>
      <w:r w:rsidR="006A2CD3" w:rsidRPr="00461774">
        <w:t>The degree of detail necessary to support an</w:t>
      </w:r>
      <w:r w:rsidR="00333C6F">
        <w:t xml:space="preserve"> EA</w:t>
      </w:r>
      <w:r w:rsidR="006A2CD3" w:rsidRPr="00461774">
        <w:t xml:space="preserve"> is a function of the significance and complexity of the </w:t>
      </w:r>
      <w:r w:rsidR="001D0CB9">
        <w:t>violation</w:t>
      </w:r>
      <w:r w:rsidR="00B06097">
        <w:t xml:space="preserve">. </w:t>
      </w:r>
      <w:r w:rsidRPr="00461774">
        <w:t>At a minimum, for a violation, the report should state:</w:t>
      </w:r>
    </w:p>
    <w:p w14:paraId="0ECD0157" w14:textId="77777777" w:rsidR="00BA7D9D" w:rsidRPr="00461774" w:rsidRDefault="00BA7D9D" w:rsidP="00477244">
      <w:pPr>
        <w:pStyle w:val="BodyText"/>
        <w:numPr>
          <w:ilvl w:val="0"/>
          <w:numId w:val="10"/>
        </w:numPr>
      </w:pPr>
      <w:r w:rsidRPr="00461774">
        <w:t>What requirement was violated;</w:t>
      </w:r>
    </w:p>
    <w:p w14:paraId="0ECD0159" w14:textId="77777777" w:rsidR="00BA7D9D" w:rsidRPr="00461774" w:rsidRDefault="00BA7D9D" w:rsidP="00477244">
      <w:pPr>
        <w:pStyle w:val="BodyText"/>
        <w:numPr>
          <w:ilvl w:val="0"/>
          <w:numId w:val="10"/>
        </w:numPr>
      </w:pPr>
      <w:r w:rsidRPr="00461774">
        <w:t>How the violation occurred;</w:t>
      </w:r>
    </w:p>
    <w:p w14:paraId="0ECD015B" w14:textId="666325E6" w:rsidR="00BA7D9D" w:rsidRPr="00461774" w:rsidRDefault="00BA7D9D" w:rsidP="00477244">
      <w:pPr>
        <w:pStyle w:val="BodyText"/>
        <w:numPr>
          <w:ilvl w:val="0"/>
          <w:numId w:val="10"/>
        </w:numPr>
      </w:pPr>
      <w:r w:rsidRPr="00461774">
        <w:t>When the violation occurred and how long it existed;</w:t>
      </w:r>
    </w:p>
    <w:p w14:paraId="0ECD015D" w14:textId="77777777" w:rsidR="00BA7D9D" w:rsidRPr="00461774" w:rsidRDefault="00BA7D9D" w:rsidP="00477244">
      <w:pPr>
        <w:pStyle w:val="BodyText"/>
        <w:numPr>
          <w:ilvl w:val="0"/>
          <w:numId w:val="10"/>
        </w:numPr>
      </w:pPr>
      <w:r w:rsidRPr="00461774">
        <w:t>Who identified it, and when;</w:t>
      </w:r>
    </w:p>
    <w:p w14:paraId="0ECD015F" w14:textId="77777777" w:rsidR="00BA7D9D" w:rsidRPr="00461774" w:rsidRDefault="00BA7D9D" w:rsidP="00477244">
      <w:pPr>
        <w:pStyle w:val="BodyText"/>
        <w:numPr>
          <w:ilvl w:val="0"/>
          <w:numId w:val="10"/>
        </w:numPr>
      </w:pPr>
      <w:r w:rsidRPr="00461774">
        <w:lastRenderedPageBreak/>
        <w:t>Any actual or potential safety consequence;</w:t>
      </w:r>
    </w:p>
    <w:p w14:paraId="0ECD0163" w14:textId="5E570B71" w:rsidR="00BA7D9D" w:rsidRPr="00461774" w:rsidRDefault="00BA7D9D" w:rsidP="00477244">
      <w:pPr>
        <w:pStyle w:val="BodyText"/>
        <w:numPr>
          <w:ilvl w:val="0"/>
          <w:numId w:val="10"/>
        </w:numPr>
      </w:pPr>
      <w:r w:rsidRPr="00461774">
        <w:t>The root cause (if identified);</w:t>
      </w:r>
      <w:r w:rsidR="00E94039" w:rsidDel="00E94039">
        <w:t xml:space="preserve"> </w:t>
      </w:r>
      <w:r w:rsidRPr="00461774">
        <w:t>Whether the violation appears isolated or programmatic;</w:t>
      </w:r>
    </w:p>
    <w:p w14:paraId="0ECD0165" w14:textId="77777777" w:rsidR="00BA7D9D" w:rsidRPr="00461774" w:rsidRDefault="00BA7D9D" w:rsidP="00477244">
      <w:pPr>
        <w:pStyle w:val="BodyText"/>
        <w:numPr>
          <w:ilvl w:val="0"/>
          <w:numId w:val="10"/>
        </w:numPr>
      </w:pPr>
      <w:r w:rsidRPr="00461774">
        <w:t>What corrective actions have been taken or planned; and</w:t>
      </w:r>
    </w:p>
    <w:p w14:paraId="0ECD0168" w14:textId="421D052B" w:rsidR="00BA7D9D" w:rsidRPr="00461774" w:rsidRDefault="00BA7D9D" w:rsidP="00477244">
      <w:pPr>
        <w:pStyle w:val="BodyText"/>
        <w:numPr>
          <w:ilvl w:val="0"/>
          <w:numId w:val="10"/>
        </w:numPr>
      </w:pPr>
      <w:r w:rsidRPr="00461774">
        <w:t>Who was involved with the violation (i.e., management</w:t>
      </w:r>
      <w:r w:rsidR="00790EE5">
        <w:t>, operators, technicians</w:t>
      </w:r>
      <w:r w:rsidRPr="00461774">
        <w:t>)?</w:t>
      </w:r>
    </w:p>
    <w:p w14:paraId="0ECD016C" w14:textId="69CD32DA" w:rsidR="00BA7D9D" w:rsidRPr="00461774" w:rsidRDefault="00BA7D9D" w:rsidP="00797A31">
      <w:pPr>
        <w:pStyle w:val="BodyText3"/>
      </w:pPr>
      <w:r w:rsidRPr="00461774">
        <w:t xml:space="preserve">Although supporting details clearly assist in determining the safety or safeguards significance of </w:t>
      </w:r>
      <w:r w:rsidR="004000B9">
        <w:t>violation</w:t>
      </w:r>
      <w:r w:rsidR="006A6235">
        <w:t>s</w:t>
      </w:r>
      <w:r w:rsidRPr="00461774">
        <w:t>, inspectors should be cautious in making direct statements regarding safety or safeguards significance in the inspection report details</w:t>
      </w:r>
      <w:r w:rsidR="00B06097">
        <w:t xml:space="preserve">. </w:t>
      </w:r>
      <w:r w:rsidRPr="00461774">
        <w:t>Violation</w:t>
      </w:r>
      <w:r w:rsidR="00972936">
        <w:t xml:space="preserve"> </w:t>
      </w:r>
      <w:r w:rsidR="00EB26BC">
        <w:t>SL</w:t>
      </w:r>
      <w:r w:rsidR="00972936">
        <w:t>s</w:t>
      </w:r>
      <w:r w:rsidRPr="00461774">
        <w:t xml:space="preserve">, as described in the </w:t>
      </w:r>
      <w:r w:rsidR="009E4C4A" w:rsidRPr="00461774">
        <w:t>“</w:t>
      </w:r>
      <w:r w:rsidRPr="00461774">
        <w:t>NRC Enforcement Policy</w:t>
      </w:r>
      <w:r w:rsidR="00972936">
        <w:t>,</w:t>
      </w:r>
      <w:r w:rsidR="00445BEF">
        <w:t>"</w:t>
      </w:r>
      <w:r w:rsidRPr="00461774">
        <w:t xml:space="preserve"> are based on the degree of safety or safeguards significance involved</w:t>
      </w:r>
      <w:r w:rsidR="00B06097">
        <w:t xml:space="preserve">. </w:t>
      </w:r>
      <w:r w:rsidRPr="00461774">
        <w:t xml:space="preserve">In assessing the significance of a </w:t>
      </w:r>
      <w:r w:rsidR="004000B9">
        <w:t>violation</w:t>
      </w:r>
      <w:r w:rsidRPr="00461774">
        <w:t>, the NRC considers four specific issues</w:t>
      </w:r>
      <w:r w:rsidR="003004A7" w:rsidRPr="00461774">
        <w:t>: (</w:t>
      </w:r>
      <w:r w:rsidRPr="00461774">
        <w:t>1) actual safety or safeguards consequences; (2) potential safety or safeguards consequences, including the consideration of risk information; (3) potential for impacting the NRC’s ability to perform its regulatory function; and (4) any willful aspects of the violation</w:t>
      </w:r>
      <w:r w:rsidR="00B06097">
        <w:t xml:space="preserve">. </w:t>
      </w:r>
      <w:r w:rsidRPr="00461774">
        <w:t xml:space="preserve">As a result, if an inspection report refers to a </w:t>
      </w:r>
      <w:r w:rsidR="004000B9">
        <w:t>violation</w:t>
      </w:r>
      <w:r w:rsidRPr="00461774">
        <w:t xml:space="preserve"> as being “of low safety or safeguards significance” (the meaning of which could be interpreted as implying that the </w:t>
      </w:r>
      <w:r w:rsidR="004000B9">
        <w:t>violation</w:t>
      </w:r>
      <w:r w:rsidRPr="00461774">
        <w:t xml:space="preserve"> did not result in any </w:t>
      </w:r>
      <w:r w:rsidRPr="00461774">
        <w:rPr>
          <w:u w:val="single"/>
        </w:rPr>
        <w:t>actual</w:t>
      </w:r>
      <w:r w:rsidRPr="00461774">
        <w:t xml:space="preserve"> adverse impact on equipment or personnel), the writer may have inadvertently made it difficult for the NRC to subsequently decide that the </w:t>
      </w:r>
      <w:r w:rsidRPr="00461774">
        <w:rPr>
          <w:u w:val="single"/>
        </w:rPr>
        <w:t>potential</w:t>
      </w:r>
      <w:r w:rsidRPr="00461774">
        <w:t xml:space="preserve"> for an adverse impact or the </w:t>
      </w:r>
      <w:r w:rsidRPr="00461774">
        <w:rPr>
          <w:u w:val="single"/>
        </w:rPr>
        <w:t>regulatory</w:t>
      </w:r>
      <w:r w:rsidRPr="00461774">
        <w:t xml:space="preserve"> significance of the </w:t>
      </w:r>
      <w:r w:rsidR="004D23A8">
        <w:t>violation</w:t>
      </w:r>
      <w:r w:rsidRPr="00461774">
        <w:t xml:space="preserve"> warrants issuance of a SL</w:t>
      </w:r>
      <w:r w:rsidR="00EA6EA9">
        <w:t>-</w:t>
      </w:r>
      <w:r w:rsidRPr="00461774">
        <w:t>III violation</w:t>
      </w:r>
      <w:r w:rsidR="00B06097">
        <w:t xml:space="preserve">. </w:t>
      </w:r>
      <w:r w:rsidRPr="00461774">
        <w:t>Therefore, when characterizing the safety or safeguards significance of a violation, the inspector should address both the actual and potential safety or safeguards and regulatory consequences.</w:t>
      </w:r>
    </w:p>
    <w:p w14:paraId="0558DEC6" w14:textId="632336EA" w:rsidR="00661AD5" w:rsidRDefault="00FF4512" w:rsidP="00661AD5">
      <w:pPr>
        <w:pStyle w:val="Heading2"/>
      </w:pPr>
      <w:bookmarkStart w:id="55" w:name="_Toc200457746"/>
      <w:r w:rsidRPr="00907A6C">
        <w:rPr>
          <w:rStyle w:val="Heading2Char"/>
        </w:rPr>
        <w:t>06.03</w:t>
      </w:r>
      <w:r w:rsidR="005554BB" w:rsidRPr="00907A6C">
        <w:rPr>
          <w:rStyle w:val="Heading2Char"/>
        </w:rPr>
        <w:tab/>
      </w:r>
      <w:r w:rsidR="004000B9" w:rsidRPr="00907A6C">
        <w:rPr>
          <w:rStyle w:val="Heading2Char"/>
        </w:rPr>
        <w:t>Violations</w:t>
      </w:r>
      <w:r w:rsidR="00BA7D9D" w:rsidRPr="00907A6C">
        <w:rPr>
          <w:rStyle w:val="Heading2Char"/>
        </w:rPr>
        <w:t xml:space="preserve"> Involving Willfulness</w:t>
      </w:r>
      <w:bookmarkEnd w:id="55"/>
    </w:p>
    <w:p w14:paraId="0ECD016E" w14:textId="5495793C" w:rsidR="00BA7D9D" w:rsidRPr="00461774" w:rsidRDefault="00BA7D9D" w:rsidP="00661AD5">
      <w:pPr>
        <w:pStyle w:val="BodyText3"/>
      </w:pPr>
      <w:r w:rsidRPr="00461774">
        <w:t>Inspection reports should neither speculate nor reach conclusions about the intent behind a violation, such as whether it was deliberate, willful, or due to careless disregard</w:t>
      </w:r>
      <w:r w:rsidR="00B06097">
        <w:t xml:space="preserve">. </w:t>
      </w:r>
      <w:r w:rsidRPr="00461774">
        <w:t>As with any observation, the report discussion should include relevant details on the circumstances of the violation without making a conclusion about the intent of the violator</w:t>
      </w:r>
      <w:r w:rsidR="00972936">
        <w:t>.</w:t>
      </w:r>
    </w:p>
    <w:p w14:paraId="0ECD0170" w14:textId="0024CDE9" w:rsidR="00BA7D9D" w:rsidRPr="00461774" w:rsidRDefault="00BA7D9D" w:rsidP="00D2674B">
      <w:pPr>
        <w:pStyle w:val="BodyText3"/>
      </w:pPr>
      <w:r w:rsidRPr="00461774">
        <w:t>EXAMPLE:</w:t>
      </w:r>
      <w:r w:rsidR="00773004">
        <w:t xml:space="preserve"> </w:t>
      </w:r>
      <w:r w:rsidRPr="00461774">
        <w:t xml:space="preserve">“The technician failed to follow established sampling procedures, although he had informed the inspectors earlier that he had been properly trained on the use of the proper tools and technique;” </w:t>
      </w:r>
      <w:r w:rsidRPr="00461774">
        <w:rPr>
          <w:u w:val="single"/>
        </w:rPr>
        <w:t>not</w:t>
      </w:r>
      <w:r w:rsidRPr="00461774">
        <w:t xml:space="preserve">, “The technician deliberately failed to take </w:t>
      </w:r>
      <w:r w:rsidR="00EB26BC">
        <w:t>quality assurance (</w:t>
      </w:r>
      <w:r w:rsidRPr="00461774">
        <w:t>QA</w:t>
      </w:r>
      <w:r w:rsidR="00EB26BC">
        <w:t>)</w:t>
      </w:r>
      <w:r w:rsidRPr="00461774">
        <w:t xml:space="preserve"> samples using established procedures.”</w:t>
      </w:r>
    </w:p>
    <w:p w14:paraId="0ECD0174" w14:textId="3ABA20A6" w:rsidR="005554BB" w:rsidRDefault="00BA7D9D" w:rsidP="00D00E73">
      <w:pPr>
        <w:pStyle w:val="BodyText3"/>
      </w:pPr>
      <w:r w:rsidRPr="00461774">
        <w:t xml:space="preserve">Conclusions about the willfulness of a violation are agency </w:t>
      </w:r>
      <w:r w:rsidR="00D05940" w:rsidRPr="00461774">
        <w:t>decisions and</w:t>
      </w:r>
      <w:r w:rsidRPr="00461774">
        <w:t xml:space="preserve"> are normally not made until after the </w:t>
      </w:r>
      <w:r w:rsidR="00896C9C">
        <w:t xml:space="preserve">Office of </w:t>
      </w:r>
      <w:r w:rsidR="00D10B96">
        <w:t>Investigation</w:t>
      </w:r>
      <w:r w:rsidR="00896C9C">
        <w:t xml:space="preserve"> (</w:t>
      </w:r>
      <w:r w:rsidRPr="00461774">
        <w:t>OI</w:t>
      </w:r>
      <w:r w:rsidR="00896C9C">
        <w:t>)</w:t>
      </w:r>
      <w:r w:rsidRPr="00461774">
        <w:t xml:space="preserve"> has completed an investigation</w:t>
      </w:r>
      <w:r w:rsidR="00B06097">
        <w:t xml:space="preserve">. </w:t>
      </w:r>
      <w:r w:rsidRPr="00461774">
        <w:t>A premature or inaccurate discussion of the willfulness of an apparent violation in the inspection report could result in later conflicts based on additional input and review</w:t>
      </w:r>
      <w:r w:rsidR="00B06097">
        <w:t xml:space="preserve">. </w:t>
      </w:r>
      <w:r w:rsidRPr="00461774">
        <w:t xml:space="preserve">Inspection reports that include potentially willful violations are to be coordinated with OI and the </w:t>
      </w:r>
      <w:r w:rsidR="00896C9C" w:rsidRPr="00896C9C">
        <w:t xml:space="preserve">Office of Enforcement </w:t>
      </w:r>
      <w:r w:rsidR="00896C9C">
        <w:t>(</w:t>
      </w:r>
      <w:r w:rsidRPr="00461774">
        <w:t>OE</w:t>
      </w:r>
      <w:r w:rsidR="00896C9C">
        <w:t>)</w:t>
      </w:r>
      <w:r w:rsidRPr="00461774">
        <w:t>.</w:t>
      </w:r>
    </w:p>
    <w:p w14:paraId="0ECD0175" w14:textId="56D9200D" w:rsidR="00B42941" w:rsidRPr="00461774" w:rsidRDefault="008A6BE9" w:rsidP="00EC6FD7">
      <w:pPr>
        <w:pStyle w:val="Heading1"/>
      </w:pPr>
      <w:bookmarkStart w:id="56" w:name="_Toc416695080"/>
      <w:bookmarkStart w:id="57" w:name="_Toc62124096"/>
      <w:bookmarkStart w:id="58" w:name="_Toc62124853"/>
      <w:bookmarkStart w:id="59" w:name="_Toc62125554"/>
      <w:bookmarkStart w:id="60" w:name="_Toc62125918"/>
      <w:bookmarkStart w:id="61" w:name="_Toc200457747"/>
      <w:r w:rsidRPr="00461774">
        <w:lastRenderedPageBreak/>
        <w:t>0</w:t>
      </w:r>
      <w:r w:rsidRPr="00907A6C">
        <w:t>616-07</w:t>
      </w:r>
      <w:r w:rsidR="005554BB" w:rsidRPr="00907A6C">
        <w:tab/>
      </w:r>
      <w:r w:rsidR="00B42941" w:rsidRPr="00907A6C">
        <w:t xml:space="preserve">DOCUMENTING </w:t>
      </w:r>
      <w:r w:rsidR="00597503" w:rsidRPr="00907A6C">
        <w:t xml:space="preserve">VIOLATIONS </w:t>
      </w:r>
      <w:r w:rsidR="00B42941" w:rsidRPr="00907A6C">
        <w:t>USING THE FOUR-PART FORMAT</w:t>
      </w:r>
      <w:bookmarkEnd w:id="56"/>
      <w:bookmarkEnd w:id="57"/>
      <w:bookmarkEnd w:id="58"/>
      <w:bookmarkEnd w:id="59"/>
      <w:bookmarkEnd w:id="60"/>
      <w:bookmarkEnd w:id="61"/>
    </w:p>
    <w:p w14:paraId="0ECD0177" w14:textId="58FE8AA5" w:rsidR="00B42941" w:rsidRPr="00461774" w:rsidRDefault="00B42941" w:rsidP="002F558C">
      <w:pPr>
        <w:pStyle w:val="BodyText"/>
        <w:keepNext/>
      </w:pPr>
      <w:r w:rsidRPr="00461774">
        <w:t>The four-part format</w:t>
      </w:r>
      <w:r w:rsidR="0062724E" w:rsidRPr="00461774">
        <w:t xml:space="preserve"> should be used for documenting </w:t>
      </w:r>
      <w:r w:rsidR="00936B55" w:rsidRPr="00461774">
        <w:t xml:space="preserve">more-than-minor </w:t>
      </w:r>
      <w:r w:rsidR="0062724E" w:rsidRPr="00461774">
        <w:t xml:space="preserve">violations and </w:t>
      </w:r>
      <w:r w:rsidRPr="00461774">
        <w:t>is organized as follows:</w:t>
      </w:r>
    </w:p>
    <w:p w14:paraId="0ECD017D" w14:textId="4F6BEBC1" w:rsidR="00B42941" w:rsidRPr="00461774" w:rsidRDefault="00B42941" w:rsidP="001856D9">
      <w:pPr>
        <w:pStyle w:val="ListBullet2"/>
      </w:pPr>
      <w:r w:rsidRPr="00461774">
        <w:t>Introduction</w:t>
      </w:r>
    </w:p>
    <w:p w14:paraId="0ECD017E" w14:textId="7A401A89" w:rsidR="00B42941" w:rsidRPr="00461774" w:rsidRDefault="00B42941" w:rsidP="001856D9">
      <w:pPr>
        <w:pStyle w:val="ListBullet2"/>
      </w:pPr>
      <w:r w:rsidRPr="00461774">
        <w:t>Description</w:t>
      </w:r>
    </w:p>
    <w:p w14:paraId="45884EEC" w14:textId="77777777" w:rsidR="00276A3A" w:rsidRDefault="00B42941" w:rsidP="001856D9">
      <w:pPr>
        <w:pStyle w:val="ListBullet2"/>
      </w:pPr>
      <w:r w:rsidRPr="00461774">
        <w:t>Analysis</w:t>
      </w:r>
    </w:p>
    <w:p w14:paraId="655A2A60" w14:textId="3B7AC39E" w:rsidR="00EF199A" w:rsidRDefault="00EF199A" w:rsidP="001856D9">
      <w:pPr>
        <w:pStyle w:val="ListBullet2"/>
      </w:pPr>
      <w:r>
        <w:t>En</w:t>
      </w:r>
      <w:r w:rsidR="00E56F2A">
        <w:t>force</w:t>
      </w:r>
      <w:r w:rsidR="008776C3">
        <w:t>ment</w:t>
      </w:r>
    </w:p>
    <w:p w14:paraId="56CD4834" w14:textId="1AE33D31" w:rsidR="00CF473A" w:rsidRDefault="00711EA9" w:rsidP="001D7099">
      <w:pPr>
        <w:pStyle w:val="BodyText"/>
      </w:pPr>
      <w:r>
        <w:t>The following table sh</w:t>
      </w:r>
      <w:r w:rsidR="000C1467">
        <w:t>ould</w:t>
      </w:r>
      <w:r>
        <w:t xml:space="preserve"> be used to </w:t>
      </w:r>
      <w:r w:rsidR="005F1AD8">
        <w:t xml:space="preserve">document traditional enforcement violations, including severity level I through IV NOVs, </w:t>
      </w:r>
      <w:r w:rsidR="001D43B1">
        <w:t xml:space="preserve">severity level IV NCVs, and apparent violations. </w:t>
      </w:r>
      <w:r w:rsidR="00923F46">
        <w:t>Note</w:t>
      </w:r>
      <w:r w:rsidR="00B36F65">
        <w:t>:</w:t>
      </w:r>
      <w:r w:rsidR="00923F46">
        <w:t xml:space="preserve"> the table for licensee identified NCVs is covered in </w:t>
      </w:r>
      <w:r w:rsidR="007331B0">
        <w:t xml:space="preserve">Section </w:t>
      </w:r>
      <w:r w:rsidR="00C91323">
        <w:t>0616.1</w:t>
      </w:r>
      <w:r w:rsidR="00924296">
        <w:t>3</w:t>
      </w:r>
      <w:r w:rsidR="00F977A1">
        <w:t>, “Licensee-Identified Violations</w:t>
      </w:r>
      <w:r w:rsidR="00923F46">
        <w:t>.</w:t>
      </w:r>
      <w:r w:rsidR="00F977A1">
        <w:t>”</w:t>
      </w:r>
    </w:p>
    <w:p w14:paraId="5ABBE97D" w14:textId="1EFC08A9" w:rsidR="00C0659D" w:rsidRDefault="006C2742" w:rsidP="00885627">
      <w:pPr>
        <w:tabs>
          <w:tab w:val="left" w:pos="274"/>
          <w:tab w:val="left" w:pos="806"/>
          <w:tab w:val="left" w:pos="1440"/>
        </w:tabs>
        <w:spacing w:after="220"/>
        <w:jc w:val="center"/>
      </w:pPr>
      <w:r>
        <w:t>Table 1: Traditional Enforcement Violation</w:t>
      </w:r>
    </w:p>
    <w:tbl>
      <w:tblPr>
        <w:tblStyle w:val="TableGrid1"/>
        <w:tblW w:w="9360" w:type="dxa"/>
        <w:tblInd w:w="85"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4657"/>
        <w:gridCol w:w="4703"/>
      </w:tblGrid>
      <w:tr w:rsidR="00100DB6" w14:paraId="691BB346" w14:textId="77777777" w:rsidTr="00100DB6">
        <w:tc>
          <w:tcPr>
            <w:tcW w:w="9360" w:type="dxa"/>
            <w:gridSpan w:val="2"/>
            <w:tcBorders>
              <w:top w:val="single" w:sz="4" w:space="0" w:color="auto"/>
              <w:left w:val="single" w:sz="4" w:space="0" w:color="auto"/>
              <w:bottom w:val="single" w:sz="4" w:space="0" w:color="auto"/>
              <w:right w:val="single" w:sz="4" w:space="0" w:color="auto"/>
            </w:tcBorders>
            <w:hideMark/>
          </w:tcPr>
          <w:p w14:paraId="363D4F65" w14:textId="5FF6ACBE" w:rsidR="00100DB6" w:rsidRPr="00C023FB" w:rsidRDefault="00BA6C5A">
            <w:pPr>
              <w:rPr>
                <w:sz w:val="22"/>
                <w:szCs w:val="22"/>
              </w:rPr>
            </w:pPr>
            <w:r w:rsidRPr="00C023FB">
              <w:rPr>
                <w:sz w:val="22"/>
                <w:szCs w:val="22"/>
              </w:rPr>
              <w:t>[</w:t>
            </w:r>
            <w:r w:rsidR="00100DB6" w:rsidRPr="00C023FB">
              <w:rPr>
                <w:sz w:val="22"/>
                <w:szCs w:val="22"/>
              </w:rPr>
              <w:t>Violation Titl</w:t>
            </w:r>
            <w:r w:rsidRPr="00C023FB">
              <w:rPr>
                <w:sz w:val="22"/>
                <w:szCs w:val="22"/>
              </w:rPr>
              <w:t>e]</w:t>
            </w:r>
          </w:p>
        </w:tc>
      </w:tr>
      <w:tr w:rsidR="00100DB6" w14:paraId="36D99365" w14:textId="77777777" w:rsidTr="00100DB6">
        <w:tc>
          <w:tcPr>
            <w:tcW w:w="4657" w:type="dxa"/>
            <w:tcBorders>
              <w:top w:val="single" w:sz="4" w:space="0" w:color="auto"/>
              <w:left w:val="single" w:sz="4" w:space="0" w:color="auto"/>
              <w:bottom w:val="single" w:sz="4" w:space="0" w:color="auto"/>
              <w:right w:val="single" w:sz="4" w:space="0" w:color="auto"/>
            </w:tcBorders>
            <w:hideMark/>
          </w:tcPr>
          <w:p w14:paraId="66B97F9C" w14:textId="77777777" w:rsidR="00100DB6" w:rsidRPr="00C023FB" w:rsidRDefault="00100DB6">
            <w:pPr>
              <w:rPr>
                <w:sz w:val="22"/>
                <w:szCs w:val="22"/>
              </w:rPr>
            </w:pPr>
            <w:r w:rsidRPr="00C023FB">
              <w:rPr>
                <w:sz w:val="22"/>
                <w:szCs w:val="22"/>
              </w:rPr>
              <w:t>Severity</w:t>
            </w:r>
          </w:p>
        </w:tc>
        <w:tc>
          <w:tcPr>
            <w:tcW w:w="4703" w:type="dxa"/>
            <w:tcBorders>
              <w:top w:val="single" w:sz="4" w:space="0" w:color="auto"/>
              <w:left w:val="single" w:sz="4" w:space="0" w:color="auto"/>
              <w:bottom w:val="single" w:sz="4" w:space="0" w:color="auto"/>
              <w:right w:val="single" w:sz="4" w:space="0" w:color="auto"/>
            </w:tcBorders>
            <w:hideMark/>
          </w:tcPr>
          <w:p w14:paraId="7561752F" w14:textId="77777777" w:rsidR="00100DB6" w:rsidRPr="00C023FB" w:rsidRDefault="00100DB6">
            <w:pPr>
              <w:rPr>
                <w:sz w:val="22"/>
                <w:szCs w:val="22"/>
              </w:rPr>
            </w:pPr>
            <w:r w:rsidRPr="00C023FB">
              <w:rPr>
                <w:sz w:val="22"/>
                <w:szCs w:val="22"/>
              </w:rPr>
              <w:t>Report Section</w:t>
            </w:r>
          </w:p>
        </w:tc>
      </w:tr>
      <w:tr w:rsidR="00100DB6" w14:paraId="69B4A98E" w14:textId="77777777" w:rsidTr="00100DB6">
        <w:tc>
          <w:tcPr>
            <w:tcW w:w="4657" w:type="dxa"/>
            <w:tcBorders>
              <w:top w:val="single" w:sz="4" w:space="0" w:color="auto"/>
              <w:left w:val="single" w:sz="4" w:space="0" w:color="auto"/>
              <w:bottom w:val="single" w:sz="4" w:space="0" w:color="auto"/>
              <w:right w:val="single" w:sz="4" w:space="0" w:color="auto"/>
            </w:tcBorders>
            <w:hideMark/>
          </w:tcPr>
          <w:p w14:paraId="53F86554" w14:textId="154DD981" w:rsidR="00100DB6" w:rsidRPr="00C023FB" w:rsidRDefault="00100DB6">
            <w:pPr>
              <w:rPr>
                <w:sz w:val="22"/>
                <w:szCs w:val="22"/>
              </w:rPr>
            </w:pPr>
            <w:r w:rsidRPr="00C023FB">
              <w:rPr>
                <w:sz w:val="22"/>
                <w:szCs w:val="22"/>
              </w:rPr>
              <w:t xml:space="preserve">Severity Level </w:t>
            </w:r>
            <w:r w:rsidR="00F106DC" w:rsidRPr="00C023FB">
              <w:rPr>
                <w:sz w:val="22"/>
                <w:szCs w:val="22"/>
              </w:rPr>
              <w:t>[X]</w:t>
            </w:r>
          </w:p>
          <w:p w14:paraId="7B5426F9" w14:textId="669DF397" w:rsidR="00100DB6" w:rsidRPr="00C023FB" w:rsidRDefault="00044518">
            <w:pPr>
              <w:rPr>
                <w:sz w:val="22"/>
                <w:szCs w:val="22"/>
              </w:rPr>
            </w:pPr>
            <w:r w:rsidRPr="00C023FB">
              <w:rPr>
                <w:sz w:val="22"/>
                <w:szCs w:val="22"/>
              </w:rPr>
              <w:t>NCV/</w:t>
            </w:r>
            <w:r w:rsidR="00100DB6" w:rsidRPr="00C023FB">
              <w:rPr>
                <w:sz w:val="22"/>
                <w:szCs w:val="22"/>
              </w:rPr>
              <w:t xml:space="preserve">NOV </w:t>
            </w:r>
            <w:r w:rsidR="00771D97" w:rsidRPr="00C023FB">
              <w:rPr>
                <w:sz w:val="22"/>
                <w:szCs w:val="22"/>
              </w:rPr>
              <w:t>[Tracking Number]</w:t>
            </w:r>
          </w:p>
          <w:p w14:paraId="66680807" w14:textId="794E8BA8" w:rsidR="00100DB6" w:rsidRPr="00C023FB" w:rsidRDefault="00100DB6">
            <w:pPr>
              <w:rPr>
                <w:sz w:val="22"/>
                <w:szCs w:val="22"/>
              </w:rPr>
            </w:pPr>
            <w:r w:rsidRPr="00C023FB">
              <w:rPr>
                <w:sz w:val="22"/>
                <w:szCs w:val="22"/>
              </w:rPr>
              <w:t>Open</w:t>
            </w:r>
            <w:r w:rsidR="00AC1183" w:rsidRPr="00C023FB">
              <w:rPr>
                <w:sz w:val="22"/>
                <w:szCs w:val="22"/>
              </w:rPr>
              <w:t>/Closed</w:t>
            </w:r>
          </w:p>
          <w:p w14:paraId="4008F233" w14:textId="2F534501" w:rsidR="00100DB6" w:rsidRPr="00C023FB" w:rsidRDefault="00100DB6">
            <w:pPr>
              <w:rPr>
                <w:sz w:val="22"/>
                <w:szCs w:val="22"/>
              </w:rPr>
            </w:pPr>
            <w:r w:rsidRPr="00C023FB">
              <w:rPr>
                <w:sz w:val="22"/>
                <w:szCs w:val="22"/>
              </w:rPr>
              <w:t>EA-</w:t>
            </w:r>
            <w:r w:rsidR="00C81352" w:rsidRPr="00C023FB">
              <w:rPr>
                <w:sz w:val="22"/>
                <w:szCs w:val="22"/>
              </w:rPr>
              <w:t>YY</w:t>
            </w:r>
            <w:r w:rsidRPr="00C023FB">
              <w:rPr>
                <w:sz w:val="22"/>
                <w:szCs w:val="22"/>
              </w:rPr>
              <w:t>-</w:t>
            </w:r>
            <w:r w:rsidR="00C81352" w:rsidRPr="00C023FB">
              <w:rPr>
                <w:sz w:val="22"/>
                <w:szCs w:val="22"/>
              </w:rPr>
              <w:t>XXX</w:t>
            </w:r>
          </w:p>
        </w:tc>
        <w:tc>
          <w:tcPr>
            <w:tcW w:w="4703" w:type="dxa"/>
            <w:tcBorders>
              <w:top w:val="single" w:sz="4" w:space="0" w:color="auto"/>
              <w:left w:val="single" w:sz="4" w:space="0" w:color="auto"/>
              <w:bottom w:val="single" w:sz="4" w:space="0" w:color="auto"/>
              <w:right w:val="single" w:sz="4" w:space="0" w:color="auto"/>
            </w:tcBorders>
            <w:hideMark/>
          </w:tcPr>
          <w:p w14:paraId="32405975" w14:textId="5496DDDE" w:rsidR="00100DB6" w:rsidRPr="00C023FB" w:rsidRDefault="00553AFE">
            <w:pPr>
              <w:rPr>
                <w:sz w:val="22"/>
                <w:szCs w:val="22"/>
              </w:rPr>
            </w:pPr>
            <w:r w:rsidRPr="00C023FB">
              <w:rPr>
                <w:sz w:val="22"/>
                <w:szCs w:val="22"/>
              </w:rPr>
              <w:t>[IP Number]</w:t>
            </w:r>
          </w:p>
        </w:tc>
      </w:tr>
      <w:tr w:rsidR="00100DB6" w14:paraId="00205D17" w14:textId="77777777" w:rsidTr="00100DB6">
        <w:tc>
          <w:tcPr>
            <w:tcW w:w="9360" w:type="dxa"/>
            <w:gridSpan w:val="2"/>
            <w:tcBorders>
              <w:top w:val="single" w:sz="4" w:space="0" w:color="auto"/>
              <w:left w:val="single" w:sz="4" w:space="0" w:color="auto"/>
              <w:bottom w:val="single" w:sz="4" w:space="0" w:color="auto"/>
              <w:right w:val="single" w:sz="4" w:space="0" w:color="auto"/>
            </w:tcBorders>
            <w:hideMark/>
          </w:tcPr>
          <w:p w14:paraId="6E97C441" w14:textId="288AF688" w:rsidR="00100DB6" w:rsidRPr="00C023FB" w:rsidRDefault="0028466D">
            <w:pPr>
              <w:rPr>
                <w:sz w:val="22"/>
                <w:szCs w:val="22"/>
              </w:rPr>
            </w:pPr>
            <w:r w:rsidRPr="00C023FB">
              <w:rPr>
                <w:sz w:val="22"/>
                <w:szCs w:val="22"/>
              </w:rPr>
              <w:t>[</w:t>
            </w:r>
            <w:r w:rsidR="00100DB6" w:rsidRPr="00C023FB">
              <w:rPr>
                <w:sz w:val="22"/>
                <w:szCs w:val="22"/>
              </w:rPr>
              <w:t xml:space="preserve">07.01 </w:t>
            </w:r>
            <w:r w:rsidR="001D5038" w:rsidRPr="00C023FB">
              <w:rPr>
                <w:sz w:val="22"/>
                <w:szCs w:val="22"/>
              </w:rPr>
              <w:t>–</w:t>
            </w:r>
            <w:r w:rsidR="00100DB6" w:rsidRPr="00C023FB">
              <w:rPr>
                <w:sz w:val="22"/>
                <w:szCs w:val="22"/>
              </w:rPr>
              <w:t xml:space="preserve"> Introduction</w:t>
            </w:r>
            <w:r w:rsidRPr="00C023FB">
              <w:rPr>
                <w:sz w:val="22"/>
                <w:szCs w:val="22"/>
              </w:rPr>
              <w:t>]</w:t>
            </w:r>
          </w:p>
          <w:p w14:paraId="2AD34DDA" w14:textId="77777777" w:rsidR="00C023FB" w:rsidRPr="00C023FB" w:rsidRDefault="00C023FB">
            <w:pPr>
              <w:rPr>
                <w:sz w:val="22"/>
                <w:szCs w:val="22"/>
              </w:rPr>
            </w:pPr>
          </w:p>
          <w:p w14:paraId="52D99470" w14:textId="2A1479F7" w:rsidR="001D5038" w:rsidRPr="00C023FB" w:rsidRDefault="001D5038">
            <w:pPr>
              <w:rPr>
                <w:bCs/>
                <w:sz w:val="22"/>
                <w:szCs w:val="22"/>
              </w:rPr>
            </w:pPr>
          </w:p>
        </w:tc>
      </w:tr>
      <w:tr w:rsidR="00100DB6" w14:paraId="42BF9F1A" w14:textId="77777777" w:rsidTr="00100DB6">
        <w:tc>
          <w:tcPr>
            <w:tcW w:w="9360" w:type="dxa"/>
            <w:gridSpan w:val="2"/>
            <w:tcBorders>
              <w:top w:val="single" w:sz="4" w:space="0" w:color="auto"/>
              <w:left w:val="single" w:sz="4" w:space="0" w:color="auto"/>
              <w:bottom w:val="single" w:sz="4" w:space="0" w:color="auto"/>
              <w:right w:val="single" w:sz="4" w:space="0" w:color="auto"/>
            </w:tcBorders>
          </w:tcPr>
          <w:p w14:paraId="749FEB02" w14:textId="45E50AE5" w:rsidR="00100DB6" w:rsidRPr="00C023FB" w:rsidRDefault="00100DB6">
            <w:pPr>
              <w:rPr>
                <w:sz w:val="22"/>
                <w:szCs w:val="22"/>
              </w:rPr>
            </w:pPr>
            <w:r w:rsidRPr="00C023FB">
              <w:rPr>
                <w:sz w:val="22"/>
                <w:szCs w:val="22"/>
                <w:u w:val="single"/>
              </w:rPr>
              <w:t>Description</w:t>
            </w:r>
            <w:r w:rsidRPr="00C023FB">
              <w:rPr>
                <w:sz w:val="22"/>
                <w:szCs w:val="22"/>
              </w:rPr>
              <w:t xml:space="preserve">: </w:t>
            </w:r>
            <w:r w:rsidR="0028466D" w:rsidRPr="00C023FB">
              <w:rPr>
                <w:sz w:val="22"/>
                <w:szCs w:val="22"/>
              </w:rPr>
              <w:t>[</w:t>
            </w:r>
            <w:r w:rsidRPr="00C023FB">
              <w:rPr>
                <w:sz w:val="22"/>
                <w:szCs w:val="22"/>
              </w:rPr>
              <w:t xml:space="preserve">07.02 </w:t>
            </w:r>
            <w:r w:rsidR="00AC1183" w:rsidRPr="00C023FB">
              <w:rPr>
                <w:sz w:val="22"/>
                <w:szCs w:val="22"/>
              </w:rPr>
              <w:t>–</w:t>
            </w:r>
            <w:r w:rsidRPr="00C023FB">
              <w:rPr>
                <w:sz w:val="22"/>
                <w:szCs w:val="22"/>
              </w:rPr>
              <w:t xml:space="preserve"> Description</w:t>
            </w:r>
            <w:r w:rsidR="0028466D" w:rsidRPr="00C023FB">
              <w:rPr>
                <w:sz w:val="22"/>
                <w:szCs w:val="22"/>
              </w:rPr>
              <w:t>]</w:t>
            </w:r>
          </w:p>
          <w:p w14:paraId="360799A6" w14:textId="77777777" w:rsidR="00100DB6" w:rsidRPr="00C023FB" w:rsidRDefault="00100DB6">
            <w:pPr>
              <w:rPr>
                <w:sz w:val="22"/>
                <w:szCs w:val="22"/>
              </w:rPr>
            </w:pPr>
          </w:p>
          <w:p w14:paraId="5C9E4926" w14:textId="7EDFD0B3" w:rsidR="00100DB6" w:rsidRPr="00C023FB" w:rsidRDefault="00100DB6">
            <w:pPr>
              <w:rPr>
                <w:sz w:val="22"/>
                <w:szCs w:val="22"/>
              </w:rPr>
            </w:pPr>
            <w:r w:rsidRPr="00C023FB">
              <w:rPr>
                <w:sz w:val="22"/>
                <w:szCs w:val="22"/>
              </w:rPr>
              <w:t xml:space="preserve">Corrective Actions: </w:t>
            </w:r>
            <w:r w:rsidR="0028466D" w:rsidRPr="00C023FB">
              <w:rPr>
                <w:sz w:val="22"/>
                <w:szCs w:val="22"/>
              </w:rPr>
              <w:t>[</w:t>
            </w:r>
            <w:r w:rsidRPr="00C023FB">
              <w:rPr>
                <w:sz w:val="22"/>
                <w:szCs w:val="22"/>
              </w:rPr>
              <w:t>07.0</w:t>
            </w:r>
            <w:r w:rsidR="00743858" w:rsidRPr="00C023FB">
              <w:rPr>
                <w:sz w:val="22"/>
                <w:szCs w:val="22"/>
              </w:rPr>
              <w:t>2</w:t>
            </w:r>
            <w:r w:rsidR="00022F7D" w:rsidRPr="00C023FB">
              <w:rPr>
                <w:sz w:val="22"/>
                <w:szCs w:val="22"/>
              </w:rPr>
              <w:t>a</w:t>
            </w:r>
            <w:r w:rsidRPr="00C023FB">
              <w:rPr>
                <w:sz w:val="22"/>
                <w:szCs w:val="22"/>
              </w:rPr>
              <w:t xml:space="preserve"> </w:t>
            </w:r>
            <w:r w:rsidR="00AC1183" w:rsidRPr="00C023FB">
              <w:rPr>
                <w:sz w:val="22"/>
                <w:szCs w:val="22"/>
              </w:rPr>
              <w:t>–</w:t>
            </w:r>
            <w:r w:rsidRPr="00C023FB">
              <w:rPr>
                <w:sz w:val="22"/>
                <w:szCs w:val="22"/>
              </w:rPr>
              <w:t xml:space="preserve"> Corrective Actions</w:t>
            </w:r>
            <w:r w:rsidR="0028466D" w:rsidRPr="00C023FB">
              <w:rPr>
                <w:sz w:val="22"/>
                <w:szCs w:val="22"/>
              </w:rPr>
              <w:t>]</w:t>
            </w:r>
          </w:p>
          <w:p w14:paraId="3F691A76" w14:textId="77777777" w:rsidR="00100DB6" w:rsidRPr="00C023FB" w:rsidRDefault="00100DB6">
            <w:pPr>
              <w:rPr>
                <w:sz w:val="22"/>
                <w:szCs w:val="22"/>
              </w:rPr>
            </w:pPr>
          </w:p>
          <w:p w14:paraId="0FA21184" w14:textId="6B56573D" w:rsidR="00100DB6" w:rsidRPr="00C023FB" w:rsidRDefault="00100DB6">
            <w:pPr>
              <w:rPr>
                <w:sz w:val="22"/>
                <w:szCs w:val="22"/>
              </w:rPr>
            </w:pPr>
            <w:r w:rsidRPr="00C023FB">
              <w:rPr>
                <w:sz w:val="22"/>
                <w:szCs w:val="22"/>
              </w:rPr>
              <w:t xml:space="preserve">Corrective Action References: </w:t>
            </w:r>
            <w:r w:rsidR="0028466D" w:rsidRPr="00C023FB">
              <w:rPr>
                <w:sz w:val="22"/>
                <w:szCs w:val="22"/>
              </w:rPr>
              <w:t>[</w:t>
            </w:r>
            <w:r w:rsidRPr="00C023FB">
              <w:rPr>
                <w:sz w:val="22"/>
                <w:szCs w:val="22"/>
              </w:rPr>
              <w:t>07.0</w:t>
            </w:r>
            <w:r w:rsidR="00743858" w:rsidRPr="00C023FB">
              <w:rPr>
                <w:sz w:val="22"/>
                <w:szCs w:val="22"/>
              </w:rPr>
              <w:t>2b</w:t>
            </w:r>
            <w:r w:rsidRPr="00C023FB">
              <w:rPr>
                <w:sz w:val="22"/>
                <w:szCs w:val="22"/>
              </w:rPr>
              <w:t xml:space="preserve"> </w:t>
            </w:r>
            <w:r w:rsidR="00AC1183" w:rsidRPr="00C023FB">
              <w:rPr>
                <w:sz w:val="22"/>
                <w:szCs w:val="22"/>
              </w:rPr>
              <w:t>–</w:t>
            </w:r>
            <w:r w:rsidRPr="00C023FB">
              <w:rPr>
                <w:sz w:val="22"/>
                <w:szCs w:val="22"/>
              </w:rPr>
              <w:t xml:space="preserve"> Corrective Action Reference</w:t>
            </w:r>
            <w:r w:rsidR="0028466D" w:rsidRPr="00C023FB">
              <w:rPr>
                <w:sz w:val="22"/>
                <w:szCs w:val="22"/>
              </w:rPr>
              <w:t>]</w:t>
            </w:r>
          </w:p>
          <w:p w14:paraId="3E28EAAC" w14:textId="55509647" w:rsidR="00AC1183" w:rsidRPr="00C023FB" w:rsidRDefault="00AC1183">
            <w:pPr>
              <w:rPr>
                <w:sz w:val="22"/>
                <w:szCs w:val="22"/>
              </w:rPr>
            </w:pPr>
          </w:p>
        </w:tc>
      </w:tr>
      <w:tr w:rsidR="00100DB6" w14:paraId="6E3B7DBE" w14:textId="77777777" w:rsidTr="00100DB6">
        <w:tc>
          <w:tcPr>
            <w:tcW w:w="9360" w:type="dxa"/>
            <w:gridSpan w:val="2"/>
            <w:tcBorders>
              <w:top w:val="single" w:sz="4" w:space="0" w:color="auto"/>
              <w:left w:val="single" w:sz="4" w:space="0" w:color="auto"/>
              <w:bottom w:val="single" w:sz="4" w:space="0" w:color="auto"/>
              <w:right w:val="single" w:sz="4" w:space="0" w:color="auto"/>
            </w:tcBorders>
            <w:hideMark/>
          </w:tcPr>
          <w:p w14:paraId="62F88124" w14:textId="6A5DB4DF" w:rsidR="00100DB6" w:rsidRPr="00C023FB" w:rsidRDefault="00100DB6">
            <w:pPr>
              <w:rPr>
                <w:sz w:val="22"/>
                <w:szCs w:val="22"/>
              </w:rPr>
            </w:pPr>
            <w:r w:rsidRPr="00C023FB">
              <w:rPr>
                <w:sz w:val="22"/>
                <w:szCs w:val="22"/>
                <w:u w:val="single"/>
              </w:rPr>
              <w:t>Analysis:</w:t>
            </w:r>
            <w:r w:rsidRPr="00C023FB">
              <w:rPr>
                <w:sz w:val="22"/>
                <w:szCs w:val="22"/>
              </w:rPr>
              <w:t xml:space="preserve"> </w:t>
            </w:r>
            <w:r w:rsidR="0028466D" w:rsidRPr="00C023FB">
              <w:rPr>
                <w:sz w:val="22"/>
                <w:szCs w:val="22"/>
              </w:rPr>
              <w:t>[</w:t>
            </w:r>
            <w:r w:rsidRPr="00C023FB">
              <w:rPr>
                <w:sz w:val="22"/>
                <w:szCs w:val="22"/>
              </w:rPr>
              <w:t xml:space="preserve">07.03 </w:t>
            </w:r>
            <w:r w:rsidR="00AC1183" w:rsidRPr="00C023FB">
              <w:rPr>
                <w:sz w:val="22"/>
                <w:szCs w:val="22"/>
              </w:rPr>
              <w:t>–</w:t>
            </w:r>
            <w:r w:rsidR="009574B0" w:rsidRPr="00C023FB">
              <w:rPr>
                <w:sz w:val="22"/>
                <w:szCs w:val="22"/>
              </w:rPr>
              <w:t xml:space="preserve"> </w:t>
            </w:r>
            <w:r w:rsidRPr="00C023FB">
              <w:rPr>
                <w:sz w:val="22"/>
                <w:szCs w:val="22"/>
              </w:rPr>
              <w:t>Analysis</w:t>
            </w:r>
            <w:r w:rsidR="0028466D" w:rsidRPr="00C023FB">
              <w:rPr>
                <w:sz w:val="22"/>
                <w:szCs w:val="22"/>
              </w:rPr>
              <w:t>]</w:t>
            </w:r>
          </w:p>
          <w:p w14:paraId="49D4AD77" w14:textId="77777777" w:rsidR="00C023FB" w:rsidRPr="00C023FB" w:rsidRDefault="00C023FB">
            <w:pPr>
              <w:rPr>
                <w:sz w:val="22"/>
                <w:szCs w:val="22"/>
              </w:rPr>
            </w:pPr>
          </w:p>
          <w:p w14:paraId="4C478163" w14:textId="5786A1C2" w:rsidR="00AC1183" w:rsidRPr="00C023FB" w:rsidRDefault="00AC1183">
            <w:pPr>
              <w:rPr>
                <w:sz w:val="22"/>
                <w:szCs w:val="22"/>
              </w:rPr>
            </w:pPr>
          </w:p>
        </w:tc>
      </w:tr>
      <w:tr w:rsidR="00100DB6" w14:paraId="00B746C9" w14:textId="77777777" w:rsidTr="00100DB6">
        <w:tc>
          <w:tcPr>
            <w:tcW w:w="9360" w:type="dxa"/>
            <w:gridSpan w:val="2"/>
            <w:tcBorders>
              <w:top w:val="single" w:sz="4" w:space="0" w:color="auto"/>
              <w:left w:val="single" w:sz="4" w:space="0" w:color="auto"/>
              <w:bottom w:val="single" w:sz="4" w:space="0" w:color="auto"/>
              <w:right w:val="single" w:sz="4" w:space="0" w:color="auto"/>
            </w:tcBorders>
          </w:tcPr>
          <w:p w14:paraId="7B53C680" w14:textId="5B13BBEE" w:rsidR="00100DB6" w:rsidRPr="00C023FB" w:rsidRDefault="00100DB6">
            <w:pPr>
              <w:rPr>
                <w:sz w:val="22"/>
                <w:szCs w:val="22"/>
              </w:rPr>
            </w:pPr>
            <w:r w:rsidRPr="00C023FB">
              <w:rPr>
                <w:sz w:val="22"/>
                <w:szCs w:val="22"/>
                <w:u w:val="single"/>
              </w:rPr>
              <w:t>Enforcement</w:t>
            </w:r>
            <w:r w:rsidRPr="00C023FB">
              <w:rPr>
                <w:sz w:val="22"/>
                <w:szCs w:val="22"/>
              </w:rPr>
              <w:t>:</w:t>
            </w:r>
          </w:p>
          <w:p w14:paraId="57F30CAB" w14:textId="77777777" w:rsidR="00100DB6" w:rsidRPr="00C023FB" w:rsidRDefault="00100DB6">
            <w:pPr>
              <w:rPr>
                <w:sz w:val="22"/>
                <w:szCs w:val="22"/>
              </w:rPr>
            </w:pPr>
          </w:p>
          <w:p w14:paraId="2239D2D1" w14:textId="27F0B6A4" w:rsidR="00100DB6" w:rsidRPr="00C023FB" w:rsidRDefault="00100DB6">
            <w:pPr>
              <w:rPr>
                <w:sz w:val="22"/>
                <w:szCs w:val="22"/>
              </w:rPr>
            </w:pPr>
            <w:r w:rsidRPr="00C023FB">
              <w:rPr>
                <w:sz w:val="22"/>
                <w:szCs w:val="22"/>
              </w:rPr>
              <w:t xml:space="preserve">Severity: </w:t>
            </w:r>
            <w:r w:rsidR="0028466D" w:rsidRPr="00C023FB">
              <w:rPr>
                <w:sz w:val="22"/>
                <w:szCs w:val="22"/>
              </w:rPr>
              <w:t>[</w:t>
            </w:r>
            <w:r w:rsidRPr="00C023FB">
              <w:rPr>
                <w:sz w:val="22"/>
                <w:szCs w:val="22"/>
              </w:rPr>
              <w:t>07.0</w:t>
            </w:r>
            <w:r w:rsidR="00832B1E" w:rsidRPr="00C023FB">
              <w:rPr>
                <w:sz w:val="22"/>
                <w:szCs w:val="22"/>
              </w:rPr>
              <w:t>4a</w:t>
            </w:r>
            <w:r w:rsidRPr="00C023FB">
              <w:rPr>
                <w:sz w:val="22"/>
                <w:szCs w:val="22"/>
              </w:rPr>
              <w:t xml:space="preserve"> </w:t>
            </w:r>
            <w:r w:rsidR="00AC1183" w:rsidRPr="00C023FB">
              <w:rPr>
                <w:sz w:val="22"/>
                <w:szCs w:val="22"/>
              </w:rPr>
              <w:t>–</w:t>
            </w:r>
            <w:r w:rsidRPr="00C023FB">
              <w:rPr>
                <w:sz w:val="22"/>
                <w:szCs w:val="22"/>
              </w:rPr>
              <w:t xml:space="preserve"> Severity Level</w:t>
            </w:r>
            <w:r w:rsidR="0028466D" w:rsidRPr="00C023FB">
              <w:rPr>
                <w:sz w:val="22"/>
                <w:szCs w:val="22"/>
              </w:rPr>
              <w:t>]</w:t>
            </w:r>
          </w:p>
          <w:p w14:paraId="1F595579" w14:textId="77777777" w:rsidR="00100DB6" w:rsidRPr="00C023FB" w:rsidRDefault="00100DB6">
            <w:pPr>
              <w:rPr>
                <w:sz w:val="22"/>
                <w:szCs w:val="22"/>
              </w:rPr>
            </w:pPr>
          </w:p>
          <w:p w14:paraId="4130C99D" w14:textId="589B6D12" w:rsidR="00100DB6" w:rsidRPr="00C023FB" w:rsidRDefault="00100DB6">
            <w:pPr>
              <w:rPr>
                <w:sz w:val="22"/>
                <w:szCs w:val="22"/>
              </w:rPr>
            </w:pPr>
            <w:r w:rsidRPr="00C023FB">
              <w:rPr>
                <w:sz w:val="22"/>
                <w:szCs w:val="22"/>
              </w:rPr>
              <w:t xml:space="preserve">Violation: </w:t>
            </w:r>
            <w:r w:rsidR="0028466D" w:rsidRPr="00C023FB">
              <w:rPr>
                <w:sz w:val="22"/>
                <w:szCs w:val="22"/>
              </w:rPr>
              <w:t>[</w:t>
            </w:r>
            <w:r w:rsidRPr="00C023FB">
              <w:rPr>
                <w:sz w:val="22"/>
                <w:szCs w:val="22"/>
              </w:rPr>
              <w:t>07.04</w:t>
            </w:r>
            <w:r w:rsidR="00832B1E" w:rsidRPr="00C023FB">
              <w:rPr>
                <w:sz w:val="22"/>
                <w:szCs w:val="22"/>
              </w:rPr>
              <w:t>b</w:t>
            </w:r>
            <w:r w:rsidRPr="00C023FB">
              <w:rPr>
                <w:sz w:val="22"/>
                <w:szCs w:val="22"/>
              </w:rPr>
              <w:t xml:space="preserve"> </w:t>
            </w:r>
            <w:r w:rsidR="00AC1183" w:rsidRPr="00C023FB">
              <w:rPr>
                <w:sz w:val="22"/>
                <w:szCs w:val="22"/>
              </w:rPr>
              <w:t>–</w:t>
            </w:r>
            <w:r w:rsidRPr="00C023FB">
              <w:rPr>
                <w:sz w:val="22"/>
                <w:szCs w:val="22"/>
              </w:rPr>
              <w:t xml:space="preserve"> Violation</w:t>
            </w:r>
            <w:r w:rsidR="0028466D" w:rsidRPr="00C023FB">
              <w:rPr>
                <w:sz w:val="22"/>
                <w:szCs w:val="22"/>
              </w:rPr>
              <w:t>]</w:t>
            </w:r>
          </w:p>
          <w:p w14:paraId="07B370E4" w14:textId="77777777" w:rsidR="00100DB6" w:rsidRPr="00C023FB" w:rsidRDefault="00100DB6">
            <w:pPr>
              <w:rPr>
                <w:sz w:val="22"/>
                <w:szCs w:val="22"/>
              </w:rPr>
            </w:pPr>
          </w:p>
          <w:p w14:paraId="09FEA10A" w14:textId="5DB42DEB" w:rsidR="00100DB6" w:rsidRPr="00C023FB" w:rsidRDefault="00100DB6">
            <w:pPr>
              <w:rPr>
                <w:sz w:val="22"/>
                <w:szCs w:val="22"/>
              </w:rPr>
            </w:pPr>
            <w:r w:rsidRPr="00C023FB">
              <w:rPr>
                <w:sz w:val="22"/>
                <w:szCs w:val="22"/>
              </w:rPr>
              <w:t xml:space="preserve">Enforcement Action: </w:t>
            </w:r>
            <w:r w:rsidR="0028466D" w:rsidRPr="00C023FB">
              <w:rPr>
                <w:sz w:val="22"/>
                <w:szCs w:val="22"/>
              </w:rPr>
              <w:t>[</w:t>
            </w:r>
            <w:r w:rsidR="00450A2D" w:rsidRPr="00C023FB">
              <w:rPr>
                <w:sz w:val="22"/>
                <w:szCs w:val="22"/>
              </w:rPr>
              <w:t>07.04</w:t>
            </w:r>
            <w:r w:rsidR="00B14E33" w:rsidRPr="00C023FB">
              <w:rPr>
                <w:sz w:val="22"/>
                <w:szCs w:val="22"/>
              </w:rPr>
              <w:t>c</w:t>
            </w:r>
            <w:r w:rsidR="00F17202" w:rsidRPr="00C023FB">
              <w:rPr>
                <w:sz w:val="22"/>
                <w:szCs w:val="22"/>
              </w:rPr>
              <w:t xml:space="preserve"> </w:t>
            </w:r>
            <w:r w:rsidR="00AC1183" w:rsidRPr="00C023FB">
              <w:rPr>
                <w:sz w:val="22"/>
                <w:szCs w:val="22"/>
              </w:rPr>
              <w:t>–</w:t>
            </w:r>
            <w:r w:rsidR="00703676" w:rsidRPr="00C023FB">
              <w:rPr>
                <w:sz w:val="22"/>
                <w:szCs w:val="22"/>
              </w:rPr>
              <w:t xml:space="preserve"> Enforcement Action</w:t>
            </w:r>
            <w:r w:rsidR="0028466D" w:rsidRPr="00C023FB">
              <w:rPr>
                <w:sz w:val="22"/>
                <w:szCs w:val="22"/>
              </w:rPr>
              <w:t>]</w:t>
            </w:r>
          </w:p>
          <w:p w14:paraId="7BF293E3" w14:textId="2420721D" w:rsidR="005B6264" w:rsidRPr="00C023FB" w:rsidRDefault="005B6264">
            <w:pPr>
              <w:rPr>
                <w:sz w:val="22"/>
                <w:szCs w:val="22"/>
              </w:rPr>
            </w:pPr>
          </w:p>
          <w:p w14:paraId="22728F07" w14:textId="139447A8" w:rsidR="005B6264" w:rsidRPr="00C023FB" w:rsidRDefault="005B6264" w:rsidP="005B6264">
            <w:pPr>
              <w:pStyle w:val="Default"/>
              <w:rPr>
                <w:sz w:val="22"/>
                <w:szCs w:val="22"/>
              </w:rPr>
            </w:pPr>
            <w:r w:rsidRPr="00C023FB">
              <w:rPr>
                <w:sz w:val="22"/>
                <w:szCs w:val="22"/>
              </w:rPr>
              <w:t>[07.05 – Unresolved Item Closure]</w:t>
            </w:r>
          </w:p>
          <w:p w14:paraId="0874B7AE" w14:textId="77777777" w:rsidR="00100DB6" w:rsidRPr="00C023FB" w:rsidRDefault="00100DB6">
            <w:pPr>
              <w:rPr>
                <w:sz w:val="22"/>
                <w:szCs w:val="22"/>
              </w:rPr>
            </w:pPr>
          </w:p>
        </w:tc>
      </w:tr>
    </w:tbl>
    <w:p w14:paraId="192D6F34" w14:textId="77777777" w:rsidR="00A01E14" w:rsidRDefault="00A01E14" w:rsidP="00A01E14">
      <w:pPr>
        <w:pStyle w:val="BodyText"/>
        <w:rPr>
          <w:rStyle w:val="Heading2Char"/>
        </w:rPr>
      </w:pPr>
    </w:p>
    <w:p w14:paraId="21CD1567" w14:textId="3A8DB925" w:rsidR="00F678E0" w:rsidRDefault="008A6BE9" w:rsidP="00A01E14">
      <w:pPr>
        <w:pStyle w:val="Heading2"/>
      </w:pPr>
      <w:bookmarkStart w:id="62" w:name="_Toc200457748"/>
      <w:r w:rsidRPr="00836A66">
        <w:rPr>
          <w:rStyle w:val="Heading2Char"/>
        </w:rPr>
        <w:t>07</w:t>
      </w:r>
      <w:r w:rsidR="00597503" w:rsidRPr="00836A66">
        <w:rPr>
          <w:rStyle w:val="Heading2Char"/>
        </w:rPr>
        <w:t>.01</w:t>
      </w:r>
      <w:r w:rsidR="005554BB" w:rsidRPr="00836A66">
        <w:rPr>
          <w:rStyle w:val="Heading2Char"/>
        </w:rPr>
        <w:tab/>
      </w:r>
      <w:r w:rsidR="00597503" w:rsidRPr="00836A66">
        <w:rPr>
          <w:rStyle w:val="Heading2Char"/>
          <w:u w:val="single"/>
        </w:rPr>
        <w:t>Introduction</w:t>
      </w:r>
      <w:bookmarkEnd w:id="62"/>
    </w:p>
    <w:p w14:paraId="0ECD0184" w14:textId="0B2EE9D4" w:rsidR="00597503" w:rsidRPr="005554BB" w:rsidRDefault="00597503" w:rsidP="00F678E0">
      <w:pPr>
        <w:pStyle w:val="BodyText3"/>
      </w:pPr>
      <w:r w:rsidRPr="005554BB">
        <w:t>The introduction should be one or two sentences that provide a brief discussion of the violation</w:t>
      </w:r>
      <w:r w:rsidR="00B06097">
        <w:t xml:space="preserve">. </w:t>
      </w:r>
      <w:r w:rsidRPr="005554BB">
        <w:t>This section does not need to stand alone because the description that follows will provide the supporting details</w:t>
      </w:r>
      <w:r w:rsidR="00B06097">
        <w:t xml:space="preserve">. </w:t>
      </w:r>
      <w:r w:rsidRPr="005554BB">
        <w:t xml:space="preserve">The introduction </w:t>
      </w:r>
      <w:r w:rsidR="008A6BE9" w:rsidRPr="005554BB">
        <w:t xml:space="preserve">should </w:t>
      </w:r>
      <w:r w:rsidRPr="005554BB">
        <w:t>include:</w:t>
      </w:r>
    </w:p>
    <w:p w14:paraId="0ECD0186" w14:textId="2C94E683" w:rsidR="00597503" w:rsidRPr="00461774" w:rsidRDefault="00597503" w:rsidP="00477244">
      <w:pPr>
        <w:pStyle w:val="BodyText"/>
        <w:numPr>
          <w:ilvl w:val="0"/>
          <w:numId w:val="11"/>
        </w:numPr>
      </w:pPr>
      <w:r w:rsidRPr="00461774">
        <w:lastRenderedPageBreak/>
        <w:t xml:space="preserve">The SL </w:t>
      </w:r>
      <w:r w:rsidR="00936B55" w:rsidRPr="00461774">
        <w:t>(or identification as an AV)</w:t>
      </w:r>
    </w:p>
    <w:p w14:paraId="0ECD0188" w14:textId="2DE696FC" w:rsidR="00597503" w:rsidRPr="00461774" w:rsidRDefault="00597503" w:rsidP="00477244">
      <w:pPr>
        <w:pStyle w:val="BodyText"/>
        <w:numPr>
          <w:ilvl w:val="0"/>
          <w:numId w:val="11"/>
        </w:numPr>
      </w:pPr>
      <w:r w:rsidRPr="00461774">
        <w:t>The identification credit (self-revealing, NRC-identified, or licensee-identified)</w:t>
      </w:r>
      <w:r w:rsidR="00B06097">
        <w:t xml:space="preserve">. </w:t>
      </w:r>
      <w:r w:rsidR="003433E3">
        <w:t>Note that this is not appropriate for AVs.</w:t>
      </w:r>
    </w:p>
    <w:p w14:paraId="0ECD018A" w14:textId="6A04945C" w:rsidR="00597503" w:rsidRDefault="00597503" w:rsidP="00477244">
      <w:pPr>
        <w:pStyle w:val="BodyText"/>
        <w:numPr>
          <w:ilvl w:val="0"/>
          <w:numId w:val="11"/>
        </w:numPr>
      </w:pPr>
      <w:r w:rsidRPr="00461774">
        <w:t xml:space="preserve">The </w:t>
      </w:r>
      <w:r w:rsidR="00AD7FCE">
        <w:t>violation</w:t>
      </w:r>
      <w:r w:rsidRPr="00461774">
        <w:t xml:space="preserve"> and whether it is </w:t>
      </w:r>
      <w:r w:rsidR="009E4D55">
        <w:t>an</w:t>
      </w:r>
      <w:r w:rsidRPr="00461774">
        <w:t xml:space="preserve"> </w:t>
      </w:r>
      <w:r w:rsidR="009E4D55">
        <w:t xml:space="preserve">NCV, </w:t>
      </w:r>
      <w:r w:rsidRPr="00461774">
        <w:t>NOV</w:t>
      </w:r>
      <w:r w:rsidR="00477FFC" w:rsidRPr="00461774">
        <w:t>,</w:t>
      </w:r>
      <w:r w:rsidRPr="00461774">
        <w:t xml:space="preserve"> or </w:t>
      </w:r>
      <w:r w:rsidR="0091279F">
        <w:t>AV.</w:t>
      </w:r>
    </w:p>
    <w:p w14:paraId="6DABE59B" w14:textId="3FDCB48B" w:rsidR="00D32E5A" w:rsidRPr="00461774" w:rsidRDefault="00D32E5A" w:rsidP="00E71D01">
      <w:pPr>
        <w:pStyle w:val="BodyText3"/>
      </w:pPr>
      <w:r w:rsidRPr="00D32E5A">
        <w:t>Typically, an NCV is a non-willful violation</w:t>
      </w:r>
      <w:r w:rsidR="00B06097">
        <w:t xml:space="preserve">. </w:t>
      </w:r>
      <w:r w:rsidRPr="00D32E5A">
        <w:t>The “NRC Enforcement Policy” provides criteria that may allow a noncompliance to be characterized as an NCV despite evidence of willfulness</w:t>
      </w:r>
      <w:r w:rsidR="00B06097">
        <w:t xml:space="preserve">. </w:t>
      </w:r>
      <w:r w:rsidRPr="00D32E5A">
        <w:t xml:space="preserve">The criteria, as outlined in “NRC Enforcement Policy” </w:t>
      </w:r>
      <w:r w:rsidR="007331B0">
        <w:t xml:space="preserve">Section </w:t>
      </w:r>
      <w:r w:rsidRPr="00D32E5A">
        <w:t>2.3.2, must be met to consider this designation</w:t>
      </w:r>
      <w:r w:rsidR="00B06097">
        <w:t xml:space="preserve">. </w:t>
      </w:r>
      <w:r w:rsidRPr="00D32E5A">
        <w:t>The inspection report should include additional discussion to address these criteria before providing the standard conclusive language</w:t>
      </w:r>
      <w:r w:rsidR="00B06097">
        <w:t xml:space="preserve">. </w:t>
      </w:r>
      <w:r w:rsidRPr="00D32E5A">
        <w:t>For example: “Although this violation is willful, it was brought to the NRC’s attention by the licensee, it involved isolated acts of a low-level individual without management involvement, the violation was not caused by a lack of management oversight, and it was addressed by appropriate remedial action</w:t>
      </w:r>
      <w:r w:rsidR="00B06097">
        <w:t xml:space="preserve">. </w:t>
      </w:r>
      <w:r w:rsidRPr="00D32E5A">
        <w:t xml:space="preserve">Therefore, this non-repetitive, licensee-identified and corrected violation is being treated as a Non-Cited Violation, consistent with </w:t>
      </w:r>
      <w:r w:rsidR="007331B0">
        <w:t xml:space="preserve">Section </w:t>
      </w:r>
      <w:r w:rsidRPr="00D32E5A">
        <w:t>2.3.2 of the ‘NRC Enforcement Policy.”</w:t>
      </w:r>
    </w:p>
    <w:p w14:paraId="58187ECB" w14:textId="77777777" w:rsidR="00F678E0" w:rsidRDefault="0062724E" w:rsidP="00A01E14">
      <w:pPr>
        <w:pStyle w:val="Heading2"/>
        <w:rPr>
          <w:rStyle w:val="Heading2Char"/>
          <w:u w:val="single"/>
        </w:rPr>
      </w:pPr>
      <w:bookmarkStart w:id="63" w:name="_Toc200457749"/>
      <w:r w:rsidRPr="00836A66">
        <w:rPr>
          <w:rStyle w:val="Heading2Char"/>
        </w:rPr>
        <w:t>0</w:t>
      </w:r>
      <w:r w:rsidR="008A6BE9" w:rsidRPr="00836A66">
        <w:rPr>
          <w:rStyle w:val="Heading2Char"/>
        </w:rPr>
        <w:t>7</w:t>
      </w:r>
      <w:r w:rsidRPr="00836A66">
        <w:rPr>
          <w:rStyle w:val="Heading2Char"/>
        </w:rPr>
        <w:t>.02</w:t>
      </w:r>
      <w:r w:rsidR="005554BB" w:rsidRPr="00836A66">
        <w:rPr>
          <w:rStyle w:val="Heading2Char"/>
        </w:rPr>
        <w:tab/>
      </w:r>
      <w:r w:rsidRPr="00836A66">
        <w:rPr>
          <w:rStyle w:val="Heading2Char"/>
          <w:u w:val="single"/>
        </w:rPr>
        <w:t>Description</w:t>
      </w:r>
      <w:bookmarkEnd w:id="63"/>
    </w:p>
    <w:p w14:paraId="0ECD018C" w14:textId="6AD398BA" w:rsidR="0062724E" w:rsidRDefault="0062724E" w:rsidP="00F678E0">
      <w:pPr>
        <w:pStyle w:val="BodyText3"/>
      </w:pPr>
      <w:r w:rsidRPr="00461774">
        <w:t>The description must describe the circumstances associated with the violation and include the supporting factual information that will be used to support the justifications used in the analysis and enforcement section determinations</w:t>
      </w:r>
      <w:r w:rsidR="00B06097">
        <w:t xml:space="preserve">. </w:t>
      </w:r>
      <w:r w:rsidRPr="00461774">
        <w:t>Additionally, if the violation was determined to be NRC-identified because the inspector identified a previously unknown weakness in the licensee’s classification, evaluation, or corrective actions, the description should provide evidence that the licensee had identified the issue and had failed to properly classify, evaluate, and/or correct the problem</w:t>
      </w:r>
      <w:r w:rsidR="00B06097">
        <w:t xml:space="preserve">. </w:t>
      </w:r>
      <w:r w:rsidRPr="00461774">
        <w:t>The description must include sufficient detail commensurate with the significance for the reader to understand the issue, evaluation of significance, and enforcement conclusions</w:t>
      </w:r>
      <w:r w:rsidR="00B06097">
        <w:t xml:space="preserve">. </w:t>
      </w:r>
      <w:r w:rsidRPr="00461774">
        <w:t>Where applicable, the write-up should include a description of any positive licensee performance that mitigated a potential problem and influenced the significance</w:t>
      </w:r>
      <w:r w:rsidR="00B06097">
        <w:t xml:space="preserve">. </w:t>
      </w:r>
      <w:r w:rsidRPr="00461774">
        <w:t>Most violations are based on relatively simple circumstances</w:t>
      </w:r>
      <w:r w:rsidR="00CE019E">
        <w:t>,</w:t>
      </w:r>
      <w:r w:rsidR="007E1EDC" w:rsidRPr="00461774">
        <w:t xml:space="preserve"> </w:t>
      </w:r>
      <w:r w:rsidRPr="00461774">
        <w:t>can be described in less than one page and should rarely exceed two pages</w:t>
      </w:r>
      <w:r w:rsidR="00B06097">
        <w:t xml:space="preserve">. </w:t>
      </w:r>
      <w:r w:rsidRPr="00461774">
        <w:t>Violations based on more-complex circumstances may merit more discussion.</w:t>
      </w:r>
    </w:p>
    <w:p w14:paraId="04899081" w14:textId="01C4B98C" w:rsidR="00172632" w:rsidRDefault="00B81574" w:rsidP="00477244">
      <w:pPr>
        <w:pStyle w:val="BodyText"/>
        <w:numPr>
          <w:ilvl w:val="0"/>
          <w:numId w:val="12"/>
        </w:numPr>
      </w:pPr>
      <w:r>
        <w:t>Short</w:t>
      </w:r>
      <w:r w:rsidR="0077704A">
        <w:t xml:space="preserve"> and (if applicable) long term </w:t>
      </w:r>
      <w:r w:rsidR="00172632" w:rsidRPr="00461774">
        <w:t>corrective actions taken to restore compliance or ensure adequate safety</w:t>
      </w:r>
      <w:r w:rsidR="00B06097">
        <w:t xml:space="preserve">. </w:t>
      </w:r>
      <w:r w:rsidR="00172632" w:rsidRPr="00461774">
        <w:t xml:space="preserve">If the planned corrective action is still being evaluated, a sentence stating why continued </w:t>
      </w:r>
      <w:r w:rsidR="00172632">
        <w:t xml:space="preserve">noncompliance </w:t>
      </w:r>
      <w:r w:rsidR="00172632" w:rsidRPr="00461774">
        <w:t>does not present an immediate safety or security concern</w:t>
      </w:r>
      <w:r w:rsidR="00B06097">
        <w:t>.</w:t>
      </w:r>
    </w:p>
    <w:p w14:paraId="738014E7" w14:textId="1870D3C3" w:rsidR="00172632" w:rsidRPr="00461774" w:rsidRDefault="00022F7D" w:rsidP="00477244">
      <w:pPr>
        <w:pStyle w:val="BodyText"/>
        <w:numPr>
          <w:ilvl w:val="0"/>
          <w:numId w:val="12"/>
        </w:numPr>
      </w:pPr>
      <w:r w:rsidRPr="00461774">
        <w:t>A reference to any licensee’s corrective action document number</w:t>
      </w:r>
      <w:r w:rsidR="00C60778">
        <w:t>(s)</w:t>
      </w:r>
      <w:r w:rsidRPr="00461774">
        <w:t>.</w:t>
      </w:r>
    </w:p>
    <w:p w14:paraId="0102B295" w14:textId="77777777" w:rsidR="00F678E0" w:rsidRDefault="0062724E" w:rsidP="00A01E14">
      <w:pPr>
        <w:pStyle w:val="Heading2"/>
        <w:rPr>
          <w:rStyle w:val="Heading2Char"/>
        </w:rPr>
      </w:pPr>
      <w:bookmarkStart w:id="64" w:name="_Toc200457750"/>
      <w:r w:rsidRPr="00836A66">
        <w:rPr>
          <w:rStyle w:val="Heading2Char"/>
        </w:rPr>
        <w:t>0</w:t>
      </w:r>
      <w:r w:rsidR="008A6BE9" w:rsidRPr="00836A66">
        <w:rPr>
          <w:rStyle w:val="Heading2Char"/>
        </w:rPr>
        <w:t>7</w:t>
      </w:r>
      <w:r w:rsidR="005554BB" w:rsidRPr="00836A66">
        <w:rPr>
          <w:rStyle w:val="Heading2Char"/>
        </w:rPr>
        <w:t>.03</w:t>
      </w:r>
      <w:r w:rsidR="005554BB" w:rsidRPr="00836A66">
        <w:rPr>
          <w:rStyle w:val="Heading2Char"/>
        </w:rPr>
        <w:tab/>
      </w:r>
      <w:r w:rsidRPr="00836A66">
        <w:rPr>
          <w:rStyle w:val="Heading2Char"/>
        </w:rPr>
        <w:t>Analysis</w:t>
      </w:r>
      <w:bookmarkEnd w:id="64"/>
    </w:p>
    <w:p w14:paraId="6EB47074" w14:textId="20065BCF" w:rsidR="00794072" w:rsidRDefault="0062724E" w:rsidP="00F678E0">
      <w:pPr>
        <w:pStyle w:val="BodyText3"/>
      </w:pPr>
      <w:r w:rsidRPr="00461774">
        <w:t>The level of detail must allow a knowledgeable reader to reconstruct the decision logic used to arrive at the final conclusion</w:t>
      </w:r>
      <w:r w:rsidR="00B06097">
        <w:t xml:space="preserve">. </w:t>
      </w:r>
      <w:r w:rsidRPr="00461774">
        <w:t>The analysis must include the following</w:t>
      </w:r>
      <w:r w:rsidR="00847A9E">
        <w:t xml:space="preserve"> as applicable</w:t>
      </w:r>
      <w:r w:rsidRPr="00461774">
        <w:t>:</w:t>
      </w:r>
    </w:p>
    <w:p w14:paraId="22618B90" w14:textId="77777777" w:rsidR="007F4E98" w:rsidRDefault="00DC7D35" w:rsidP="007F4E98">
      <w:pPr>
        <w:pStyle w:val="BodyText3"/>
      </w:pPr>
      <w:r>
        <w:t>A</w:t>
      </w:r>
      <w:r w:rsidR="00644AF8">
        <w:t>pplicable M</w:t>
      </w:r>
      <w:r w:rsidR="00B03BBD">
        <w:t>o</w:t>
      </w:r>
      <w:r w:rsidR="005540DD">
        <w:t>re-than-Minor screening question</w:t>
      </w:r>
      <w:r w:rsidR="00B11F64">
        <w:t xml:space="preserve">s </w:t>
      </w:r>
      <w:r w:rsidR="004B1779">
        <w:t xml:space="preserve">found in IMC 0616 Appendix B </w:t>
      </w:r>
      <w:r w:rsidR="00B11F64">
        <w:t xml:space="preserve">and </w:t>
      </w:r>
      <w:r w:rsidR="004B1779">
        <w:t xml:space="preserve">the reason why that question was answered </w:t>
      </w:r>
      <w:r w:rsidR="00ED1149">
        <w:t>“yes” for the violation</w:t>
      </w:r>
      <w:r w:rsidR="000551A6">
        <w:t>.</w:t>
      </w:r>
    </w:p>
    <w:p w14:paraId="2D2A0FA6" w14:textId="77777777" w:rsidR="007F4E98" w:rsidRDefault="00DC7D35" w:rsidP="007F4E98">
      <w:pPr>
        <w:pStyle w:val="BodyText3"/>
      </w:pPr>
      <w:r>
        <w:lastRenderedPageBreak/>
        <w:t>A</w:t>
      </w:r>
      <w:r w:rsidR="00ED1149">
        <w:t>pplicable Minor/More-than-Minor example (</w:t>
      </w:r>
      <w:r w:rsidR="00651418">
        <w:t>e.g.</w:t>
      </w:r>
      <w:r w:rsidR="0028062D">
        <w:t>.,</w:t>
      </w:r>
      <w:r w:rsidR="00651418">
        <w:t xml:space="preserve"> Operations/Chemical Safety </w:t>
      </w:r>
      <w:r w:rsidR="005B5ABC">
        <w:t>example 1a)</w:t>
      </w:r>
      <w:r w:rsidR="000551A6">
        <w:t>.</w:t>
      </w:r>
    </w:p>
    <w:p w14:paraId="77ABCA79" w14:textId="09955B78" w:rsidR="00B80B07" w:rsidRDefault="005F140C" w:rsidP="007F4E98">
      <w:pPr>
        <w:pStyle w:val="BodyText3"/>
      </w:pPr>
      <w:r>
        <w:t>E</w:t>
      </w:r>
      <w:r w:rsidR="4E695998">
        <w:t xml:space="preserve">xamples in “NRC Enforcement Policy” </w:t>
      </w:r>
      <w:r w:rsidR="007331B0">
        <w:t xml:space="preserve">Section </w:t>
      </w:r>
      <w:r w:rsidR="4E695998">
        <w:t>6.0, “Violation Examples,” aligning with SL-I through SL-IV violations</w:t>
      </w:r>
      <w:r w:rsidR="0057661E">
        <w:t xml:space="preserve">, if </w:t>
      </w:r>
      <w:r w:rsidR="006D272C">
        <w:t>applicable</w:t>
      </w:r>
      <w:r w:rsidR="00450438">
        <w:t>.</w:t>
      </w:r>
    </w:p>
    <w:p w14:paraId="161F610B" w14:textId="51934261" w:rsidR="001B59EE" w:rsidRDefault="00D51569" w:rsidP="007F4E98">
      <w:pPr>
        <w:pStyle w:val="BodyText3"/>
        <w:rPr>
          <w:ins w:id="65" w:author="Author"/>
        </w:rPr>
      </w:pPr>
      <w:ins w:id="66" w:author="Author">
        <w:r>
          <w:t>If</w:t>
        </w:r>
        <w:r w:rsidR="001C61B4">
          <w:t xml:space="preserve"> a</w:t>
        </w:r>
        <w:r w:rsidR="006C399E">
          <w:t xml:space="preserve"> </w:t>
        </w:r>
        <w:r w:rsidR="001C61B4">
          <w:t xml:space="preserve">risk assessment </w:t>
        </w:r>
        <w:r>
          <w:t xml:space="preserve">was </w:t>
        </w:r>
        <w:r w:rsidR="001C61B4">
          <w:t>performed using</w:t>
        </w:r>
        <w:r w:rsidR="006C399E">
          <w:t xml:space="preserve"> IMC 2606</w:t>
        </w:r>
        <w:r>
          <w:t>,</w:t>
        </w:r>
        <w:r w:rsidR="006C399E">
          <w:t xml:space="preserve"> to credit non-</w:t>
        </w:r>
        <w:r w:rsidR="00D141C7" w:rsidRPr="00D141C7">
          <w:t xml:space="preserve">Items Relied On For Safety </w:t>
        </w:r>
        <w:r w:rsidR="00D141C7">
          <w:t>(</w:t>
        </w:r>
        <w:r w:rsidR="006C399E">
          <w:t>IROFS</w:t>
        </w:r>
      </w:ins>
      <w:r w:rsidR="00D141C7">
        <w:t>)</w:t>
      </w:r>
      <w:ins w:id="67" w:author="Author">
        <w:r w:rsidR="006C399E">
          <w:t xml:space="preserve"> control</w:t>
        </w:r>
        <w:r w:rsidR="00F916D3">
          <w:t>(s)</w:t>
        </w:r>
        <w:r w:rsidR="006C399E">
          <w:t xml:space="preserve"> when assessing the significance of the violation</w:t>
        </w:r>
        <w:r>
          <w:t>,</w:t>
        </w:r>
        <w:r w:rsidR="006C399E">
          <w:t xml:space="preserve"> </w:t>
        </w:r>
        <w:r>
          <w:t xml:space="preserve">it </w:t>
        </w:r>
        <w:r w:rsidR="006C399E">
          <w:t xml:space="preserve">must be </w:t>
        </w:r>
        <w:r w:rsidR="001B59EE">
          <w:t>documented</w:t>
        </w:r>
        <w:r w:rsidR="00F916D3">
          <w:t xml:space="preserve"> here</w:t>
        </w:r>
        <w:r w:rsidR="001B59EE">
          <w:t>.</w:t>
        </w:r>
      </w:ins>
    </w:p>
    <w:p w14:paraId="5FEC549F" w14:textId="33A32DC3" w:rsidR="006C738E" w:rsidRDefault="0062724E" w:rsidP="007F4E98">
      <w:pPr>
        <w:pStyle w:val="BodyText3"/>
      </w:pPr>
      <w:r w:rsidRPr="00461774">
        <w:t xml:space="preserve">Actual and potential safety or </w:t>
      </w:r>
      <w:r w:rsidR="001C12F9">
        <w:t>security</w:t>
      </w:r>
      <w:r w:rsidRPr="00461774">
        <w:t xml:space="preserve"> significance, including </w:t>
      </w:r>
      <w:r w:rsidR="001C12F9">
        <w:t xml:space="preserve">a </w:t>
      </w:r>
      <w:r w:rsidRPr="00461774">
        <w:t>discussion of the safety margin and duration of the violation</w:t>
      </w:r>
      <w:r w:rsidR="00BB0C96">
        <w:t>, as well as the regulatory consequences</w:t>
      </w:r>
      <w:r w:rsidRPr="00461774">
        <w:t>.</w:t>
      </w:r>
    </w:p>
    <w:p w14:paraId="042C4142" w14:textId="77777777" w:rsidR="00F678E0" w:rsidRDefault="0062724E" w:rsidP="00A01E14">
      <w:pPr>
        <w:pStyle w:val="Heading2"/>
        <w:rPr>
          <w:rStyle w:val="Heading2Char"/>
        </w:rPr>
      </w:pPr>
      <w:bookmarkStart w:id="68" w:name="_Toc200457751"/>
      <w:r w:rsidRPr="00836A66">
        <w:rPr>
          <w:rStyle w:val="Heading2Char"/>
        </w:rPr>
        <w:t>0</w:t>
      </w:r>
      <w:r w:rsidR="008A6BE9" w:rsidRPr="00836A66">
        <w:rPr>
          <w:rStyle w:val="Heading2Char"/>
        </w:rPr>
        <w:t>7</w:t>
      </w:r>
      <w:r w:rsidR="00070449" w:rsidRPr="00836A66">
        <w:rPr>
          <w:rStyle w:val="Heading2Char"/>
        </w:rPr>
        <w:t>.04</w:t>
      </w:r>
      <w:r w:rsidR="00070449" w:rsidRPr="00836A66">
        <w:rPr>
          <w:rStyle w:val="Heading2Char"/>
        </w:rPr>
        <w:tab/>
      </w:r>
      <w:r w:rsidRPr="00836A66">
        <w:rPr>
          <w:rStyle w:val="Heading2Char"/>
        </w:rPr>
        <w:t>Enforcement</w:t>
      </w:r>
      <w:bookmarkEnd w:id="68"/>
    </w:p>
    <w:p w14:paraId="4E773FC4" w14:textId="4B98AA92" w:rsidR="00893585" w:rsidRDefault="00AD7FCE" w:rsidP="00F678E0">
      <w:pPr>
        <w:pStyle w:val="BodyText3"/>
      </w:pPr>
      <w:r>
        <w:t>Violations</w:t>
      </w:r>
      <w:r w:rsidR="0062724E" w:rsidRPr="00461774">
        <w:t xml:space="preserve"> are documented in accordance with the </w:t>
      </w:r>
      <w:r w:rsidR="009E4C4A" w:rsidRPr="00461774">
        <w:t xml:space="preserve">“NRC </w:t>
      </w:r>
      <w:r w:rsidR="0062724E" w:rsidRPr="00461774">
        <w:t>Enforcement Policy.</w:t>
      </w:r>
      <w:r w:rsidR="009E4C4A" w:rsidRPr="00461774">
        <w:t>”</w:t>
      </w:r>
      <w:r w:rsidR="0062724E" w:rsidRPr="00461774">
        <w:t xml:space="preserve"> The enforcement section must include the following for violations which do not receive enforcement discretion (except as noted below):</w:t>
      </w:r>
    </w:p>
    <w:p w14:paraId="523F4FEF" w14:textId="601CF425" w:rsidR="00001D69" w:rsidRDefault="00DC655A" w:rsidP="00477244">
      <w:pPr>
        <w:pStyle w:val="BodyText"/>
        <w:numPr>
          <w:ilvl w:val="0"/>
          <w:numId w:val="13"/>
        </w:numPr>
      </w:pPr>
      <w:r w:rsidRPr="00461774">
        <w:t xml:space="preserve">Logic used to determine the SL of the violation including a specific reference to </w:t>
      </w:r>
      <w:r>
        <w:t xml:space="preserve">the “NRC </w:t>
      </w:r>
      <w:r w:rsidRPr="00461774">
        <w:t>Enforcement Policy” examples as applicable</w:t>
      </w:r>
      <w:r w:rsidR="00B06097">
        <w:t xml:space="preserve">. </w:t>
      </w:r>
      <w:r w:rsidR="0058534C" w:rsidRPr="00461774">
        <w:t xml:space="preserve">If an NOV is being used to disposition a violation normally dispositioned as an NCV, additionally describe the circumstances in accordance with </w:t>
      </w:r>
      <w:r w:rsidR="007331B0">
        <w:t xml:space="preserve">Section </w:t>
      </w:r>
      <w:r w:rsidR="0058534C" w:rsidRPr="00461774">
        <w:t xml:space="preserve">2.3.2 of the “NRC Enforcement Policy.” </w:t>
      </w:r>
      <w:r>
        <w:t>Because the SL of an AV has not yet been determined, the logic should describe why the violation is being considered for escalated enforcement</w:t>
      </w:r>
      <w:r w:rsidR="00832B1E">
        <w:t>.</w:t>
      </w:r>
    </w:p>
    <w:p w14:paraId="50E9C6FA" w14:textId="77777777" w:rsidR="00860066" w:rsidRDefault="00001D69" w:rsidP="00477244">
      <w:pPr>
        <w:pStyle w:val="BodyText"/>
        <w:numPr>
          <w:ilvl w:val="0"/>
          <w:numId w:val="13"/>
        </w:numPr>
      </w:pPr>
      <w:r w:rsidRPr="00001D69">
        <w:t>What requirement was violated and how it was violated (this requires a “contrary to” statement consistent with guidance in the “NRC Enforcement Manual,” using language that is parallel to that of the requirement).</w:t>
      </w:r>
    </w:p>
    <w:p w14:paraId="0C5DD000" w14:textId="77777777" w:rsidR="00D84296" w:rsidRDefault="001332A5" w:rsidP="00477244">
      <w:pPr>
        <w:pStyle w:val="BodyText"/>
        <w:numPr>
          <w:ilvl w:val="0"/>
          <w:numId w:val="13"/>
        </w:numPr>
      </w:pPr>
      <w:r w:rsidRPr="001332A5">
        <w:t>When the violation occurred and how long it existed</w:t>
      </w:r>
      <w:r w:rsidR="00D84296">
        <w:t>.</w:t>
      </w:r>
    </w:p>
    <w:p w14:paraId="0ECD01A5" w14:textId="06C82F40" w:rsidR="0062724E" w:rsidRDefault="0062724E" w:rsidP="00477244">
      <w:pPr>
        <w:pStyle w:val="BodyText"/>
        <w:numPr>
          <w:ilvl w:val="0"/>
          <w:numId w:val="13"/>
        </w:numPr>
      </w:pPr>
      <w:r w:rsidRPr="00461774">
        <w:t>Specific enforcement actions</w:t>
      </w:r>
      <w:r w:rsidR="00896C9C">
        <w:t>,</w:t>
      </w:r>
      <w:r w:rsidRPr="00461774">
        <w:t xml:space="preserve"> including documenting any enforcement discretion granted in accordance with an existing Enforcement Guidance Memorandum, should be documented.</w:t>
      </w:r>
    </w:p>
    <w:p w14:paraId="12D4BFA1" w14:textId="50E54CA9" w:rsidR="00495EC2" w:rsidRDefault="00495EC2" w:rsidP="00477244">
      <w:pPr>
        <w:pStyle w:val="BodyText"/>
        <w:numPr>
          <w:ilvl w:val="0"/>
          <w:numId w:val="13"/>
        </w:numPr>
      </w:pPr>
      <w:r w:rsidRPr="00495EC2">
        <w:t>Tracking number and title resulting from the violation (e.g., NCV, NOV, or AV [Tracking Number], Title).</w:t>
      </w:r>
    </w:p>
    <w:p w14:paraId="0ECD01A9" w14:textId="4CBC780B" w:rsidR="0062724E" w:rsidRDefault="0062724E" w:rsidP="00477244">
      <w:pPr>
        <w:pStyle w:val="BodyText"/>
        <w:numPr>
          <w:ilvl w:val="0"/>
          <w:numId w:val="13"/>
        </w:numPr>
      </w:pPr>
      <w:r w:rsidRPr="00461774">
        <w:t>A statement similar to</w:t>
      </w:r>
      <w:r w:rsidR="00084F6F">
        <w:t xml:space="preserve"> one of the following</w:t>
      </w:r>
      <w:r w:rsidRPr="00461774">
        <w:t>:</w:t>
      </w:r>
    </w:p>
    <w:p w14:paraId="73A83E9B" w14:textId="51FD2FD3" w:rsidR="00506E57" w:rsidRPr="006E0730" w:rsidRDefault="0062724E" w:rsidP="00477244">
      <w:pPr>
        <w:pStyle w:val="BodyText"/>
        <w:numPr>
          <w:ilvl w:val="1"/>
          <w:numId w:val="13"/>
        </w:numPr>
      </w:pPr>
      <w:r w:rsidRPr="006E0730">
        <w:t xml:space="preserve">For NCVs: </w:t>
      </w:r>
      <w:r w:rsidR="00D141C7">
        <w:t>“</w:t>
      </w:r>
      <w:r w:rsidRPr="006E0730">
        <w:t xml:space="preserve">This violation is being treated as an NCV, consistent with </w:t>
      </w:r>
      <w:r w:rsidR="007331B0">
        <w:t xml:space="preserve">Section </w:t>
      </w:r>
      <w:r w:rsidRPr="006E0730">
        <w:t xml:space="preserve">2.3.2 of the </w:t>
      </w:r>
      <w:r w:rsidR="009E4C4A" w:rsidRPr="006E0730">
        <w:t xml:space="preserve">NRC </w:t>
      </w:r>
      <w:r w:rsidRPr="006E0730">
        <w:t>Enforcement Policy.</w:t>
      </w:r>
      <w:r w:rsidR="00D141C7">
        <w:t>”</w:t>
      </w:r>
    </w:p>
    <w:p w14:paraId="0ECD01AD" w14:textId="2D4496A9" w:rsidR="007A276A" w:rsidRPr="00461774" w:rsidRDefault="0062724E" w:rsidP="00477244">
      <w:pPr>
        <w:pStyle w:val="BodyText"/>
        <w:numPr>
          <w:ilvl w:val="1"/>
          <w:numId w:val="13"/>
        </w:numPr>
      </w:pPr>
      <w:r w:rsidRPr="006E0730">
        <w:t>For NOVs:</w:t>
      </w:r>
      <w:r w:rsidR="00070449" w:rsidRPr="006E0730">
        <w:t xml:space="preserve"> </w:t>
      </w:r>
      <w:r w:rsidRPr="006E0730">
        <w:t xml:space="preserve">“This </w:t>
      </w:r>
      <w:r w:rsidR="00315D53" w:rsidRPr="006E0730">
        <w:t>violation is being cited because [reason</w:t>
      </w:r>
      <w:r w:rsidR="006E06D1" w:rsidRPr="006E0730">
        <w:t xml:space="preserve">], consistent with </w:t>
      </w:r>
      <w:r w:rsidR="007331B0">
        <w:t xml:space="preserve">Section </w:t>
      </w:r>
      <w:r w:rsidR="006E06D1" w:rsidRPr="006E0730">
        <w:t>2.3.2 of the</w:t>
      </w:r>
      <w:r w:rsidR="006E06D1">
        <w:t xml:space="preserve"> Enforcement Policy.</w:t>
      </w:r>
      <w:r w:rsidR="00D141C7">
        <w:t>”</w:t>
      </w:r>
    </w:p>
    <w:p w14:paraId="47CE2EEE" w14:textId="77777777" w:rsidR="00A01E14" w:rsidRDefault="00F17A0E" w:rsidP="00A01E14">
      <w:pPr>
        <w:pStyle w:val="Heading2"/>
        <w:rPr>
          <w:rStyle w:val="Heading2Char"/>
        </w:rPr>
      </w:pPr>
      <w:bookmarkStart w:id="69" w:name="_Toc200457752"/>
      <w:r w:rsidRPr="00836A66">
        <w:rPr>
          <w:rStyle w:val="Heading2Char"/>
        </w:rPr>
        <w:t>07.05</w:t>
      </w:r>
      <w:r w:rsidRPr="00836A66">
        <w:rPr>
          <w:rStyle w:val="Heading2Char"/>
        </w:rPr>
        <w:tab/>
        <w:t>Unresolved Item Closure</w:t>
      </w:r>
      <w:bookmarkEnd w:id="69"/>
    </w:p>
    <w:p w14:paraId="5F0A18C4" w14:textId="2986C568" w:rsidR="00F17A0E" w:rsidRDefault="00F17A0E" w:rsidP="00A01E14">
      <w:pPr>
        <w:pStyle w:val="BodyText3"/>
      </w:pPr>
      <w:r w:rsidRPr="00F17A0E">
        <w:t xml:space="preserve">If the </w:t>
      </w:r>
      <w:r>
        <w:t>violation</w:t>
      </w:r>
      <w:r w:rsidRPr="00F17A0E">
        <w:t xml:space="preserve"> results in a URI closure, include a reference to URI [Docket Number(s)]/[Report Number]-[Unique Sequential Integer] being closed</w:t>
      </w:r>
      <w:r w:rsidR="00B06097">
        <w:t xml:space="preserve">. </w:t>
      </w:r>
      <w:r w:rsidRPr="00F17A0E">
        <w:t>(e.g., “This closes URI 07001234/2020001-01.”)</w:t>
      </w:r>
      <w:r w:rsidR="00B06097">
        <w:t>.</w:t>
      </w:r>
    </w:p>
    <w:p w14:paraId="0ECD01B2" w14:textId="21AF3F5C" w:rsidR="002D0B53" w:rsidRPr="00461774" w:rsidRDefault="002D0B53" w:rsidP="0016732E">
      <w:pPr>
        <w:pStyle w:val="Heading1"/>
      </w:pPr>
      <w:bookmarkStart w:id="70" w:name="_Toc416695081"/>
      <w:bookmarkStart w:id="71" w:name="_Toc62124097"/>
      <w:bookmarkStart w:id="72" w:name="_Toc62124854"/>
      <w:bookmarkStart w:id="73" w:name="_Toc62125555"/>
      <w:bookmarkStart w:id="74" w:name="_Toc62125919"/>
      <w:bookmarkStart w:id="75" w:name="_Toc200457753"/>
      <w:r w:rsidRPr="00461774">
        <w:lastRenderedPageBreak/>
        <w:t>0616-0</w:t>
      </w:r>
      <w:r w:rsidR="008A6BE9" w:rsidRPr="00461774">
        <w:t>8</w:t>
      </w:r>
      <w:r w:rsidR="00070449">
        <w:tab/>
      </w:r>
      <w:r w:rsidRPr="00461774">
        <w:t>UNRESOLVED ITEMS</w:t>
      </w:r>
      <w:bookmarkEnd w:id="70"/>
      <w:r w:rsidR="00AB0F10">
        <w:t xml:space="preserve"> (</w:t>
      </w:r>
      <w:bookmarkEnd w:id="71"/>
      <w:bookmarkEnd w:id="72"/>
      <w:bookmarkEnd w:id="73"/>
      <w:bookmarkEnd w:id="74"/>
      <w:ins w:id="76" w:author="Author">
        <w:r w:rsidR="00D64AA0">
          <w:t>URI</w:t>
        </w:r>
        <w:r w:rsidR="00D64AA0">
          <w:rPr>
            <w:caps w:val="0"/>
          </w:rPr>
          <w:t>s</w:t>
        </w:r>
        <w:r w:rsidR="00D64AA0">
          <w:t>)</w:t>
        </w:r>
      </w:ins>
      <w:bookmarkEnd w:id="75"/>
    </w:p>
    <w:p w14:paraId="629A6035" w14:textId="79AFA1EF" w:rsidR="00A01E14" w:rsidRDefault="00FB7AC4" w:rsidP="00A01E14">
      <w:pPr>
        <w:pStyle w:val="Heading2"/>
        <w:rPr>
          <w:rStyle w:val="Heading2Char"/>
        </w:rPr>
      </w:pPr>
      <w:bookmarkStart w:id="77" w:name="_Toc200457754"/>
      <w:r w:rsidRPr="00836A66">
        <w:rPr>
          <w:rStyle w:val="Heading2Char"/>
        </w:rPr>
        <w:t>08.01</w:t>
      </w:r>
      <w:r w:rsidR="00E06F51">
        <w:rPr>
          <w:rStyle w:val="Heading2Char"/>
        </w:rPr>
        <w:tab/>
      </w:r>
      <w:r w:rsidRPr="00836A66">
        <w:rPr>
          <w:rStyle w:val="Heading2Char"/>
        </w:rPr>
        <w:t>Opening</w:t>
      </w:r>
      <w:bookmarkEnd w:id="77"/>
    </w:p>
    <w:p w14:paraId="5F67C866" w14:textId="324FE3ED" w:rsidR="00FB7AC4" w:rsidRPr="00461774" w:rsidRDefault="00FB7AC4" w:rsidP="00A01E14">
      <w:pPr>
        <w:pStyle w:val="BodyText3"/>
      </w:pPr>
      <w:r w:rsidRPr="00070449">
        <w:t>An inspector should open a</w:t>
      </w:r>
      <w:r>
        <w:t xml:space="preserve"> URI</w:t>
      </w:r>
      <w:r w:rsidRPr="00070449">
        <w:t xml:space="preserve"> when an </w:t>
      </w:r>
      <w:r>
        <w:t>observation</w:t>
      </w:r>
      <w:r w:rsidRPr="00070449">
        <w:t xml:space="preserve"> is identified but more information is required to determine </w:t>
      </w:r>
      <w:r w:rsidRPr="008F2EC1">
        <w:t>if</w:t>
      </w:r>
      <w:r w:rsidRPr="00070449">
        <w:t xml:space="preserve"> the </w:t>
      </w:r>
      <w:r w:rsidRPr="008F2EC1">
        <w:t>observation</w:t>
      </w:r>
      <w:r>
        <w:t xml:space="preserve"> is</w:t>
      </w:r>
      <w:r w:rsidRPr="008F2EC1">
        <w:t xml:space="preserve"> a noncompliance</w:t>
      </w:r>
      <w:r w:rsidR="00B06097">
        <w:t>.</w:t>
      </w:r>
    </w:p>
    <w:p w14:paraId="3AB30A7A" w14:textId="4EC1A0F2" w:rsidR="00FB7AC4" w:rsidRDefault="00FB7AC4" w:rsidP="0069388D">
      <w:pPr>
        <w:pStyle w:val="BodyText3"/>
      </w:pPr>
      <w:r w:rsidRPr="00461774">
        <w:t xml:space="preserve">A </w:t>
      </w:r>
      <w:r>
        <w:t xml:space="preserve">URI </w:t>
      </w:r>
      <w:r w:rsidRPr="00461774">
        <w:t xml:space="preserve">cannot be used to determine the significance of a </w:t>
      </w:r>
      <w:r>
        <w:t>violation</w:t>
      </w:r>
      <w:r w:rsidR="000F3916">
        <w:t xml:space="preserve"> (except when more information is needed to determine if a violation is minor or more than minor)</w:t>
      </w:r>
      <w:r w:rsidR="006563EB">
        <w:t>,</w:t>
      </w:r>
      <w:r w:rsidRPr="00461774">
        <w:t xml:space="preserve"> to track completion of licensee’s actions associated with a </w:t>
      </w:r>
      <w:r>
        <w:t>violation</w:t>
      </w:r>
      <w:r w:rsidRPr="00461774">
        <w:t xml:space="preserve"> or an inspection question, or to determine if enforcement discretion should be granted for a violation</w:t>
      </w:r>
      <w:r w:rsidR="00B06097">
        <w:t xml:space="preserve">. </w:t>
      </w:r>
      <w:r w:rsidRPr="00461774">
        <w:t xml:space="preserve">The action of documenting </w:t>
      </w:r>
      <w:r>
        <w:t>URIs</w:t>
      </w:r>
      <w:r w:rsidRPr="00FF5288">
        <w:t xml:space="preserve"> </w:t>
      </w:r>
      <w:r w:rsidRPr="00461774">
        <w:t>is a commitment of future resources.</w:t>
      </w:r>
    </w:p>
    <w:p w14:paraId="6036FD05" w14:textId="3DE7B6F7" w:rsidR="00FB7AC4" w:rsidRPr="00461774" w:rsidRDefault="00FB7AC4" w:rsidP="0069388D">
      <w:pPr>
        <w:pStyle w:val="BodyText3"/>
      </w:pPr>
      <w:r w:rsidRPr="00461774">
        <w:t xml:space="preserve">The </w:t>
      </w:r>
      <w:r w:rsidRPr="00FF5288">
        <w:t xml:space="preserve">URI </w:t>
      </w:r>
      <w:r w:rsidRPr="00461774">
        <w:t xml:space="preserve">should be documented using </w:t>
      </w:r>
      <w:r w:rsidR="001631F9">
        <w:t xml:space="preserve">the format </w:t>
      </w:r>
      <w:r w:rsidR="006C3D57">
        <w:t>shown in the table below</w:t>
      </w:r>
      <w:r w:rsidR="00C106EE">
        <w:t>.</w:t>
      </w:r>
    </w:p>
    <w:p w14:paraId="7DCC2CA5" w14:textId="376C1054" w:rsidR="00EC56B3" w:rsidRDefault="00EC56B3" w:rsidP="00DC430C">
      <w:pPr>
        <w:pStyle w:val="BodyText"/>
        <w:jc w:val="center"/>
      </w:pPr>
      <w:r>
        <w:t xml:space="preserve">Table 2: </w:t>
      </w:r>
      <w:r w:rsidR="00D47DA2">
        <w:t xml:space="preserve">Open </w:t>
      </w:r>
      <w:r w:rsidR="00614275">
        <w:t>Unresolved Item</w:t>
      </w:r>
    </w:p>
    <w:tbl>
      <w:tblPr>
        <w:tblStyle w:val="TableGrid"/>
        <w:tblW w:w="9331" w:type="dxa"/>
        <w:tblInd w:w="85" w:type="dxa"/>
        <w:tblLayout w:type="fixed"/>
        <w:tblLook w:val="04A0" w:firstRow="1" w:lastRow="0" w:firstColumn="1" w:lastColumn="0" w:noHBand="0" w:noVBand="1"/>
      </w:tblPr>
      <w:tblGrid>
        <w:gridCol w:w="1920"/>
        <w:gridCol w:w="6122"/>
        <w:gridCol w:w="1289"/>
      </w:tblGrid>
      <w:tr w:rsidR="00EC56B3" w:rsidRPr="005E60D9" w14:paraId="415C06DF" w14:textId="77777777" w:rsidTr="0069388D">
        <w:tc>
          <w:tcPr>
            <w:tcW w:w="1920" w:type="dxa"/>
            <w:tcBorders>
              <w:top w:val="single" w:sz="4" w:space="0" w:color="auto"/>
              <w:left w:val="single" w:sz="4" w:space="0" w:color="auto"/>
              <w:bottom w:val="single" w:sz="4" w:space="0" w:color="auto"/>
              <w:right w:val="single" w:sz="4" w:space="0" w:color="auto"/>
            </w:tcBorders>
            <w:hideMark/>
          </w:tcPr>
          <w:p w14:paraId="1CD9C2E2" w14:textId="77777777" w:rsidR="00EC56B3" w:rsidRPr="005E60D9" w:rsidRDefault="00EC56B3" w:rsidP="00B2373B">
            <w:pPr>
              <w:keepNext/>
              <w:contextualSpacing/>
              <w:rPr>
                <w:rFonts w:ascii="Arial" w:hAnsi="Arial" w:cs="Arial"/>
              </w:rPr>
            </w:pPr>
            <w:r w:rsidRPr="005E60D9">
              <w:rPr>
                <w:rFonts w:ascii="Arial" w:hAnsi="Arial" w:cs="Arial"/>
              </w:rPr>
              <w:t>Unresolved Item</w:t>
            </w:r>
          </w:p>
          <w:p w14:paraId="69162533" w14:textId="77777777" w:rsidR="00EC56B3" w:rsidRPr="005E60D9" w:rsidRDefault="00EC56B3" w:rsidP="00B2373B">
            <w:pPr>
              <w:keepNext/>
              <w:contextualSpacing/>
              <w:rPr>
                <w:rFonts w:ascii="Arial" w:hAnsi="Arial" w:cs="Arial"/>
              </w:rPr>
            </w:pPr>
            <w:r w:rsidRPr="005E60D9">
              <w:rPr>
                <w:rFonts w:ascii="Arial" w:hAnsi="Arial" w:cs="Arial"/>
              </w:rPr>
              <w:t>(Open)</w:t>
            </w:r>
          </w:p>
        </w:tc>
        <w:tc>
          <w:tcPr>
            <w:tcW w:w="6122" w:type="dxa"/>
            <w:tcBorders>
              <w:top w:val="single" w:sz="4" w:space="0" w:color="auto"/>
              <w:left w:val="single" w:sz="4" w:space="0" w:color="auto"/>
              <w:bottom w:val="single" w:sz="4" w:space="0" w:color="auto"/>
              <w:right w:val="single" w:sz="4" w:space="0" w:color="auto"/>
            </w:tcBorders>
            <w:hideMark/>
          </w:tcPr>
          <w:p w14:paraId="119E1236" w14:textId="2FC0117A" w:rsidR="00EC56B3" w:rsidRPr="005E60D9" w:rsidRDefault="00856CA6" w:rsidP="00B2373B">
            <w:pPr>
              <w:keepNext/>
              <w:contextualSpacing/>
              <w:rPr>
                <w:rFonts w:ascii="Arial" w:hAnsi="Arial" w:cs="Arial"/>
              </w:rPr>
            </w:pPr>
            <w:r w:rsidRPr="005E60D9">
              <w:rPr>
                <w:rFonts w:ascii="Arial" w:hAnsi="Arial" w:cs="Arial"/>
              </w:rPr>
              <w:t>[</w:t>
            </w:r>
            <w:r w:rsidR="00EC56B3" w:rsidRPr="005E60D9">
              <w:rPr>
                <w:rFonts w:ascii="Arial" w:hAnsi="Arial" w:cs="Arial"/>
              </w:rPr>
              <w:t>URI Title</w:t>
            </w:r>
            <w:r w:rsidRPr="005E60D9">
              <w:rPr>
                <w:rFonts w:ascii="Arial" w:hAnsi="Arial" w:cs="Arial"/>
              </w:rPr>
              <w:t>]</w:t>
            </w:r>
          </w:p>
          <w:p w14:paraId="782D5EAE" w14:textId="3E7427B2" w:rsidR="00EC56B3" w:rsidRPr="005E60D9" w:rsidRDefault="00856CA6" w:rsidP="00B2373B">
            <w:pPr>
              <w:keepNext/>
              <w:contextualSpacing/>
              <w:rPr>
                <w:rFonts w:ascii="Arial" w:hAnsi="Arial" w:cs="Arial"/>
              </w:rPr>
            </w:pPr>
            <w:r w:rsidRPr="005E60D9">
              <w:rPr>
                <w:rFonts w:ascii="Arial" w:hAnsi="Arial" w:cs="Arial"/>
              </w:rPr>
              <w:t>[</w:t>
            </w:r>
            <w:r w:rsidR="00EC56B3" w:rsidRPr="005E60D9">
              <w:rPr>
                <w:rFonts w:ascii="Arial" w:hAnsi="Arial" w:cs="Arial"/>
              </w:rPr>
              <w:t>URI</w:t>
            </w:r>
            <w:r w:rsidRPr="005E60D9">
              <w:rPr>
                <w:rFonts w:ascii="Arial" w:hAnsi="Arial" w:cs="Arial"/>
              </w:rPr>
              <w:t xml:space="preserve"> </w:t>
            </w:r>
            <w:r w:rsidR="00887427" w:rsidRPr="005E60D9">
              <w:rPr>
                <w:rFonts w:ascii="Arial" w:hAnsi="Arial" w:cs="Arial"/>
              </w:rPr>
              <w:t>Tracking Number]</w:t>
            </w:r>
          </w:p>
        </w:tc>
        <w:tc>
          <w:tcPr>
            <w:tcW w:w="1289" w:type="dxa"/>
            <w:tcBorders>
              <w:top w:val="single" w:sz="4" w:space="0" w:color="auto"/>
              <w:left w:val="single" w:sz="4" w:space="0" w:color="auto"/>
              <w:bottom w:val="single" w:sz="4" w:space="0" w:color="auto"/>
              <w:right w:val="single" w:sz="4" w:space="0" w:color="auto"/>
            </w:tcBorders>
            <w:hideMark/>
          </w:tcPr>
          <w:p w14:paraId="7F963AD5" w14:textId="65005857" w:rsidR="00EC56B3" w:rsidRPr="005E60D9" w:rsidRDefault="00856CA6" w:rsidP="00B2373B">
            <w:pPr>
              <w:keepNext/>
              <w:contextualSpacing/>
              <w:rPr>
                <w:rFonts w:ascii="Arial" w:hAnsi="Arial" w:cs="Arial"/>
              </w:rPr>
            </w:pPr>
            <w:r w:rsidRPr="005E60D9">
              <w:rPr>
                <w:rFonts w:ascii="Arial" w:hAnsi="Arial" w:cs="Arial"/>
              </w:rPr>
              <w:t>[IP Number]</w:t>
            </w:r>
          </w:p>
        </w:tc>
      </w:tr>
      <w:tr w:rsidR="00EC56B3" w:rsidRPr="005E60D9" w14:paraId="0021DA8D" w14:textId="77777777" w:rsidTr="0069388D">
        <w:tc>
          <w:tcPr>
            <w:tcW w:w="9331" w:type="dxa"/>
            <w:gridSpan w:val="3"/>
            <w:tcBorders>
              <w:top w:val="single" w:sz="4" w:space="0" w:color="auto"/>
              <w:left w:val="single" w:sz="4" w:space="0" w:color="auto"/>
              <w:bottom w:val="nil"/>
              <w:right w:val="single" w:sz="4" w:space="0" w:color="auto"/>
            </w:tcBorders>
          </w:tcPr>
          <w:p w14:paraId="02807ED8" w14:textId="47BB2E99" w:rsidR="00EC56B3" w:rsidRPr="005E60D9" w:rsidRDefault="00EC56B3" w:rsidP="00AD3248">
            <w:pPr>
              <w:contextualSpacing/>
              <w:rPr>
                <w:rFonts w:ascii="Arial" w:hAnsi="Arial" w:cs="Arial"/>
              </w:rPr>
            </w:pPr>
            <w:r w:rsidRPr="005E60D9">
              <w:rPr>
                <w:rFonts w:ascii="Arial" w:hAnsi="Arial" w:cs="Arial"/>
                <w:u w:val="single"/>
              </w:rPr>
              <w:t>Description:</w:t>
            </w:r>
            <w:r w:rsidRPr="005E60D9">
              <w:rPr>
                <w:rFonts w:ascii="Arial" w:hAnsi="Arial" w:cs="Arial"/>
              </w:rPr>
              <w:t xml:space="preserve"> </w:t>
            </w:r>
            <w:r w:rsidR="001A3F5B" w:rsidRPr="005E60D9">
              <w:rPr>
                <w:rFonts w:ascii="Arial" w:hAnsi="Arial" w:cs="Arial"/>
              </w:rPr>
              <w:t>[</w:t>
            </w:r>
            <w:r w:rsidRPr="005E60D9">
              <w:rPr>
                <w:rFonts w:ascii="Arial" w:hAnsi="Arial" w:cs="Arial"/>
              </w:rPr>
              <w:t xml:space="preserve">08.01a </w:t>
            </w:r>
            <w:r w:rsidR="001A3F5B" w:rsidRPr="005E60D9">
              <w:rPr>
                <w:rFonts w:ascii="Arial" w:hAnsi="Arial" w:cs="Arial"/>
              </w:rPr>
              <w:t>–</w:t>
            </w:r>
            <w:r w:rsidRPr="005E60D9">
              <w:rPr>
                <w:rFonts w:ascii="Arial" w:hAnsi="Arial" w:cs="Arial"/>
              </w:rPr>
              <w:t xml:space="preserve"> Description</w:t>
            </w:r>
            <w:r w:rsidR="001A3F5B" w:rsidRPr="005E60D9">
              <w:rPr>
                <w:rFonts w:ascii="Arial" w:hAnsi="Arial" w:cs="Arial"/>
              </w:rPr>
              <w:t>]</w:t>
            </w:r>
          </w:p>
          <w:p w14:paraId="168ED22E" w14:textId="77777777" w:rsidR="00EC56B3" w:rsidRPr="005E60D9" w:rsidRDefault="00EC56B3" w:rsidP="00AD3248">
            <w:pPr>
              <w:contextualSpacing/>
              <w:rPr>
                <w:rFonts w:ascii="Arial" w:hAnsi="Arial" w:cs="Arial"/>
              </w:rPr>
            </w:pPr>
          </w:p>
        </w:tc>
      </w:tr>
      <w:tr w:rsidR="00EC56B3" w:rsidRPr="005E60D9" w14:paraId="6B253CAC" w14:textId="77777777" w:rsidTr="0069388D">
        <w:tc>
          <w:tcPr>
            <w:tcW w:w="9331" w:type="dxa"/>
            <w:gridSpan w:val="3"/>
            <w:tcBorders>
              <w:top w:val="nil"/>
              <w:left w:val="single" w:sz="4" w:space="0" w:color="auto"/>
              <w:bottom w:val="nil"/>
              <w:right w:val="single" w:sz="4" w:space="0" w:color="auto"/>
            </w:tcBorders>
          </w:tcPr>
          <w:p w14:paraId="2DCA014E" w14:textId="72F77361" w:rsidR="00EC56B3" w:rsidRPr="005E60D9" w:rsidRDefault="00EC56B3" w:rsidP="00AD3248">
            <w:pPr>
              <w:contextualSpacing/>
              <w:rPr>
                <w:rFonts w:ascii="Arial" w:hAnsi="Arial" w:cs="Arial"/>
              </w:rPr>
            </w:pPr>
            <w:r w:rsidRPr="005E60D9">
              <w:rPr>
                <w:rFonts w:ascii="Arial" w:hAnsi="Arial" w:cs="Arial"/>
              </w:rPr>
              <w:t xml:space="preserve">Planned Closure Actions: </w:t>
            </w:r>
            <w:r w:rsidR="001A3F5B" w:rsidRPr="005E60D9">
              <w:rPr>
                <w:rFonts w:ascii="Arial" w:hAnsi="Arial" w:cs="Arial"/>
              </w:rPr>
              <w:t>[</w:t>
            </w:r>
            <w:r w:rsidRPr="005E60D9">
              <w:rPr>
                <w:rFonts w:ascii="Arial" w:hAnsi="Arial" w:cs="Arial"/>
              </w:rPr>
              <w:t xml:space="preserve">08.01b </w:t>
            </w:r>
            <w:r w:rsidR="001A3F5B" w:rsidRPr="005E60D9">
              <w:rPr>
                <w:rFonts w:ascii="Arial" w:hAnsi="Arial" w:cs="Arial"/>
              </w:rPr>
              <w:t>–</w:t>
            </w:r>
            <w:r w:rsidRPr="005E60D9">
              <w:rPr>
                <w:rFonts w:ascii="Arial" w:hAnsi="Arial" w:cs="Arial"/>
              </w:rPr>
              <w:t xml:space="preserve"> Planned Closure Actions</w:t>
            </w:r>
            <w:r w:rsidR="001A3F5B" w:rsidRPr="005E60D9">
              <w:rPr>
                <w:rFonts w:ascii="Arial" w:hAnsi="Arial" w:cs="Arial"/>
              </w:rPr>
              <w:t>]</w:t>
            </w:r>
          </w:p>
          <w:p w14:paraId="39A0DC03" w14:textId="77777777" w:rsidR="00EC56B3" w:rsidRPr="005E60D9" w:rsidRDefault="00EC56B3" w:rsidP="00AD3248">
            <w:pPr>
              <w:contextualSpacing/>
              <w:rPr>
                <w:rFonts w:ascii="Arial" w:hAnsi="Arial" w:cs="Arial"/>
              </w:rPr>
            </w:pPr>
          </w:p>
        </w:tc>
      </w:tr>
      <w:tr w:rsidR="00EC56B3" w:rsidRPr="005E60D9" w14:paraId="3B72F263" w14:textId="77777777" w:rsidTr="0069388D">
        <w:tc>
          <w:tcPr>
            <w:tcW w:w="9331" w:type="dxa"/>
            <w:gridSpan w:val="3"/>
            <w:tcBorders>
              <w:top w:val="nil"/>
              <w:left w:val="single" w:sz="4" w:space="0" w:color="auto"/>
              <w:bottom w:val="nil"/>
              <w:right w:val="single" w:sz="4" w:space="0" w:color="auto"/>
            </w:tcBorders>
          </w:tcPr>
          <w:p w14:paraId="0E958DAB" w14:textId="1A123B3D" w:rsidR="00EC56B3" w:rsidRPr="005E60D9" w:rsidRDefault="00EC56B3" w:rsidP="00AD3248">
            <w:pPr>
              <w:contextualSpacing/>
              <w:rPr>
                <w:rFonts w:ascii="Arial" w:hAnsi="Arial" w:cs="Arial"/>
              </w:rPr>
            </w:pPr>
            <w:r w:rsidRPr="005E60D9">
              <w:rPr>
                <w:rFonts w:ascii="Arial" w:hAnsi="Arial" w:cs="Arial"/>
              </w:rPr>
              <w:t xml:space="preserve">Licensee Actions: </w:t>
            </w:r>
            <w:r w:rsidR="001A3F5B" w:rsidRPr="005E60D9">
              <w:rPr>
                <w:rFonts w:ascii="Arial" w:hAnsi="Arial" w:cs="Arial"/>
              </w:rPr>
              <w:t>[</w:t>
            </w:r>
            <w:r w:rsidRPr="005E60D9">
              <w:rPr>
                <w:rFonts w:ascii="Arial" w:hAnsi="Arial" w:cs="Arial"/>
              </w:rPr>
              <w:t>08.01c</w:t>
            </w:r>
            <w:r w:rsidRPr="005E60D9">
              <w:rPr>
                <w:rFonts w:ascii="Arial" w:hAnsi="Arial" w:cs="Arial"/>
                <w:b/>
                <w:bCs/>
              </w:rPr>
              <w:t xml:space="preserve"> </w:t>
            </w:r>
            <w:r w:rsidR="001A3F5B" w:rsidRPr="005E60D9">
              <w:rPr>
                <w:rFonts w:ascii="Arial" w:hAnsi="Arial" w:cs="Arial"/>
              </w:rPr>
              <w:t>–</w:t>
            </w:r>
            <w:r w:rsidR="001A3F5B" w:rsidRPr="005E60D9">
              <w:rPr>
                <w:rFonts w:ascii="Arial" w:hAnsi="Arial" w:cs="Arial"/>
                <w:b/>
                <w:bCs/>
              </w:rPr>
              <w:t xml:space="preserve"> </w:t>
            </w:r>
            <w:r w:rsidRPr="005E60D9">
              <w:rPr>
                <w:rFonts w:ascii="Arial" w:hAnsi="Arial" w:cs="Arial"/>
              </w:rPr>
              <w:t>Licensee Actions</w:t>
            </w:r>
            <w:r w:rsidR="001A3F5B" w:rsidRPr="005E60D9">
              <w:rPr>
                <w:rFonts w:ascii="Arial" w:hAnsi="Arial" w:cs="Arial"/>
              </w:rPr>
              <w:t>]</w:t>
            </w:r>
          </w:p>
          <w:p w14:paraId="1A68A447" w14:textId="77777777" w:rsidR="00EC56B3" w:rsidRPr="005E60D9" w:rsidRDefault="00EC56B3" w:rsidP="00AD3248">
            <w:pPr>
              <w:contextualSpacing/>
              <w:rPr>
                <w:rFonts w:ascii="Arial" w:hAnsi="Arial" w:cs="Arial"/>
              </w:rPr>
            </w:pPr>
          </w:p>
        </w:tc>
      </w:tr>
      <w:tr w:rsidR="00EC56B3" w:rsidRPr="005E60D9" w14:paraId="285D82AA" w14:textId="77777777" w:rsidTr="0069388D">
        <w:trPr>
          <w:trHeight w:val="477"/>
        </w:trPr>
        <w:tc>
          <w:tcPr>
            <w:tcW w:w="9331" w:type="dxa"/>
            <w:gridSpan w:val="3"/>
            <w:tcBorders>
              <w:top w:val="nil"/>
              <w:left w:val="single" w:sz="4" w:space="0" w:color="auto"/>
              <w:bottom w:val="single" w:sz="4" w:space="0" w:color="auto"/>
              <w:right w:val="single" w:sz="4" w:space="0" w:color="auto"/>
            </w:tcBorders>
          </w:tcPr>
          <w:p w14:paraId="43C99B74" w14:textId="48775552" w:rsidR="00EC56B3" w:rsidRPr="005E60D9" w:rsidRDefault="00EC56B3" w:rsidP="00AD3248">
            <w:pPr>
              <w:contextualSpacing/>
              <w:rPr>
                <w:rFonts w:ascii="Arial" w:hAnsi="Arial" w:cs="Arial"/>
              </w:rPr>
            </w:pPr>
            <w:r w:rsidRPr="005E60D9">
              <w:rPr>
                <w:rFonts w:ascii="Arial" w:hAnsi="Arial" w:cs="Arial"/>
              </w:rPr>
              <w:t xml:space="preserve">Corrective Action References: </w:t>
            </w:r>
            <w:r w:rsidR="001A3F5B" w:rsidRPr="005E60D9">
              <w:rPr>
                <w:rFonts w:ascii="Arial" w:hAnsi="Arial" w:cs="Arial"/>
              </w:rPr>
              <w:t>[</w:t>
            </w:r>
            <w:r w:rsidRPr="005E60D9">
              <w:rPr>
                <w:rFonts w:ascii="Arial" w:hAnsi="Arial" w:cs="Arial"/>
              </w:rPr>
              <w:t xml:space="preserve">08.01d </w:t>
            </w:r>
            <w:r w:rsidR="001A3F5B" w:rsidRPr="005E60D9">
              <w:rPr>
                <w:rFonts w:ascii="Arial" w:hAnsi="Arial" w:cs="Arial"/>
              </w:rPr>
              <w:t xml:space="preserve">– </w:t>
            </w:r>
            <w:r w:rsidRPr="005E60D9">
              <w:rPr>
                <w:rFonts w:ascii="Arial" w:hAnsi="Arial" w:cs="Arial"/>
              </w:rPr>
              <w:t>Corrective Action References</w:t>
            </w:r>
            <w:r w:rsidR="001A3F5B" w:rsidRPr="005E60D9">
              <w:rPr>
                <w:rFonts w:ascii="Arial" w:hAnsi="Arial" w:cs="Arial"/>
              </w:rPr>
              <w:t>]</w:t>
            </w:r>
          </w:p>
        </w:tc>
      </w:tr>
    </w:tbl>
    <w:p w14:paraId="497B4D16" w14:textId="77777777" w:rsidR="000C7952" w:rsidRPr="000C7952" w:rsidRDefault="000C7952" w:rsidP="000C7952">
      <w:pPr>
        <w:pStyle w:val="BodyText"/>
      </w:pPr>
    </w:p>
    <w:p w14:paraId="5C924B50" w14:textId="13E81506" w:rsidR="002A6C33" w:rsidRPr="009F173D" w:rsidRDefault="546F04BF" w:rsidP="00477244">
      <w:pPr>
        <w:pStyle w:val="BodyText"/>
        <w:numPr>
          <w:ilvl w:val="0"/>
          <w:numId w:val="14"/>
        </w:numPr>
      </w:pPr>
      <w:r w:rsidRPr="009F173D">
        <w:t xml:space="preserve">The description section should describe the issue with sufficient detail to allow another inspector to complete the inspection </w:t>
      </w:r>
      <w:r w:rsidR="00195672" w:rsidRPr="009F173D">
        <w:t>and document the effort</w:t>
      </w:r>
      <w:r w:rsidR="00B06097">
        <w:t xml:space="preserve">. </w:t>
      </w:r>
      <w:r w:rsidR="00EC5C6E" w:rsidRPr="009F173D">
        <w:t xml:space="preserve">The description should </w:t>
      </w:r>
      <w:r w:rsidR="00EB49B2" w:rsidRPr="009F173D">
        <w:t>clearly state that a URI was identified and i</w:t>
      </w:r>
      <w:r w:rsidR="00A12612" w:rsidRPr="009F173D">
        <w:t xml:space="preserve">ndicate what </w:t>
      </w:r>
      <w:r w:rsidR="00E510EE" w:rsidRPr="009F173D">
        <w:t xml:space="preserve">additional information is needed to make the </w:t>
      </w:r>
      <w:r w:rsidR="002D123B" w:rsidRPr="009F173D">
        <w:t>enforcement determination</w:t>
      </w:r>
      <w:r w:rsidR="00C106EE">
        <w:t>.</w:t>
      </w:r>
    </w:p>
    <w:p w14:paraId="28F5C620" w14:textId="7D630096" w:rsidR="009F173D" w:rsidRDefault="00AB5939" w:rsidP="00477244">
      <w:pPr>
        <w:pStyle w:val="BodyText"/>
        <w:numPr>
          <w:ilvl w:val="0"/>
          <w:numId w:val="14"/>
        </w:numPr>
      </w:pPr>
      <w:r>
        <w:t>The planned closure action section should identify the specific licensee or NRC actions needed to determine whether the issue of concern is a violation</w:t>
      </w:r>
      <w:r w:rsidR="00FF5484">
        <w:t xml:space="preserve"> or </w:t>
      </w:r>
      <w:r w:rsidR="00893B66">
        <w:t xml:space="preserve">if </w:t>
      </w:r>
      <w:r w:rsidR="00D02248">
        <w:t>a violation is minor or more than minor</w:t>
      </w:r>
      <w:r>
        <w:t>.</w:t>
      </w:r>
    </w:p>
    <w:p w14:paraId="6F489507" w14:textId="74FD4747" w:rsidR="009F173D" w:rsidRDefault="00B5311E" w:rsidP="00477244">
      <w:pPr>
        <w:pStyle w:val="BodyText"/>
        <w:numPr>
          <w:ilvl w:val="0"/>
          <w:numId w:val="14"/>
        </w:numPr>
      </w:pPr>
      <w:r>
        <w:t>The licensee action section should describe any corrective actions taken to eliminate any perceived immediate safety or security concerns.</w:t>
      </w:r>
    </w:p>
    <w:p w14:paraId="78688EC4" w14:textId="5A1A790B" w:rsidR="009F173D" w:rsidRDefault="00FB23F8" w:rsidP="00477244">
      <w:pPr>
        <w:pStyle w:val="BodyText"/>
        <w:numPr>
          <w:ilvl w:val="0"/>
          <w:numId w:val="14"/>
        </w:numPr>
      </w:pPr>
      <w:r>
        <w:t xml:space="preserve">The corrective action reference section should identify the licensee’s corrective action </w:t>
      </w:r>
      <w:r w:rsidR="00C96735">
        <w:t>records.</w:t>
      </w:r>
    </w:p>
    <w:p w14:paraId="1313C828" w14:textId="44A29342" w:rsidR="00172FC1" w:rsidRDefault="546F04BF" w:rsidP="004451C3">
      <w:pPr>
        <w:pStyle w:val="BodyText3"/>
      </w:pPr>
      <w:r w:rsidRPr="546F04BF">
        <w:t>URIs should not be documented in the inspection report cover letter</w:t>
      </w:r>
      <w:r w:rsidR="00B06097">
        <w:t xml:space="preserve">. </w:t>
      </w:r>
      <w:r w:rsidR="003C1204">
        <w:t xml:space="preserve">URIs appear under the List of Additional Tracking Items </w:t>
      </w:r>
      <w:r w:rsidR="002F556D">
        <w:t>section of</w:t>
      </w:r>
      <w:r w:rsidR="003C1204">
        <w:t xml:space="preserve"> the </w:t>
      </w:r>
      <w:r w:rsidR="002F556D">
        <w:t>report</w:t>
      </w:r>
      <w:r w:rsidR="00B06097">
        <w:t xml:space="preserve">. </w:t>
      </w:r>
      <w:r w:rsidR="0035387F">
        <w:t xml:space="preserve">URIs should be opened in the </w:t>
      </w:r>
      <w:r w:rsidR="009652A5">
        <w:t>section for the inspection module in which they were found (e.g., Operational Safety).</w:t>
      </w:r>
    </w:p>
    <w:p w14:paraId="47B2F1D7" w14:textId="77777777" w:rsidR="003657FE" w:rsidRDefault="00AE5D91" w:rsidP="003657FE">
      <w:pPr>
        <w:pStyle w:val="Heading2"/>
        <w:rPr>
          <w:rStyle w:val="Heading2Char"/>
        </w:rPr>
      </w:pPr>
      <w:bookmarkStart w:id="78" w:name="_Toc200457755"/>
      <w:r w:rsidRPr="00836A66">
        <w:rPr>
          <w:rStyle w:val="Heading2Char"/>
        </w:rPr>
        <w:t>08.02</w:t>
      </w:r>
      <w:r w:rsidRPr="00836A66">
        <w:rPr>
          <w:rStyle w:val="Heading2Char"/>
        </w:rPr>
        <w:tab/>
        <w:t>Follow-up and Closure</w:t>
      </w:r>
      <w:bookmarkEnd w:id="78"/>
    </w:p>
    <w:p w14:paraId="51E1D9C4" w14:textId="2BF812E9" w:rsidR="00AE5D91" w:rsidRPr="00461774" w:rsidRDefault="00AE5D91" w:rsidP="003657FE">
      <w:pPr>
        <w:pStyle w:val="BodyText3"/>
      </w:pPr>
      <w:r w:rsidRPr="00070449">
        <w:t xml:space="preserve">The level of detail devoted to closing </w:t>
      </w:r>
      <w:r w:rsidRPr="00FF5288">
        <w:t>URI</w:t>
      </w:r>
      <w:r>
        <w:t>s</w:t>
      </w:r>
      <w:r w:rsidRPr="00FF5288">
        <w:t xml:space="preserve"> </w:t>
      </w:r>
      <w:r w:rsidRPr="00070449">
        <w:t>depends on the nature and significance of the additional information identified</w:t>
      </w:r>
      <w:r w:rsidR="00B06097">
        <w:t xml:space="preserve">. </w:t>
      </w:r>
      <w:r w:rsidRPr="00070449">
        <w:t xml:space="preserve">Documentation of the closure of a </w:t>
      </w:r>
      <w:r w:rsidRPr="00FF5288">
        <w:t xml:space="preserve">URI </w:t>
      </w:r>
      <w:r w:rsidRPr="00070449">
        <w:t xml:space="preserve">must include a </w:t>
      </w:r>
      <w:r w:rsidRPr="00070449">
        <w:lastRenderedPageBreak/>
        <w:t xml:space="preserve">summary of the topic and the inspector's follow-up actions, evaluation of the adequacy of any licensee actions, and determination of whether a </w:t>
      </w:r>
      <w:r>
        <w:t>noncompliance</w:t>
      </w:r>
      <w:r w:rsidRPr="00070449">
        <w:t xml:space="preserve"> has occurred</w:t>
      </w:r>
      <w:r w:rsidR="00B06097">
        <w:t xml:space="preserve">. </w:t>
      </w:r>
      <w:r w:rsidRPr="00070449">
        <w:t xml:space="preserve">Sufficient detail must be provided to justify closing the </w:t>
      </w:r>
      <w:r>
        <w:t>URI</w:t>
      </w:r>
      <w:r w:rsidR="00B06097">
        <w:t xml:space="preserve">. </w:t>
      </w:r>
      <w:r w:rsidRPr="00070449">
        <w:t xml:space="preserve">If resolution to a </w:t>
      </w:r>
      <w:r>
        <w:t>URI</w:t>
      </w:r>
      <w:r w:rsidRPr="00070449">
        <w:t xml:space="preserve"> was based on discussions between inspector(s) and</w:t>
      </w:r>
      <w:r>
        <w:t xml:space="preserve"> </w:t>
      </w:r>
      <w:r w:rsidR="005C4AFF">
        <w:t>DFM</w:t>
      </w:r>
      <w:r w:rsidR="005C4AFF" w:rsidRPr="00070449">
        <w:t xml:space="preserve"> </w:t>
      </w:r>
      <w:r w:rsidRPr="00070449">
        <w:t>technical staff, concisely document the details of these discussions as the basis for the regulatory decision</w:t>
      </w:r>
      <w:r w:rsidR="00B06097">
        <w:t>.</w:t>
      </w:r>
    </w:p>
    <w:p w14:paraId="25C180C9" w14:textId="77777777" w:rsidR="00B76C30" w:rsidRDefault="009A186D" w:rsidP="001D7099">
      <w:pPr>
        <w:pStyle w:val="BodyText3"/>
      </w:pPr>
      <w:r>
        <w:t xml:space="preserve">After </w:t>
      </w:r>
      <w:r w:rsidR="003C64A6">
        <w:t>the information needed to close a URI is obtained</w:t>
      </w:r>
      <w:r>
        <w:t xml:space="preserve">, document the closure </w:t>
      </w:r>
      <w:r w:rsidR="00B76C30">
        <w:t>as follows:</w:t>
      </w:r>
    </w:p>
    <w:p w14:paraId="000B8F36" w14:textId="66FA3681" w:rsidR="0088405A" w:rsidRDefault="00B76C30" w:rsidP="001D7099">
      <w:pPr>
        <w:pStyle w:val="BodyText3"/>
      </w:pPr>
      <w:r>
        <w:t xml:space="preserve">For a URI being closed to </w:t>
      </w:r>
      <w:r w:rsidR="00E747D2">
        <w:t>no</w:t>
      </w:r>
      <w:r>
        <w:t xml:space="preserve"> violation, document the closure</w:t>
      </w:r>
      <w:r w:rsidR="0088405A">
        <w:t xml:space="preserve"> </w:t>
      </w:r>
      <w:r w:rsidR="009A186D">
        <w:t xml:space="preserve">of </w:t>
      </w:r>
      <w:r w:rsidR="003C64A6">
        <w:t>the URI</w:t>
      </w:r>
      <w:r w:rsidR="009A186D">
        <w:t xml:space="preserve"> under the inspection procedure used to review and close the </w:t>
      </w:r>
      <w:r w:rsidR="00E01828">
        <w:t>URI</w:t>
      </w:r>
      <w:r w:rsidR="00B06097">
        <w:t xml:space="preserve">. </w:t>
      </w:r>
      <w:r w:rsidR="00E747D2">
        <w:t xml:space="preserve">The closed URI </w:t>
      </w:r>
      <w:r w:rsidR="00CE6ED8">
        <w:t>should be listed</w:t>
      </w:r>
      <w:r w:rsidR="00E747D2">
        <w:t xml:space="preserve"> under the Additional Tracking Items section of the report</w:t>
      </w:r>
      <w:r w:rsidR="00605CBE">
        <w:t xml:space="preserve"> and </w:t>
      </w:r>
      <w:r w:rsidR="00967D49">
        <w:t xml:space="preserve">be documented </w:t>
      </w:r>
      <w:r w:rsidR="00CE6ED8">
        <w:t xml:space="preserve">in </w:t>
      </w:r>
      <w:r w:rsidR="00605CBE">
        <w:t>the Inspection Results</w:t>
      </w:r>
      <w:r w:rsidR="00B06097">
        <w:t>.</w:t>
      </w:r>
    </w:p>
    <w:p w14:paraId="3622EB37" w14:textId="2511138A" w:rsidR="00BF1291" w:rsidRDefault="0088405A" w:rsidP="001D7099">
      <w:pPr>
        <w:pStyle w:val="BodyText3"/>
      </w:pPr>
      <w:r>
        <w:t xml:space="preserve">For a URI being closed to </w:t>
      </w:r>
      <w:r w:rsidR="00E747D2">
        <w:t>a</w:t>
      </w:r>
      <w:r>
        <w:t xml:space="preserve"> </w:t>
      </w:r>
      <w:r w:rsidR="00FF4D6D">
        <w:t>noncompliance</w:t>
      </w:r>
      <w:r>
        <w:t>,</w:t>
      </w:r>
      <w:r w:rsidR="00E747D2">
        <w:t xml:space="preserve"> document the closure of the URI </w:t>
      </w:r>
      <w:r w:rsidR="00372E02">
        <w:t>and the</w:t>
      </w:r>
      <w:r w:rsidR="00E56AD4">
        <w:t xml:space="preserve"> </w:t>
      </w:r>
      <w:r w:rsidR="00E40582">
        <w:t xml:space="preserve">opening of the </w:t>
      </w:r>
      <w:r w:rsidR="00E56AD4">
        <w:t xml:space="preserve">resultant </w:t>
      </w:r>
      <w:r w:rsidR="00FF4D6D">
        <w:t>noncompliance</w:t>
      </w:r>
      <w:r w:rsidR="00E56AD4">
        <w:t xml:space="preserve"> under the inspection procedure used to review and close the URI</w:t>
      </w:r>
      <w:r w:rsidR="00B06097">
        <w:t xml:space="preserve">. </w:t>
      </w:r>
      <w:r w:rsidR="00E56AD4">
        <w:t>The clo</w:t>
      </w:r>
      <w:r w:rsidR="00E40582">
        <w:t xml:space="preserve">sed URI </w:t>
      </w:r>
      <w:r w:rsidR="00967D49">
        <w:t>should be listed</w:t>
      </w:r>
      <w:r w:rsidR="00E40582">
        <w:t xml:space="preserve"> under the Additional Tracking Items section of the report and the</w:t>
      </w:r>
      <w:r w:rsidR="00821A75">
        <w:t xml:space="preserve"> result</w:t>
      </w:r>
      <w:r w:rsidR="009C7E8C">
        <w:t xml:space="preserve">ant </w:t>
      </w:r>
      <w:r w:rsidR="00491388">
        <w:t>noncompliance</w:t>
      </w:r>
      <w:r w:rsidR="009C7E8C">
        <w:t xml:space="preserve"> </w:t>
      </w:r>
      <w:r w:rsidR="00967D49">
        <w:t>should be listed</w:t>
      </w:r>
      <w:r w:rsidR="009C7E8C">
        <w:t xml:space="preserve"> under the List of Violations</w:t>
      </w:r>
      <w:r w:rsidR="004F79C9">
        <w:t xml:space="preserve"> section of the report</w:t>
      </w:r>
      <w:r w:rsidR="00065735">
        <w:t xml:space="preserve"> and </w:t>
      </w:r>
      <w:r w:rsidR="00967D49">
        <w:t xml:space="preserve">be documented </w:t>
      </w:r>
      <w:r w:rsidR="00065735">
        <w:t>in the Inspection Results</w:t>
      </w:r>
      <w:r w:rsidR="00B06097">
        <w:t xml:space="preserve">. </w:t>
      </w:r>
      <w:r w:rsidR="0061488E">
        <w:t xml:space="preserve">Note: Minor violations </w:t>
      </w:r>
      <w:r w:rsidR="00967D49">
        <w:t>should not be listed</w:t>
      </w:r>
      <w:r w:rsidR="0061488E">
        <w:t xml:space="preserve"> under the List of Violations section of the report</w:t>
      </w:r>
      <w:r w:rsidR="00B06097">
        <w:t>.</w:t>
      </w:r>
    </w:p>
    <w:p w14:paraId="6724A9E5" w14:textId="156CFDC5" w:rsidR="00E52101" w:rsidRPr="00836A66" w:rsidRDefault="00E52101" w:rsidP="00836A66">
      <w:pPr>
        <w:pStyle w:val="Heading1"/>
      </w:pPr>
      <w:bookmarkStart w:id="79" w:name="_Toc62124098"/>
      <w:bookmarkStart w:id="80" w:name="_Toc62124855"/>
      <w:bookmarkStart w:id="81" w:name="_Toc62125556"/>
      <w:bookmarkStart w:id="82" w:name="_Toc62125920"/>
      <w:bookmarkStart w:id="83" w:name="_Toc200457756"/>
      <w:r w:rsidRPr="00836A66">
        <w:t>0616-09</w:t>
      </w:r>
      <w:r w:rsidRPr="00836A66">
        <w:tab/>
        <w:t>DISCUSSED</w:t>
      </w:r>
      <w:r w:rsidR="004B45AE" w:rsidRPr="00836A66">
        <w:t xml:space="preserve"> OPEN ITEMS</w:t>
      </w:r>
      <w:bookmarkEnd w:id="79"/>
      <w:bookmarkEnd w:id="80"/>
      <w:bookmarkEnd w:id="81"/>
      <w:bookmarkEnd w:id="82"/>
      <w:bookmarkEnd w:id="83"/>
    </w:p>
    <w:p w14:paraId="3D050C90" w14:textId="1ECD5B39" w:rsidR="00BB7673" w:rsidRDefault="00867D07" w:rsidP="00753EB8">
      <w:pPr>
        <w:pStyle w:val="BodyText"/>
      </w:pPr>
      <w:r>
        <w:t>Use the following table to document open items being discussed.</w:t>
      </w:r>
    </w:p>
    <w:p w14:paraId="592BAF7F" w14:textId="1B276C6D" w:rsidR="00867D07" w:rsidRDefault="00867D07" w:rsidP="00DC430C">
      <w:pPr>
        <w:pStyle w:val="BodyText"/>
        <w:jc w:val="center"/>
      </w:pPr>
      <w:r w:rsidRPr="00CE4B80">
        <w:t xml:space="preserve">Table </w:t>
      </w:r>
      <w:r w:rsidR="00FD75CE" w:rsidRPr="00CE4B80">
        <w:t>3: Discuss</w:t>
      </w:r>
      <w:r w:rsidR="00CE4B80">
        <w:t>ed</w:t>
      </w:r>
      <w:r w:rsidR="00FD75CE" w:rsidRPr="00CE4B80">
        <w:t xml:space="preserve"> Item</w:t>
      </w:r>
    </w:p>
    <w:tbl>
      <w:tblPr>
        <w:tblStyle w:val="TableGrid"/>
        <w:tblW w:w="9378" w:type="dxa"/>
        <w:tblLayout w:type="fixed"/>
        <w:tblLook w:val="04A0" w:firstRow="1" w:lastRow="0" w:firstColumn="1" w:lastColumn="0" w:noHBand="0" w:noVBand="1"/>
      </w:tblPr>
      <w:tblGrid>
        <w:gridCol w:w="2245"/>
        <w:gridCol w:w="5670"/>
        <w:gridCol w:w="1463"/>
      </w:tblGrid>
      <w:tr w:rsidR="00B13903" w:rsidRPr="000729E2" w14:paraId="2FDD74C4" w14:textId="77777777" w:rsidTr="0060352C">
        <w:tc>
          <w:tcPr>
            <w:tcW w:w="2245" w:type="dxa"/>
            <w:shd w:val="clear" w:color="auto" w:fill="auto"/>
          </w:tcPr>
          <w:p w14:paraId="101167A0" w14:textId="234C2769" w:rsidR="00B13903" w:rsidRPr="000729E2" w:rsidRDefault="003E2DE3" w:rsidP="00B02D5D">
            <w:pPr>
              <w:rPr>
                <w:rFonts w:ascii="Arial" w:hAnsi="Arial" w:cs="Arial"/>
              </w:rPr>
            </w:pPr>
            <w:r w:rsidRPr="000729E2">
              <w:rPr>
                <w:rFonts w:ascii="Arial" w:hAnsi="Arial" w:cs="Arial"/>
              </w:rPr>
              <w:t>[</w:t>
            </w:r>
            <w:r w:rsidR="003C3F62" w:rsidRPr="000729E2">
              <w:rPr>
                <w:rFonts w:ascii="Arial" w:hAnsi="Arial" w:cs="Arial"/>
              </w:rPr>
              <w:t>09</w:t>
            </w:r>
            <w:r w:rsidR="00B13903" w:rsidRPr="000729E2">
              <w:rPr>
                <w:rFonts w:ascii="Arial" w:hAnsi="Arial" w:cs="Arial"/>
              </w:rPr>
              <w:t xml:space="preserve">a </w:t>
            </w:r>
            <w:r w:rsidRPr="000729E2">
              <w:rPr>
                <w:rFonts w:ascii="Arial" w:hAnsi="Arial" w:cs="Arial"/>
              </w:rPr>
              <w:t>–</w:t>
            </w:r>
            <w:r w:rsidR="00B13903" w:rsidRPr="000729E2">
              <w:rPr>
                <w:rFonts w:ascii="Arial" w:hAnsi="Arial" w:cs="Arial"/>
              </w:rPr>
              <w:t xml:space="preserve"> Item Type</w:t>
            </w:r>
            <w:r w:rsidRPr="000729E2">
              <w:rPr>
                <w:rFonts w:ascii="Arial" w:hAnsi="Arial" w:cs="Arial"/>
              </w:rPr>
              <w:t>]</w:t>
            </w:r>
          </w:p>
          <w:p w14:paraId="06C11203" w14:textId="77777777" w:rsidR="00B13903" w:rsidRPr="000729E2" w:rsidRDefault="00B13903" w:rsidP="00B02D5D">
            <w:pPr>
              <w:rPr>
                <w:rFonts w:ascii="Arial" w:hAnsi="Arial" w:cs="Arial"/>
              </w:rPr>
            </w:pPr>
            <w:r w:rsidRPr="000729E2">
              <w:rPr>
                <w:rFonts w:ascii="Arial" w:hAnsi="Arial" w:cs="Arial"/>
              </w:rPr>
              <w:t>(Discussed)</w:t>
            </w:r>
          </w:p>
        </w:tc>
        <w:tc>
          <w:tcPr>
            <w:tcW w:w="5670" w:type="dxa"/>
          </w:tcPr>
          <w:p w14:paraId="37DCA900" w14:textId="5E69FE43" w:rsidR="00B13903" w:rsidRPr="000729E2" w:rsidRDefault="003E2DE3" w:rsidP="00B02D5D">
            <w:pPr>
              <w:jc w:val="both"/>
              <w:rPr>
                <w:rFonts w:ascii="Arial" w:hAnsi="Arial" w:cs="Arial"/>
              </w:rPr>
            </w:pPr>
            <w:r w:rsidRPr="000729E2">
              <w:rPr>
                <w:rFonts w:ascii="Arial" w:hAnsi="Arial" w:cs="Arial"/>
              </w:rPr>
              <w:t>[</w:t>
            </w:r>
            <w:r w:rsidR="003C3F62" w:rsidRPr="000729E2">
              <w:rPr>
                <w:rFonts w:ascii="Arial" w:hAnsi="Arial" w:cs="Arial"/>
              </w:rPr>
              <w:t>09</w:t>
            </w:r>
            <w:r w:rsidR="00B13903" w:rsidRPr="000729E2">
              <w:rPr>
                <w:rFonts w:ascii="Arial" w:hAnsi="Arial" w:cs="Arial"/>
              </w:rPr>
              <w:t xml:space="preserve">b </w:t>
            </w:r>
            <w:r w:rsidRPr="000729E2">
              <w:rPr>
                <w:rFonts w:ascii="Arial" w:hAnsi="Arial" w:cs="Arial"/>
              </w:rPr>
              <w:t xml:space="preserve">– </w:t>
            </w:r>
            <w:r w:rsidR="00B13903" w:rsidRPr="000729E2">
              <w:rPr>
                <w:rFonts w:ascii="Arial" w:hAnsi="Arial" w:cs="Arial"/>
              </w:rPr>
              <w:t>Title and Tracking</w:t>
            </w:r>
            <w:r w:rsidRPr="000729E2">
              <w:rPr>
                <w:rFonts w:ascii="Arial" w:hAnsi="Arial" w:cs="Arial"/>
              </w:rPr>
              <w:t>]</w:t>
            </w:r>
          </w:p>
        </w:tc>
        <w:tc>
          <w:tcPr>
            <w:tcW w:w="1463" w:type="dxa"/>
          </w:tcPr>
          <w:p w14:paraId="274C2969" w14:textId="35EA530A" w:rsidR="00B13903" w:rsidRPr="000729E2" w:rsidRDefault="003E2DE3" w:rsidP="0060352C">
            <w:pPr>
              <w:rPr>
                <w:rFonts w:ascii="Arial" w:hAnsi="Arial" w:cs="Arial"/>
              </w:rPr>
            </w:pPr>
            <w:r w:rsidRPr="000729E2">
              <w:rPr>
                <w:rFonts w:ascii="Arial" w:hAnsi="Arial" w:cs="Arial"/>
              </w:rPr>
              <w:t>[IP Number]</w:t>
            </w:r>
          </w:p>
        </w:tc>
      </w:tr>
      <w:tr w:rsidR="00B13903" w:rsidRPr="000729E2" w14:paraId="698B81B1" w14:textId="77777777" w:rsidTr="0060352C">
        <w:trPr>
          <w:trHeight w:val="70"/>
        </w:trPr>
        <w:tc>
          <w:tcPr>
            <w:tcW w:w="9378" w:type="dxa"/>
            <w:gridSpan w:val="3"/>
          </w:tcPr>
          <w:p w14:paraId="5DD551F4" w14:textId="52775C86" w:rsidR="00B13903" w:rsidRPr="000729E2" w:rsidRDefault="00B13903" w:rsidP="0060352C">
            <w:pPr>
              <w:rPr>
                <w:rFonts w:ascii="Arial" w:hAnsi="Arial" w:cs="Arial"/>
              </w:rPr>
            </w:pPr>
            <w:r w:rsidRPr="000729E2">
              <w:rPr>
                <w:rFonts w:ascii="Arial" w:hAnsi="Arial" w:cs="Arial"/>
                <w:u w:val="single"/>
              </w:rPr>
              <w:t>Discussion</w:t>
            </w:r>
            <w:r w:rsidRPr="000729E2">
              <w:rPr>
                <w:rFonts w:ascii="Arial" w:hAnsi="Arial" w:cs="Arial"/>
              </w:rPr>
              <w:t xml:space="preserve">: </w:t>
            </w:r>
            <w:r w:rsidR="003E2DE3" w:rsidRPr="000729E2">
              <w:rPr>
                <w:rFonts w:ascii="Arial" w:hAnsi="Arial" w:cs="Arial"/>
              </w:rPr>
              <w:t>[</w:t>
            </w:r>
            <w:r w:rsidR="00E639EA" w:rsidRPr="000729E2">
              <w:rPr>
                <w:rFonts w:ascii="Arial" w:hAnsi="Arial" w:cs="Arial"/>
              </w:rPr>
              <w:t>09</w:t>
            </w:r>
            <w:r w:rsidRPr="000729E2">
              <w:rPr>
                <w:rFonts w:ascii="Arial" w:hAnsi="Arial" w:cs="Arial"/>
              </w:rPr>
              <w:t xml:space="preserve">c </w:t>
            </w:r>
            <w:r w:rsidR="003E2DE3" w:rsidRPr="000729E2">
              <w:rPr>
                <w:rFonts w:ascii="Arial" w:hAnsi="Arial" w:cs="Arial"/>
              </w:rPr>
              <w:t>–</w:t>
            </w:r>
            <w:r w:rsidRPr="000729E2">
              <w:rPr>
                <w:rFonts w:ascii="Arial" w:hAnsi="Arial" w:cs="Arial"/>
              </w:rPr>
              <w:t xml:space="preserve"> Discussion</w:t>
            </w:r>
            <w:r w:rsidR="003E2DE3" w:rsidRPr="000729E2">
              <w:rPr>
                <w:rFonts w:ascii="Arial" w:hAnsi="Arial" w:cs="Arial"/>
              </w:rPr>
              <w:t>]</w:t>
            </w:r>
          </w:p>
          <w:p w14:paraId="5BB5D3CF" w14:textId="77777777" w:rsidR="00B13903" w:rsidRPr="000729E2" w:rsidRDefault="00B13903" w:rsidP="0060352C">
            <w:pPr>
              <w:rPr>
                <w:rFonts w:ascii="Arial" w:hAnsi="Arial" w:cs="Arial"/>
                <w:u w:val="single"/>
              </w:rPr>
            </w:pPr>
          </w:p>
        </w:tc>
      </w:tr>
    </w:tbl>
    <w:p w14:paraId="1EFDCFA6" w14:textId="77777777" w:rsidR="00753EB8" w:rsidRDefault="00753EB8" w:rsidP="00753EB8">
      <w:pPr>
        <w:pStyle w:val="BodyText"/>
      </w:pPr>
    </w:p>
    <w:p w14:paraId="456A9FE4" w14:textId="24A31232" w:rsidR="00F6068D" w:rsidRPr="00F6068D" w:rsidRDefault="00F6068D" w:rsidP="00753EB8">
      <w:pPr>
        <w:pStyle w:val="BodyText"/>
      </w:pPr>
      <w:r w:rsidRPr="00F6068D">
        <w:t xml:space="preserve">Open Items such as unresolved items, apparent violations, and notices of violation requiring a </w:t>
      </w:r>
      <w:r w:rsidRPr="001D7099">
        <w:t>response</w:t>
      </w:r>
      <w:r w:rsidRPr="00F6068D">
        <w:t xml:space="preserve"> were assigned an open tracking status in a previously issued inspection report. Document discussed open items in the results section of the report under the </w:t>
      </w:r>
      <w:r w:rsidR="00E54338">
        <w:t>inspection procedure</w:t>
      </w:r>
      <w:r w:rsidRPr="00F6068D">
        <w:t xml:space="preserve"> associated with the sample or inspection activity that resulted in the opening of the item.</w:t>
      </w:r>
    </w:p>
    <w:p w14:paraId="2684CC9D" w14:textId="47316323" w:rsidR="00F6068D" w:rsidRPr="00597084" w:rsidRDefault="00F6068D" w:rsidP="00477244">
      <w:pPr>
        <w:pStyle w:val="BodyText"/>
        <w:numPr>
          <w:ilvl w:val="0"/>
          <w:numId w:val="15"/>
        </w:numPr>
      </w:pPr>
      <w:r w:rsidRPr="00597084">
        <w:t>Item Type</w:t>
      </w:r>
      <w:r w:rsidR="00B06097">
        <w:t xml:space="preserve">. </w:t>
      </w:r>
      <w:r w:rsidRPr="00597084">
        <w:t>Describe the item type (e.g., “Unresolved Item”).</w:t>
      </w:r>
    </w:p>
    <w:p w14:paraId="593ADDEB" w14:textId="4CB50FDA" w:rsidR="00F6068D" w:rsidRPr="00597084" w:rsidRDefault="00F6068D" w:rsidP="00477244">
      <w:pPr>
        <w:pStyle w:val="BodyText"/>
        <w:numPr>
          <w:ilvl w:val="0"/>
          <w:numId w:val="15"/>
        </w:numPr>
      </w:pPr>
      <w:r w:rsidRPr="00597084">
        <w:t>Title and Tracking</w:t>
      </w:r>
      <w:r w:rsidR="00B06097">
        <w:t xml:space="preserve">. </w:t>
      </w:r>
      <w:r w:rsidRPr="00597084">
        <w:t>Enter the previously used title and tracking number assigned when the item was opened in a prior report.</w:t>
      </w:r>
    </w:p>
    <w:p w14:paraId="0768A4A9" w14:textId="592E0BBD" w:rsidR="00F6068D" w:rsidRPr="00494E5C" w:rsidRDefault="00F6068D" w:rsidP="00477244">
      <w:pPr>
        <w:pStyle w:val="BodyText"/>
        <w:numPr>
          <w:ilvl w:val="0"/>
          <w:numId w:val="15"/>
        </w:numPr>
        <w:rPr>
          <w:color w:val="000000"/>
        </w:rPr>
      </w:pPr>
      <w:r w:rsidRPr="000C7952">
        <w:t>Dis</w:t>
      </w:r>
      <w:r w:rsidRPr="00494E5C">
        <w:rPr>
          <w:color w:val="000000"/>
        </w:rPr>
        <w:t>cussion</w:t>
      </w:r>
      <w:r w:rsidR="00B06097" w:rsidRPr="00494E5C">
        <w:rPr>
          <w:color w:val="000000"/>
        </w:rPr>
        <w:t xml:space="preserve">. </w:t>
      </w:r>
      <w:bookmarkStart w:id="84" w:name="_Toc416695082"/>
      <w:r w:rsidRPr="00494E5C">
        <w:rPr>
          <w:color w:val="000000"/>
        </w:rPr>
        <w:t xml:space="preserve">Capture follow up actions, pertinent facts gathered, and observations which may </w:t>
      </w:r>
      <w:r w:rsidRPr="00325BBB">
        <w:t>support</w:t>
      </w:r>
      <w:r w:rsidRPr="00494E5C">
        <w:rPr>
          <w:color w:val="000000"/>
        </w:rPr>
        <w:t xml:space="preserve"> a </w:t>
      </w:r>
      <w:r w:rsidR="004062D9" w:rsidRPr="00494E5C">
        <w:rPr>
          <w:color w:val="000000"/>
        </w:rPr>
        <w:t xml:space="preserve">future </w:t>
      </w:r>
      <w:r w:rsidRPr="00494E5C">
        <w:rPr>
          <w:color w:val="000000"/>
        </w:rPr>
        <w:t xml:space="preserve">disposition of the </w:t>
      </w:r>
      <w:r w:rsidR="00F16DE1" w:rsidRPr="00494E5C">
        <w:rPr>
          <w:color w:val="000000"/>
        </w:rPr>
        <w:t>item</w:t>
      </w:r>
      <w:r w:rsidRPr="00494E5C">
        <w:rPr>
          <w:color w:val="000000"/>
        </w:rPr>
        <w:t>.</w:t>
      </w:r>
    </w:p>
    <w:p w14:paraId="0ECD01C4" w14:textId="0FED1623" w:rsidR="002D0B53" w:rsidRPr="00836A66" w:rsidRDefault="00067671" w:rsidP="00836A66">
      <w:pPr>
        <w:pStyle w:val="Heading1"/>
      </w:pPr>
      <w:bookmarkStart w:id="85" w:name="_Toc62124099"/>
      <w:bookmarkStart w:id="86" w:name="_Toc62124856"/>
      <w:bookmarkStart w:id="87" w:name="_Toc62125557"/>
      <w:bookmarkStart w:id="88" w:name="_Toc62125921"/>
      <w:bookmarkStart w:id="89" w:name="_Toc200457757"/>
      <w:r w:rsidRPr="00836A66">
        <w:t>0616-</w:t>
      </w:r>
      <w:r w:rsidR="00330F31" w:rsidRPr="00836A66">
        <w:t>10</w:t>
      </w:r>
      <w:r w:rsidR="0059689C" w:rsidRPr="00836A66">
        <w:tab/>
      </w:r>
      <w:r w:rsidR="002D0B53" w:rsidRPr="00836A66">
        <w:t xml:space="preserve">CLOSURE OF </w:t>
      </w:r>
      <w:r w:rsidR="00CB09FC" w:rsidRPr="00836A66">
        <w:t>WRITTEN</w:t>
      </w:r>
      <w:r w:rsidR="002D0B53" w:rsidRPr="00836A66">
        <w:t xml:space="preserve"> EVENT REPORTS</w:t>
      </w:r>
      <w:bookmarkEnd w:id="84"/>
      <w:bookmarkEnd w:id="85"/>
      <w:bookmarkEnd w:id="86"/>
      <w:bookmarkEnd w:id="87"/>
      <w:bookmarkEnd w:id="88"/>
      <w:bookmarkEnd w:id="89"/>
    </w:p>
    <w:p w14:paraId="0ECD01C6" w14:textId="369E3480" w:rsidR="002D0B53" w:rsidRPr="00461774" w:rsidRDefault="546F04BF" w:rsidP="00753EB8">
      <w:pPr>
        <w:pStyle w:val="BodyText"/>
      </w:pPr>
      <w:r w:rsidRPr="546F04BF">
        <w:t xml:space="preserve">Fuel facilities are required to submit written reports to the NRC for certain previously reported event notifications in accordance with Parts 20, 30, 40, 70, </w:t>
      </w:r>
      <w:r w:rsidR="005E1568">
        <w:t xml:space="preserve">71, </w:t>
      </w:r>
      <w:r w:rsidRPr="546F04BF">
        <w:t>73</w:t>
      </w:r>
      <w:r w:rsidR="005E1568">
        <w:t xml:space="preserve">, </w:t>
      </w:r>
      <w:r w:rsidR="00B60592">
        <w:t>and 95</w:t>
      </w:r>
      <w:r w:rsidRPr="546F04BF">
        <w:t xml:space="preserve"> requirements</w:t>
      </w:r>
      <w:r w:rsidR="00B06097">
        <w:t xml:space="preserve">. </w:t>
      </w:r>
      <w:r w:rsidRPr="546F04BF">
        <w:lastRenderedPageBreak/>
        <w:t xml:space="preserve">Inspectors review these written event reports and document their review and closure, including revisions to written event reports, </w:t>
      </w:r>
      <w:r w:rsidR="00D66277">
        <w:t>under</w:t>
      </w:r>
      <w:r w:rsidR="00D66277" w:rsidRPr="546F04BF">
        <w:t xml:space="preserve"> </w:t>
      </w:r>
      <w:r w:rsidRPr="546F04BF">
        <w:t xml:space="preserve">the </w:t>
      </w:r>
      <w:r w:rsidR="00947DCA">
        <w:t xml:space="preserve">inspection </w:t>
      </w:r>
      <w:r w:rsidR="00D66277">
        <w:t>procedure used</w:t>
      </w:r>
      <w:r w:rsidR="00947DCA">
        <w:t xml:space="preserve"> </w:t>
      </w:r>
      <w:r w:rsidR="005161D3">
        <w:t>to review and close t</w:t>
      </w:r>
      <w:r w:rsidR="00FC798C">
        <w:t xml:space="preserve">he </w:t>
      </w:r>
      <w:r w:rsidR="00D141C7">
        <w:t>written event reports</w:t>
      </w:r>
      <w:r w:rsidR="00B06097">
        <w:t>.</w:t>
      </w:r>
    </w:p>
    <w:p w14:paraId="0ECD01C8" w14:textId="5118BA2F" w:rsidR="002D0B53" w:rsidRPr="00461774" w:rsidRDefault="546F04BF" w:rsidP="00753EB8">
      <w:pPr>
        <w:pStyle w:val="BodyText"/>
      </w:pPr>
      <w:r w:rsidRPr="546F04BF">
        <w:t>In general, written event report reviews should have a brief description of the event and reference the docketed written report</w:t>
      </w:r>
      <w:r w:rsidR="00B06097">
        <w:t xml:space="preserve">. </w:t>
      </w:r>
      <w:r w:rsidRPr="546F04BF">
        <w:t>If a written event report review is already documented in a separate NRC correspondence, then close the written event report with a brief statement in an inspection report referencing the separate correspondence</w:t>
      </w:r>
      <w:r w:rsidR="00B06097">
        <w:t xml:space="preserve">. </w:t>
      </w:r>
      <w:r w:rsidRPr="546F04BF">
        <w:t>In addition, document closure of the written event report as follows:</w:t>
      </w:r>
    </w:p>
    <w:p w14:paraId="0ECD01CA" w14:textId="3CAB811B" w:rsidR="00482993" w:rsidRPr="00461774" w:rsidRDefault="00070449" w:rsidP="00477244">
      <w:pPr>
        <w:pStyle w:val="BodyText"/>
        <w:numPr>
          <w:ilvl w:val="0"/>
          <w:numId w:val="16"/>
        </w:numPr>
      </w:pPr>
      <w:r>
        <w:t>No Violations</w:t>
      </w:r>
      <w:r w:rsidR="00B06097">
        <w:t xml:space="preserve">. </w:t>
      </w:r>
      <w:r w:rsidR="002D0B53" w:rsidRPr="00461774">
        <w:t>No NRC-Identified</w:t>
      </w:r>
      <w:r w:rsidR="00D26BD8">
        <w:t xml:space="preserve"> or</w:t>
      </w:r>
      <w:r w:rsidR="002D0B53" w:rsidRPr="00461774">
        <w:t xml:space="preserve"> </w:t>
      </w:r>
      <w:r w:rsidR="00D26BD8" w:rsidRPr="00D26BD8">
        <w:t xml:space="preserve">Licensee-Identified </w:t>
      </w:r>
      <w:r w:rsidR="00440547">
        <w:t xml:space="preserve">Violations, and no </w:t>
      </w:r>
      <w:r w:rsidR="008E09D0">
        <w:t>Self-revealing</w:t>
      </w:r>
      <w:r w:rsidR="002D0B53" w:rsidRPr="00461774">
        <w:t xml:space="preserve"> </w:t>
      </w:r>
      <w:r w:rsidR="00400BC3" w:rsidRPr="00706E29">
        <w:t>Violation</w:t>
      </w:r>
      <w:r w:rsidR="002D0B53" w:rsidRPr="00706E29">
        <w:t>s</w:t>
      </w:r>
      <w:r w:rsidR="00B06097">
        <w:t xml:space="preserve">. </w:t>
      </w:r>
      <w:r w:rsidR="002D0B53" w:rsidRPr="00461774">
        <w:t xml:space="preserve">Include a statement similar to “The </w:t>
      </w:r>
      <w:r w:rsidR="00BB156B">
        <w:t>Written</w:t>
      </w:r>
      <w:r w:rsidR="00482993" w:rsidRPr="00461774">
        <w:t xml:space="preserve"> </w:t>
      </w:r>
      <w:r w:rsidR="00D26BD8" w:rsidRPr="00D26BD8">
        <w:t xml:space="preserve">Event Report </w:t>
      </w:r>
      <w:r w:rsidR="00482993" w:rsidRPr="00461774">
        <w:t>was reviewed</w:t>
      </w:r>
      <w:r w:rsidR="00B06097">
        <w:t xml:space="preserve">. </w:t>
      </w:r>
      <w:r w:rsidR="00482993" w:rsidRPr="00461774">
        <w:t>No violations of NRC requirements were identified.</w:t>
      </w:r>
      <w:r w:rsidR="00F72A5E">
        <w:t>"</w:t>
      </w:r>
    </w:p>
    <w:p w14:paraId="0ECD01CC" w14:textId="47CE1BD6" w:rsidR="00482993" w:rsidRPr="00461774" w:rsidRDefault="00482993" w:rsidP="00477244">
      <w:pPr>
        <w:pStyle w:val="BodyText"/>
        <w:numPr>
          <w:ilvl w:val="0"/>
          <w:numId w:val="16"/>
        </w:numPr>
      </w:pPr>
      <w:r w:rsidRPr="00461774">
        <w:t>Minor Violations</w:t>
      </w:r>
      <w:r w:rsidR="00B06097">
        <w:t xml:space="preserve">. </w:t>
      </w:r>
      <w:r w:rsidR="008A6BE9" w:rsidRPr="00461774">
        <w:t xml:space="preserve">Use guidance in </w:t>
      </w:r>
      <w:r w:rsidR="007331B0">
        <w:t xml:space="preserve">Section </w:t>
      </w:r>
      <w:r w:rsidR="008A6BE9" w:rsidRPr="00461774">
        <w:t>0616 Appendix B</w:t>
      </w:r>
      <w:r w:rsidRPr="00461774">
        <w:t>, “</w:t>
      </w:r>
      <w:r w:rsidR="008A6BE9" w:rsidRPr="00461774">
        <w:t>E</w:t>
      </w:r>
      <w:r w:rsidR="00F72A5E" w:rsidRPr="00461774">
        <w:t>xamples</w:t>
      </w:r>
      <w:r w:rsidR="008A6BE9" w:rsidRPr="00461774">
        <w:t xml:space="preserve"> </w:t>
      </w:r>
      <w:r w:rsidR="00F72A5E" w:rsidRPr="00461774">
        <w:t>of</w:t>
      </w:r>
      <w:r w:rsidR="008A6BE9" w:rsidRPr="00461774">
        <w:t xml:space="preserve"> M</w:t>
      </w:r>
      <w:r w:rsidR="00F72A5E" w:rsidRPr="00461774">
        <w:t xml:space="preserve">inor </w:t>
      </w:r>
      <w:r w:rsidR="00ED24FD" w:rsidRPr="00706E29">
        <w:t>Violations</w:t>
      </w:r>
      <w:r w:rsidRPr="00461774">
        <w:t>.”</w:t>
      </w:r>
      <w:r w:rsidR="0033748C" w:rsidRPr="00461774">
        <w:t xml:space="preserve"> </w:t>
      </w:r>
      <w:r w:rsidR="00D26BD8" w:rsidRPr="00461774">
        <w:t xml:space="preserve">Document </w:t>
      </w:r>
      <w:r w:rsidR="0033748C" w:rsidRPr="00461774">
        <w:t>a</w:t>
      </w:r>
      <w:r w:rsidR="00CE019E">
        <w:t>s</w:t>
      </w:r>
      <w:r w:rsidR="0033748C" w:rsidRPr="00461774">
        <w:t xml:space="preserve"> specified in </w:t>
      </w:r>
      <w:r w:rsidR="007331B0">
        <w:t xml:space="preserve">Section </w:t>
      </w:r>
      <w:r w:rsidR="0033748C" w:rsidRPr="00461774">
        <w:t>0616-1</w:t>
      </w:r>
      <w:r w:rsidR="00FC1705">
        <w:t>4</w:t>
      </w:r>
      <w:r w:rsidR="0033748C" w:rsidRPr="00461774">
        <w:t xml:space="preserve">, </w:t>
      </w:r>
      <w:r w:rsidR="007A19C8">
        <w:t>“</w:t>
      </w:r>
      <w:r w:rsidR="008C4AAC" w:rsidRPr="00461774">
        <w:t>Minor Violation</w:t>
      </w:r>
      <w:r w:rsidR="00D26BD8">
        <w:t>s</w:t>
      </w:r>
      <w:r w:rsidR="0048031E">
        <w:t>, Observations, Assessments, and Very Low Safety Significance Issues</w:t>
      </w:r>
      <w:r w:rsidR="0033748C" w:rsidRPr="00461774">
        <w:t>.</w:t>
      </w:r>
      <w:r w:rsidR="007A19C8">
        <w:t>”</w:t>
      </w:r>
    </w:p>
    <w:p w14:paraId="63A076F4" w14:textId="56E671D0" w:rsidR="00893585" w:rsidRDefault="00482993" w:rsidP="00477244">
      <w:pPr>
        <w:pStyle w:val="BodyText"/>
        <w:numPr>
          <w:ilvl w:val="0"/>
          <w:numId w:val="16"/>
        </w:numPr>
      </w:pPr>
      <w:r w:rsidRPr="00706E29">
        <w:t>Licensee</w:t>
      </w:r>
      <w:r w:rsidRPr="00461774">
        <w:t>-</w:t>
      </w:r>
      <w:r w:rsidR="00BD496E">
        <w:t>i</w:t>
      </w:r>
      <w:r w:rsidRPr="00461774">
        <w:t xml:space="preserve">dentified </w:t>
      </w:r>
      <w:r w:rsidR="00440547">
        <w:t>Violations</w:t>
      </w:r>
      <w:r w:rsidR="00B06097">
        <w:t xml:space="preserve">. </w:t>
      </w:r>
      <w:r w:rsidRPr="00461774">
        <w:t xml:space="preserve">The safety significance and enforcement should be discussed per </w:t>
      </w:r>
      <w:r w:rsidR="007331B0">
        <w:t xml:space="preserve">Section </w:t>
      </w:r>
      <w:r w:rsidR="008A6BE9" w:rsidRPr="00461774">
        <w:t>0616</w:t>
      </w:r>
      <w:r w:rsidRPr="00461774">
        <w:t>-1</w:t>
      </w:r>
      <w:r w:rsidR="005830D0">
        <w:t>3</w:t>
      </w:r>
      <w:r w:rsidRPr="00461774">
        <w:t>, “</w:t>
      </w:r>
      <w:r w:rsidR="008A6BE9" w:rsidRPr="00461774">
        <w:t>Licensee-Identified Violations</w:t>
      </w:r>
      <w:r w:rsidR="00D141C7">
        <w:t>.</w:t>
      </w:r>
      <w:r w:rsidRPr="00461774">
        <w:t>”</w:t>
      </w:r>
    </w:p>
    <w:p w14:paraId="0ECD01D0" w14:textId="479D9357" w:rsidR="002D0B53" w:rsidRPr="00461774" w:rsidRDefault="00D26BD8" w:rsidP="00477244">
      <w:pPr>
        <w:pStyle w:val="BodyText"/>
        <w:numPr>
          <w:ilvl w:val="0"/>
          <w:numId w:val="16"/>
        </w:numPr>
      </w:pPr>
      <w:r w:rsidRPr="00D26BD8">
        <w:t xml:space="preserve">NRC-Identified or </w:t>
      </w:r>
      <w:r w:rsidR="006B0B28">
        <w:t>Self- revealing</w:t>
      </w:r>
      <w:r w:rsidR="008A6BE9" w:rsidRPr="00461774">
        <w:t xml:space="preserve"> </w:t>
      </w:r>
      <w:r w:rsidR="00BB156B">
        <w:t>V</w:t>
      </w:r>
      <w:r w:rsidRPr="00D26BD8">
        <w:t>iolations</w:t>
      </w:r>
      <w:r w:rsidR="00B06097">
        <w:t xml:space="preserve">. </w:t>
      </w:r>
      <w:r w:rsidR="00440547">
        <w:t>NRC-Identified or Identified Through an Event Violations</w:t>
      </w:r>
      <w:r w:rsidR="007A0908" w:rsidRPr="00461774">
        <w:t xml:space="preserve"> should use </w:t>
      </w:r>
      <w:r w:rsidR="007331B0">
        <w:t xml:space="preserve">Section </w:t>
      </w:r>
      <w:r w:rsidR="007A0908" w:rsidRPr="00461774">
        <w:t>0616</w:t>
      </w:r>
      <w:r w:rsidR="00482993" w:rsidRPr="00461774">
        <w:t>-0</w:t>
      </w:r>
      <w:r w:rsidR="007A0908" w:rsidRPr="00461774">
        <w:t>7</w:t>
      </w:r>
      <w:r w:rsidR="00482993" w:rsidRPr="00461774">
        <w:t xml:space="preserve">, “Documenting </w:t>
      </w:r>
      <w:r w:rsidRPr="00D26BD8">
        <w:t>Violations</w:t>
      </w:r>
      <w:r w:rsidRPr="00D26BD8" w:rsidDel="00D26BD8">
        <w:t xml:space="preserve"> </w:t>
      </w:r>
      <w:r w:rsidR="00482993" w:rsidRPr="00461774">
        <w:t>Using the Four-Part Format,” if not previously documented.</w:t>
      </w:r>
    </w:p>
    <w:p w14:paraId="0ECD01D3" w14:textId="34F8B5E0" w:rsidR="00067671" w:rsidRPr="00836A66" w:rsidRDefault="007A0908" w:rsidP="00325BBB">
      <w:pPr>
        <w:pStyle w:val="Heading1"/>
      </w:pPr>
      <w:bookmarkStart w:id="90" w:name="_Toc416695083"/>
      <w:bookmarkStart w:id="91" w:name="_Toc62124100"/>
      <w:bookmarkStart w:id="92" w:name="_Toc62124857"/>
      <w:bookmarkStart w:id="93" w:name="_Toc62125558"/>
      <w:bookmarkStart w:id="94" w:name="_Toc62125922"/>
      <w:bookmarkStart w:id="95" w:name="_Toc200457758"/>
      <w:r w:rsidRPr="00836A66">
        <w:t>0616-</w:t>
      </w:r>
      <w:r w:rsidR="00330F31" w:rsidRPr="00836A66">
        <w:t>11</w:t>
      </w:r>
      <w:r w:rsidR="00070449" w:rsidRPr="00836A66">
        <w:tab/>
      </w:r>
      <w:r w:rsidR="00067671" w:rsidRPr="00836A66">
        <w:t>CLOSURE OF CITED VIOLATIONS</w:t>
      </w:r>
      <w:bookmarkEnd w:id="90"/>
      <w:bookmarkEnd w:id="91"/>
      <w:bookmarkEnd w:id="92"/>
      <w:bookmarkEnd w:id="93"/>
      <w:bookmarkEnd w:id="94"/>
      <w:bookmarkEnd w:id="95"/>
    </w:p>
    <w:p w14:paraId="603F4780" w14:textId="1F46C346" w:rsidR="00D40475" w:rsidRDefault="546F04BF" w:rsidP="00753EB8">
      <w:pPr>
        <w:pStyle w:val="BodyText"/>
      </w:pPr>
      <w:r>
        <w:t xml:space="preserve">After receipt of the licensee’s response to an NOV and completion of any necessary inspections, document the closure of cited violations </w:t>
      </w:r>
      <w:r w:rsidR="00E170BA">
        <w:t>under</w:t>
      </w:r>
      <w:r w:rsidR="00705104">
        <w:t xml:space="preserve"> the inspection procedure </w:t>
      </w:r>
      <w:r w:rsidR="00954020">
        <w:t>used</w:t>
      </w:r>
      <w:r w:rsidR="00F01E38">
        <w:t xml:space="preserve"> to </w:t>
      </w:r>
      <w:r w:rsidR="00954020">
        <w:t>review and close</w:t>
      </w:r>
      <w:r w:rsidR="00F01E38">
        <w:t xml:space="preserve"> the </w:t>
      </w:r>
      <w:r w:rsidR="008D478F">
        <w:t>NOV</w:t>
      </w:r>
      <w:r w:rsidR="00B06097">
        <w:t xml:space="preserve">. </w:t>
      </w:r>
      <w:r>
        <w:t>The level of detail required to document closure of cited violations depends on the extent of corrective actions conducted by the licensee</w:t>
      </w:r>
      <w:r w:rsidR="00B06097">
        <w:t xml:space="preserve">. </w:t>
      </w:r>
      <w:r>
        <w:t>In general, the write-up must summarize the inspector's follow-up actions to evaluate the adequacy of any licensee actions and provide enough detail to justify closing the violation.</w:t>
      </w:r>
    </w:p>
    <w:p w14:paraId="149AE622" w14:textId="24DBF3AB" w:rsidR="00551748" w:rsidRPr="00BD05CD" w:rsidRDefault="00551748" w:rsidP="00836A66">
      <w:pPr>
        <w:pStyle w:val="Heading1"/>
      </w:pPr>
      <w:bookmarkStart w:id="96" w:name="_Toc200457759"/>
      <w:r>
        <w:t>0616-</w:t>
      </w:r>
      <w:r w:rsidR="006C243B">
        <w:t>12</w:t>
      </w:r>
      <w:r>
        <w:tab/>
      </w:r>
      <w:r w:rsidR="00F75235">
        <w:t xml:space="preserve">VIOLATIONS WARRANTING </w:t>
      </w:r>
      <w:r w:rsidR="00243544">
        <w:t>ENFORCEMENT</w:t>
      </w:r>
      <w:r w:rsidR="00F75235">
        <w:t xml:space="preserve"> DISCRETION</w:t>
      </w:r>
      <w:bookmarkEnd w:id="96"/>
    </w:p>
    <w:p w14:paraId="0ECD01D7" w14:textId="2950872B" w:rsidR="00070449" w:rsidRDefault="00605081" w:rsidP="00753EB8">
      <w:pPr>
        <w:pStyle w:val="BodyText"/>
      </w:pPr>
      <w:r>
        <w:t xml:space="preserve">Bring violations that may warrant enforcement discretion to the attention of the Regional </w:t>
      </w:r>
      <w:r w:rsidR="00877B33">
        <w:t>Enforcement</w:t>
      </w:r>
      <w:r>
        <w:t xml:space="preserve"> Coordinator</w:t>
      </w:r>
      <w:r w:rsidR="00B06097">
        <w:t xml:space="preserve">. </w:t>
      </w:r>
      <w:r>
        <w:t xml:space="preserve">Default to any </w:t>
      </w:r>
      <w:r w:rsidR="00ED786A">
        <w:t xml:space="preserve">overriding directions found in an Interim Enforcement </w:t>
      </w:r>
      <w:r w:rsidR="00877B33">
        <w:t>Policy</w:t>
      </w:r>
      <w:r w:rsidR="00ED786A">
        <w:t>, an Enforcement Guidance Memorandum, or the Enforcement Manual</w:t>
      </w:r>
      <w:r w:rsidR="00B06097">
        <w:t xml:space="preserve">. </w:t>
      </w:r>
      <w:r w:rsidR="00ED786A">
        <w:t xml:space="preserve">Unless otherwise directed, document violations receiving enforcement discretion in the results section of the </w:t>
      </w:r>
      <w:r w:rsidR="007C73D6">
        <w:t>report under the applicable inspectable area</w:t>
      </w:r>
      <w:r w:rsidR="00B06097">
        <w:t xml:space="preserve">. </w:t>
      </w:r>
      <w:r w:rsidR="007C73D6">
        <w:t xml:space="preserve">Use the following table </w:t>
      </w:r>
      <w:r w:rsidR="001213D3">
        <w:t xml:space="preserve">(Table 4) </w:t>
      </w:r>
      <w:r w:rsidR="007C73D6">
        <w:t>to document violations receiving enforcement discretion</w:t>
      </w:r>
      <w:r w:rsidR="00B06097">
        <w:t>.</w:t>
      </w:r>
    </w:p>
    <w:p w14:paraId="67F0365C" w14:textId="5FBD4791" w:rsidR="00877B33" w:rsidRDefault="00877B33" w:rsidP="00976C96">
      <w:pPr>
        <w:pStyle w:val="BodyText"/>
        <w:jc w:val="center"/>
      </w:pPr>
      <w:r>
        <w:t xml:space="preserve">Table </w:t>
      </w:r>
      <w:r w:rsidR="001646F2">
        <w:t>4</w:t>
      </w:r>
      <w:r>
        <w:t>: Enforcement Discretion</w:t>
      </w:r>
    </w:p>
    <w:tbl>
      <w:tblPr>
        <w:tblStyle w:val="TableGrid"/>
        <w:tblW w:w="9331" w:type="dxa"/>
        <w:tblInd w:w="85"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597"/>
        <w:gridCol w:w="6546"/>
        <w:gridCol w:w="1188"/>
      </w:tblGrid>
      <w:tr w:rsidR="00877B33" w:rsidRPr="006B5B34" w14:paraId="0473CF6D" w14:textId="77777777" w:rsidTr="00254994">
        <w:tc>
          <w:tcPr>
            <w:tcW w:w="1597" w:type="dxa"/>
            <w:tcBorders>
              <w:top w:val="single" w:sz="4" w:space="0" w:color="auto"/>
              <w:left w:val="single" w:sz="4" w:space="0" w:color="auto"/>
            </w:tcBorders>
            <w:shd w:val="clear" w:color="auto" w:fill="auto"/>
          </w:tcPr>
          <w:p w14:paraId="05624F20" w14:textId="77777777" w:rsidR="00877B33" w:rsidRPr="006B5B34" w:rsidRDefault="00877B33" w:rsidP="00494E5C">
            <w:pPr>
              <w:keepNext/>
              <w:contextualSpacing/>
              <w:rPr>
                <w:rFonts w:ascii="Arial" w:hAnsi="Arial" w:cs="Arial"/>
              </w:rPr>
            </w:pPr>
            <w:r w:rsidRPr="006B5B34">
              <w:rPr>
                <w:rFonts w:ascii="Arial" w:hAnsi="Arial" w:cs="Arial"/>
              </w:rPr>
              <w:t>Enforcement Discretion</w:t>
            </w:r>
          </w:p>
        </w:tc>
        <w:tc>
          <w:tcPr>
            <w:tcW w:w="6546" w:type="dxa"/>
            <w:tcBorders>
              <w:top w:val="single" w:sz="4" w:space="0" w:color="auto"/>
              <w:right w:val="single" w:sz="4" w:space="0" w:color="auto"/>
            </w:tcBorders>
          </w:tcPr>
          <w:p w14:paraId="27824117" w14:textId="3674BC6E" w:rsidR="00877B33" w:rsidRPr="006B5B34" w:rsidRDefault="00C13FB9" w:rsidP="00494E5C">
            <w:pPr>
              <w:keepNext/>
              <w:contextualSpacing/>
              <w:rPr>
                <w:rFonts w:ascii="Arial" w:hAnsi="Arial" w:cs="Arial"/>
              </w:rPr>
            </w:pPr>
            <w:r w:rsidRPr="006B5B34">
              <w:rPr>
                <w:rFonts w:ascii="Arial" w:hAnsi="Arial" w:cs="Arial"/>
              </w:rPr>
              <w:t>[</w:t>
            </w:r>
            <w:r w:rsidR="001F2B59" w:rsidRPr="006B5B34">
              <w:rPr>
                <w:rFonts w:ascii="Arial" w:hAnsi="Arial" w:cs="Arial"/>
              </w:rPr>
              <w:t>1</w:t>
            </w:r>
            <w:r w:rsidR="0043490C" w:rsidRPr="006B5B34">
              <w:rPr>
                <w:rFonts w:ascii="Arial" w:hAnsi="Arial" w:cs="Arial"/>
              </w:rPr>
              <w:t>2</w:t>
            </w:r>
            <w:r w:rsidR="001F2B59" w:rsidRPr="006B5B34">
              <w:rPr>
                <w:rFonts w:ascii="Arial" w:hAnsi="Arial" w:cs="Arial"/>
              </w:rPr>
              <w:t>.01</w:t>
            </w:r>
            <w:r w:rsidR="00516EBA" w:rsidRPr="006B5B34">
              <w:rPr>
                <w:rFonts w:ascii="Arial" w:hAnsi="Arial" w:cs="Arial"/>
              </w:rPr>
              <w:t xml:space="preserve"> –</w:t>
            </w:r>
            <w:r w:rsidR="00957DDD" w:rsidRPr="006B5B34">
              <w:rPr>
                <w:rFonts w:ascii="Arial" w:hAnsi="Arial" w:cs="Arial"/>
              </w:rPr>
              <w:t xml:space="preserve"> Enforcement Action</w:t>
            </w:r>
            <w:r w:rsidRPr="006B5B34">
              <w:rPr>
                <w:rFonts w:ascii="Arial" w:hAnsi="Arial" w:cs="Arial"/>
              </w:rPr>
              <w:t>]</w:t>
            </w:r>
          </w:p>
        </w:tc>
        <w:tc>
          <w:tcPr>
            <w:tcW w:w="1188" w:type="dxa"/>
            <w:tcBorders>
              <w:top w:val="single" w:sz="4" w:space="0" w:color="auto"/>
              <w:right w:val="single" w:sz="4" w:space="0" w:color="auto"/>
            </w:tcBorders>
          </w:tcPr>
          <w:p w14:paraId="4B07C740" w14:textId="376DA074" w:rsidR="00877B33" w:rsidRPr="006B5B34" w:rsidRDefault="001854AB" w:rsidP="00494E5C">
            <w:pPr>
              <w:keepNext/>
              <w:contextualSpacing/>
              <w:rPr>
                <w:rFonts w:ascii="Arial" w:hAnsi="Arial" w:cs="Arial"/>
              </w:rPr>
            </w:pPr>
            <w:r w:rsidRPr="006B5B34">
              <w:rPr>
                <w:rFonts w:ascii="Arial" w:hAnsi="Arial" w:cs="Arial"/>
              </w:rPr>
              <w:t>[</w:t>
            </w:r>
            <w:r w:rsidR="000153BE" w:rsidRPr="006B5B34">
              <w:rPr>
                <w:rFonts w:ascii="Arial" w:hAnsi="Arial" w:cs="Arial"/>
              </w:rPr>
              <w:t>IP Number</w:t>
            </w:r>
            <w:r w:rsidRPr="006B5B34">
              <w:rPr>
                <w:rFonts w:ascii="Arial" w:hAnsi="Arial" w:cs="Arial"/>
              </w:rPr>
              <w:t>]</w:t>
            </w:r>
          </w:p>
        </w:tc>
      </w:tr>
      <w:tr w:rsidR="00877B33" w:rsidRPr="006B5B34" w14:paraId="3ACFBE58" w14:textId="77777777" w:rsidTr="00254994">
        <w:tc>
          <w:tcPr>
            <w:tcW w:w="9331" w:type="dxa"/>
            <w:gridSpan w:val="3"/>
            <w:tcBorders>
              <w:left w:val="single" w:sz="4" w:space="0" w:color="auto"/>
              <w:right w:val="single" w:sz="4" w:space="0" w:color="auto"/>
            </w:tcBorders>
            <w:shd w:val="clear" w:color="auto" w:fill="auto"/>
          </w:tcPr>
          <w:p w14:paraId="69E92EA9" w14:textId="7B6F7C6F" w:rsidR="00877B33" w:rsidRPr="006B5B34" w:rsidRDefault="00877B33" w:rsidP="00254994">
            <w:pPr>
              <w:contextualSpacing/>
              <w:rPr>
                <w:rFonts w:ascii="Arial" w:hAnsi="Arial" w:cs="Arial"/>
              </w:rPr>
            </w:pPr>
            <w:r w:rsidRPr="006B5B34">
              <w:rPr>
                <w:rFonts w:ascii="Arial" w:hAnsi="Arial" w:cs="Arial"/>
                <w:u w:val="single"/>
              </w:rPr>
              <w:t>Description</w:t>
            </w:r>
            <w:r w:rsidRPr="006B5B34">
              <w:rPr>
                <w:rFonts w:ascii="Arial" w:hAnsi="Arial" w:cs="Arial"/>
              </w:rPr>
              <w:t>:</w:t>
            </w:r>
            <w:r w:rsidR="0035251A" w:rsidRPr="006B5B34">
              <w:rPr>
                <w:rFonts w:ascii="Arial" w:hAnsi="Arial" w:cs="Arial"/>
              </w:rPr>
              <w:t xml:space="preserve"> [07.02 – Description]</w:t>
            </w:r>
          </w:p>
          <w:p w14:paraId="31AFEDBA" w14:textId="77777777" w:rsidR="00877B33" w:rsidRPr="006B5B34" w:rsidRDefault="00877B33" w:rsidP="00254994">
            <w:pPr>
              <w:contextualSpacing/>
              <w:rPr>
                <w:rFonts w:ascii="Arial" w:hAnsi="Arial" w:cs="Arial"/>
                <w:u w:val="single"/>
              </w:rPr>
            </w:pPr>
          </w:p>
          <w:p w14:paraId="453FB45D" w14:textId="7F05AAB4" w:rsidR="00877B33" w:rsidRPr="006B5B34" w:rsidRDefault="00877B33" w:rsidP="00254994">
            <w:pPr>
              <w:contextualSpacing/>
              <w:rPr>
                <w:rFonts w:ascii="Arial" w:hAnsi="Arial" w:cs="Arial"/>
              </w:rPr>
            </w:pPr>
            <w:r w:rsidRPr="006B5B34">
              <w:rPr>
                <w:rFonts w:ascii="Arial" w:hAnsi="Arial" w:cs="Arial"/>
              </w:rPr>
              <w:t xml:space="preserve">Corrective Actions: </w:t>
            </w:r>
            <w:r w:rsidR="000153BE" w:rsidRPr="006B5B34">
              <w:rPr>
                <w:rFonts w:ascii="Arial" w:hAnsi="Arial" w:cs="Arial"/>
              </w:rPr>
              <w:t>[</w:t>
            </w:r>
            <w:r w:rsidR="00712534" w:rsidRPr="006B5B34">
              <w:rPr>
                <w:rFonts w:ascii="Arial" w:hAnsi="Arial" w:cs="Arial"/>
              </w:rPr>
              <w:t>07</w:t>
            </w:r>
            <w:r w:rsidRPr="006B5B34">
              <w:rPr>
                <w:rFonts w:ascii="Arial" w:hAnsi="Arial" w:cs="Arial"/>
              </w:rPr>
              <w:t xml:space="preserve">.02a </w:t>
            </w:r>
            <w:r w:rsidR="000153BE" w:rsidRPr="006B5B34">
              <w:rPr>
                <w:rFonts w:ascii="Arial" w:hAnsi="Arial" w:cs="Arial"/>
              </w:rPr>
              <w:t>–</w:t>
            </w:r>
            <w:r w:rsidRPr="006B5B34">
              <w:rPr>
                <w:rFonts w:ascii="Arial" w:hAnsi="Arial" w:cs="Arial"/>
              </w:rPr>
              <w:t xml:space="preserve"> Corrective Actions</w:t>
            </w:r>
            <w:r w:rsidR="000153BE" w:rsidRPr="006B5B34">
              <w:rPr>
                <w:rFonts w:ascii="Arial" w:hAnsi="Arial" w:cs="Arial"/>
              </w:rPr>
              <w:t>]</w:t>
            </w:r>
          </w:p>
          <w:p w14:paraId="37F72BAD" w14:textId="77777777" w:rsidR="00877B33" w:rsidRPr="006B5B34" w:rsidRDefault="00877B33" w:rsidP="00254994">
            <w:pPr>
              <w:contextualSpacing/>
              <w:rPr>
                <w:rFonts w:ascii="Arial" w:hAnsi="Arial" w:cs="Arial"/>
                <w:u w:val="single"/>
              </w:rPr>
            </w:pPr>
          </w:p>
          <w:p w14:paraId="38D51808" w14:textId="1772A950" w:rsidR="00877B33" w:rsidRPr="006B5B34" w:rsidRDefault="00877B33" w:rsidP="00254994">
            <w:pPr>
              <w:contextualSpacing/>
              <w:rPr>
                <w:rFonts w:ascii="Arial" w:hAnsi="Arial" w:cs="Arial"/>
              </w:rPr>
            </w:pPr>
            <w:r w:rsidRPr="006B5B34">
              <w:rPr>
                <w:rFonts w:ascii="Arial" w:hAnsi="Arial" w:cs="Arial"/>
              </w:rPr>
              <w:t xml:space="preserve">Corrective Action References: </w:t>
            </w:r>
            <w:r w:rsidR="000153BE" w:rsidRPr="006B5B34">
              <w:rPr>
                <w:rFonts w:ascii="Arial" w:hAnsi="Arial" w:cs="Arial"/>
              </w:rPr>
              <w:t>[</w:t>
            </w:r>
            <w:r w:rsidR="00712534" w:rsidRPr="006B5B34">
              <w:rPr>
                <w:rFonts w:ascii="Arial" w:hAnsi="Arial" w:cs="Arial"/>
              </w:rPr>
              <w:t>07</w:t>
            </w:r>
            <w:r w:rsidRPr="006B5B34">
              <w:rPr>
                <w:rFonts w:ascii="Arial" w:hAnsi="Arial" w:cs="Arial"/>
              </w:rPr>
              <w:t xml:space="preserve">.02b </w:t>
            </w:r>
            <w:r w:rsidR="000153BE" w:rsidRPr="006B5B34">
              <w:rPr>
                <w:rFonts w:ascii="Arial" w:hAnsi="Arial" w:cs="Arial"/>
              </w:rPr>
              <w:t>–</w:t>
            </w:r>
            <w:r w:rsidRPr="006B5B34">
              <w:rPr>
                <w:rFonts w:ascii="Arial" w:hAnsi="Arial" w:cs="Arial"/>
              </w:rPr>
              <w:t xml:space="preserve"> Corrective Action References</w:t>
            </w:r>
            <w:r w:rsidR="000153BE" w:rsidRPr="006B5B34">
              <w:rPr>
                <w:rFonts w:ascii="Arial" w:hAnsi="Arial" w:cs="Arial"/>
              </w:rPr>
              <w:t>]</w:t>
            </w:r>
          </w:p>
          <w:p w14:paraId="20536829" w14:textId="568148DD" w:rsidR="0032708B" w:rsidRPr="006B5B34" w:rsidRDefault="0032708B" w:rsidP="00254994">
            <w:pPr>
              <w:contextualSpacing/>
              <w:rPr>
                <w:rFonts w:ascii="Arial" w:hAnsi="Arial" w:cs="Arial"/>
              </w:rPr>
            </w:pPr>
          </w:p>
        </w:tc>
      </w:tr>
      <w:tr w:rsidR="00877B33" w:rsidRPr="006B5B34" w14:paraId="70692794" w14:textId="77777777" w:rsidTr="00254994">
        <w:tc>
          <w:tcPr>
            <w:tcW w:w="9331" w:type="dxa"/>
            <w:gridSpan w:val="3"/>
            <w:tcBorders>
              <w:left w:val="single" w:sz="4" w:space="0" w:color="auto"/>
              <w:bottom w:val="single" w:sz="4" w:space="0" w:color="auto"/>
              <w:right w:val="single" w:sz="4" w:space="0" w:color="auto"/>
            </w:tcBorders>
          </w:tcPr>
          <w:p w14:paraId="4EC5FA74" w14:textId="77777777" w:rsidR="00877B33" w:rsidRPr="006B5B34" w:rsidRDefault="00877B33" w:rsidP="00254994">
            <w:pPr>
              <w:contextualSpacing/>
              <w:rPr>
                <w:rFonts w:ascii="Arial" w:hAnsi="Arial" w:cs="Arial"/>
              </w:rPr>
            </w:pPr>
            <w:r w:rsidRPr="006B5B34">
              <w:rPr>
                <w:rFonts w:ascii="Arial" w:hAnsi="Arial" w:cs="Arial"/>
                <w:u w:val="single"/>
              </w:rPr>
              <w:lastRenderedPageBreak/>
              <w:t>Enforcement</w:t>
            </w:r>
            <w:r w:rsidRPr="006B5B34">
              <w:rPr>
                <w:rFonts w:ascii="Arial" w:hAnsi="Arial" w:cs="Arial"/>
              </w:rPr>
              <w:t>:</w:t>
            </w:r>
          </w:p>
          <w:p w14:paraId="1C260EBB" w14:textId="6CDAF3EB" w:rsidR="00877B33" w:rsidRPr="006B5B34" w:rsidRDefault="00877B33" w:rsidP="00254994">
            <w:pPr>
              <w:contextualSpacing/>
              <w:rPr>
                <w:rFonts w:ascii="Arial" w:hAnsi="Arial" w:cs="Arial"/>
                <w:u w:val="single"/>
              </w:rPr>
            </w:pPr>
          </w:p>
          <w:p w14:paraId="7B0FE68F" w14:textId="24D62786" w:rsidR="00877B33" w:rsidRPr="006B5B34" w:rsidRDefault="00877B33" w:rsidP="00254994">
            <w:pPr>
              <w:contextualSpacing/>
              <w:rPr>
                <w:rFonts w:ascii="Arial" w:hAnsi="Arial" w:cs="Arial"/>
                <w:i/>
              </w:rPr>
            </w:pPr>
            <w:r w:rsidRPr="006B5B34">
              <w:rPr>
                <w:rFonts w:ascii="Arial" w:hAnsi="Arial" w:cs="Arial"/>
              </w:rPr>
              <w:t xml:space="preserve">Significance/Severity: </w:t>
            </w:r>
            <w:r w:rsidR="000153BE" w:rsidRPr="006B5B34">
              <w:rPr>
                <w:rFonts w:ascii="Arial" w:hAnsi="Arial" w:cs="Arial"/>
              </w:rPr>
              <w:t>[</w:t>
            </w:r>
            <w:r w:rsidR="00FD0ED3" w:rsidRPr="006B5B34">
              <w:rPr>
                <w:rFonts w:ascii="Arial" w:hAnsi="Arial" w:cs="Arial"/>
              </w:rPr>
              <w:t>07</w:t>
            </w:r>
            <w:r w:rsidR="003C7C31" w:rsidRPr="006B5B34">
              <w:rPr>
                <w:rFonts w:ascii="Arial" w:hAnsi="Arial" w:cs="Arial"/>
              </w:rPr>
              <w:t>.0</w:t>
            </w:r>
            <w:r w:rsidR="00FD0ED3" w:rsidRPr="006B5B34">
              <w:rPr>
                <w:rFonts w:ascii="Arial" w:hAnsi="Arial" w:cs="Arial"/>
              </w:rPr>
              <w:t>4</w:t>
            </w:r>
            <w:r w:rsidRPr="006B5B34">
              <w:rPr>
                <w:rFonts w:ascii="Arial" w:hAnsi="Arial" w:cs="Arial"/>
              </w:rPr>
              <w:t xml:space="preserve">a </w:t>
            </w:r>
            <w:r w:rsidR="000153BE" w:rsidRPr="006B5B34">
              <w:rPr>
                <w:rFonts w:ascii="Arial" w:hAnsi="Arial" w:cs="Arial"/>
              </w:rPr>
              <w:t>–</w:t>
            </w:r>
            <w:r w:rsidRPr="006B5B34">
              <w:rPr>
                <w:rFonts w:ascii="Arial" w:hAnsi="Arial" w:cs="Arial"/>
              </w:rPr>
              <w:t xml:space="preserve"> Severity Level</w:t>
            </w:r>
            <w:r w:rsidR="000153BE" w:rsidRPr="006B5B34">
              <w:rPr>
                <w:rFonts w:ascii="Arial" w:hAnsi="Arial" w:cs="Arial"/>
              </w:rPr>
              <w:t>]</w:t>
            </w:r>
          </w:p>
          <w:p w14:paraId="2C0CF8DB" w14:textId="77777777" w:rsidR="00877B33" w:rsidRPr="006B5B34" w:rsidRDefault="00877B33" w:rsidP="00254994">
            <w:pPr>
              <w:contextualSpacing/>
              <w:rPr>
                <w:rFonts w:ascii="Arial" w:hAnsi="Arial" w:cs="Arial"/>
              </w:rPr>
            </w:pPr>
          </w:p>
          <w:p w14:paraId="08B3BB9C" w14:textId="46B701C4" w:rsidR="00877B33" w:rsidRPr="006B5B34" w:rsidRDefault="00877B33" w:rsidP="00254994">
            <w:pPr>
              <w:contextualSpacing/>
              <w:rPr>
                <w:rFonts w:ascii="Arial" w:hAnsi="Arial" w:cs="Arial"/>
              </w:rPr>
            </w:pPr>
            <w:r w:rsidRPr="006B5B34">
              <w:rPr>
                <w:rFonts w:ascii="Arial" w:hAnsi="Arial" w:cs="Arial"/>
              </w:rPr>
              <w:t xml:space="preserve">Violation: </w:t>
            </w:r>
            <w:r w:rsidR="000153BE" w:rsidRPr="006B5B34">
              <w:rPr>
                <w:rFonts w:ascii="Arial" w:hAnsi="Arial" w:cs="Arial"/>
              </w:rPr>
              <w:t>[</w:t>
            </w:r>
            <w:r w:rsidR="00FD0ED3" w:rsidRPr="006B5B34">
              <w:rPr>
                <w:rFonts w:ascii="Arial" w:hAnsi="Arial" w:cs="Arial"/>
              </w:rPr>
              <w:t>07</w:t>
            </w:r>
            <w:r w:rsidR="003C7C31" w:rsidRPr="006B5B34">
              <w:rPr>
                <w:rFonts w:ascii="Arial" w:hAnsi="Arial" w:cs="Arial"/>
              </w:rPr>
              <w:t>.0</w:t>
            </w:r>
            <w:r w:rsidR="00FD0ED3" w:rsidRPr="006B5B34">
              <w:rPr>
                <w:rFonts w:ascii="Arial" w:hAnsi="Arial" w:cs="Arial"/>
              </w:rPr>
              <w:t>4b</w:t>
            </w:r>
            <w:r w:rsidRPr="006B5B34">
              <w:rPr>
                <w:rFonts w:ascii="Arial" w:hAnsi="Arial" w:cs="Arial"/>
              </w:rPr>
              <w:t xml:space="preserve"> </w:t>
            </w:r>
            <w:r w:rsidR="000153BE" w:rsidRPr="006B5B34">
              <w:rPr>
                <w:rFonts w:ascii="Arial" w:hAnsi="Arial" w:cs="Arial"/>
              </w:rPr>
              <w:t>–</w:t>
            </w:r>
            <w:r w:rsidRPr="006B5B34">
              <w:rPr>
                <w:rFonts w:ascii="Arial" w:hAnsi="Arial" w:cs="Arial"/>
              </w:rPr>
              <w:t xml:space="preserve"> Violation</w:t>
            </w:r>
            <w:r w:rsidR="000153BE" w:rsidRPr="006B5B34">
              <w:rPr>
                <w:rFonts w:ascii="Arial" w:hAnsi="Arial" w:cs="Arial"/>
              </w:rPr>
              <w:t>]</w:t>
            </w:r>
          </w:p>
          <w:p w14:paraId="7230FF2C" w14:textId="26CC6EEA" w:rsidR="00877B33" w:rsidRPr="006B5B34" w:rsidRDefault="00877B33" w:rsidP="00254994">
            <w:pPr>
              <w:contextualSpacing/>
              <w:rPr>
                <w:rFonts w:ascii="Arial" w:hAnsi="Arial" w:cs="Arial"/>
                <w:u w:val="single"/>
              </w:rPr>
            </w:pPr>
          </w:p>
          <w:p w14:paraId="0F0A9BC2" w14:textId="75CB9DFB" w:rsidR="00877B33" w:rsidRPr="006B5B34" w:rsidRDefault="00877B33" w:rsidP="00254994">
            <w:pPr>
              <w:contextualSpacing/>
              <w:rPr>
                <w:rFonts w:ascii="Arial" w:hAnsi="Arial" w:cs="Arial"/>
              </w:rPr>
            </w:pPr>
            <w:r w:rsidRPr="006B5B34">
              <w:rPr>
                <w:rFonts w:ascii="Arial" w:hAnsi="Arial" w:cs="Arial"/>
              </w:rPr>
              <w:t xml:space="preserve">Basis for Discretion: </w:t>
            </w:r>
            <w:r w:rsidR="000153BE" w:rsidRPr="006B5B34">
              <w:rPr>
                <w:rFonts w:ascii="Arial" w:hAnsi="Arial" w:cs="Arial"/>
              </w:rPr>
              <w:t>[</w:t>
            </w:r>
            <w:r w:rsidR="007303A6" w:rsidRPr="006B5B34">
              <w:rPr>
                <w:rFonts w:ascii="Arial" w:hAnsi="Arial" w:cs="Arial"/>
              </w:rPr>
              <w:t>1</w:t>
            </w:r>
            <w:r w:rsidR="0043490C" w:rsidRPr="006B5B34">
              <w:rPr>
                <w:rFonts w:ascii="Arial" w:hAnsi="Arial" w:cs="Arial"/>
              </w:rPr>
              <w:t>2</w:t>
            </w:r>
            <w:r w:rsidR="007303A6" w:rsidRPr="006B5B34">
              <w:rPr>
                <w:rFonts w:ascii="Arial" w:hAnsi="Arial" w:cs="Arial"/>
              </w:rPr>
              <w:t>.0</w:t>
            </w:r>
            <w:r w:rsidR="00FF5F5A" w:rsidRPr="006B5B34">
              <w:rPr>
                <w:rFonts w:ascii="Arial" w:hAnsi="Arial" w:cs="Arial"/>
              </w:rPr>
              <w:t>2</w:t>
            </w:r>
            <w:r w:rsidRPr="006B5B34">
              <w:rPr>
                <w:rFonts w:ascii="Arial" w:hAnsi="Arial" w:cs="Arial"/>
              </w:rPr>
              <w:t xml:space="preserve"> </w:t>
            </w:r>
            <w:r w:rsidR="000153BE" w:rsidRPr="006B5B34">
              <w:rPr>
                <w:rFonts w:ascii="Arial" w:hAnsi="Arial" w:cs="Arial"/>
              </w:rPr>
              <w:t>–</w:t>
            </w:r>
            <w:r w:rsidRPr="006B5B34">
              <w:rPr>
                <w:rFonts w:ascii="Arial" w:hAnsi="Arial" w:cs="Arial"/>
              </w:rPr>
              <w:t xml:space="preserve"> Discretion</w:t>
            </w:r>
            <w:r w:rsidR="000153BE" w:rsidRPr="006B5B34">
              <w:rPr>
                <w:rFonts w:ascii="Arial" w:hAnsi="Arial" w:cs="Arial"/>
              </w:rPr>
              <w:t>]</w:t>
            </w:r>
          </w:p>
          <w:p w14:paraId="094C345B" w14:textId="659DD6C6" w:rsidR="00FF5F5A" w:rsidRPr="006B5B34" w:rsidRDefault="00FF5F5A" w:rsidP="00254994">
            <w:pPr>
              <w:contextualSpacing/>
              <w:rPr>
                <w:rFonts w:ascii="Arial" w:hAnsi="Arial" w:cs="Arial"/>
              </w:rPr>
            </w:pPr>
          </w:p>
          <w:p w14:paraId="7345512E" w14:textId="7CFAAE2A" w:rsidR="00FF5F5A" w:rsidRPr="006B5B34" w:rsidRDefault="00FF5F5A" w:rsidP="00254994">
            <w:pPr>
              <w:contextualSpacing/>
              <w:rPr>
                <w:rFonts w:ascii="Arial" w:hAnsi="Arial" w:cs="Arial"/>
              </w:rPr>
            </w:pPr>
            <w:r w:rsidRPr="006B5B34">
              <w:rPr>
                <w:rFonts w:ascii="Arial" w:hAnsi="Arial" w:cs="Arial"/>
              </w:rPr>
              <w:t>[12.03 – Unresolved Item Closure]</w:t>
            </w:r>
          </w:p>
          <w:p w14:paraId="5CBA4154" w14:textId="1868FEFB" w:rsidR="000153BE" w:rsidRPr="006B5B34" w:rsidRDefault="000153BE" w:rsidP="00254994">
            <w:pPr>
              <w:contextualSpacing/>
              <w:rPr>
                <w:rFonts w:ascii="Arial" w:hAnsi="Arial" w:cs="Arial"/>
                <w:u w:val="single"/>
              </w:rPr>
            </w:pPr>
          </w:p>
        </w:tc>
      </w:tr>
    </w:tbl>
    <w:p w14:paraId="189CBC9F" w14:textId="77777777" w:rsidR="00775F97" w:rsidRDefault="00775F97" w:rsidP="00775F97">
      <w:pPr>
        <w:pStyle w:val="BodyText"/>
        <w:rPr>
          <w:rStyle w:val="Heading2Char"/>
        </w:rPr>
      </w:pPr>
    </w:p>
    <w:p w14:paraId="04A505FD" w14:textId="1F65BF3D" w:rsidR="00775F97" w:rsidRDefault="007A7298" w:rsidP="00775F97">
      <w:pPr>
        <w:pStyle w:val="Heading2"/>
        <w:rPr>
          <w:rStyle w:val="Heading2Char"/>
        </w:rPr>
      </w:pPr>
      <w:bookmarkStart w:id="97" w:name="_Toc200457760"/>
      <w:r w:rsidRPr="00836A66">
        <w:rPr>
          <w:rStyle w:val="Heading2Char"/>
        </w:rPr>
        <w:t>1</w:t>
      </w:r>
      <w:r w:rsidR="0043490C" w:rsidRPr="00836A66">
        <w:rPr>
          <w:rStyle w:val="Heading2Char"/>
        </w:rPr>
        <w:t>2</w:t>
      </w:r>
      <w:r w:rsidRPr="00836A66">
        <w:rPr>
          <w:rStyle w:val="Heading2Char"/>
        </w:rPr>
        <w:t>.01</w:t>
      </w:r>
      <w:r w:rsidRPr="00836A66">
        <w:rPr>
          <w:rStyle w:val="Heading2Char"/>
        </w:rPr>
        <w:tab/>
        <w:t>Enforcement Action</w:t>
      </w:r>
      <w:bookmarkEnd w:id="97"/>
    </w:p>
    <w:p w14:paraId="0D22CAEF" w14:textId="1287043A" w:rsidR="007A7298" w:rsidRDefault="007A7298" w:rsidP="00775F97">
      <w:pPr>
        <w:pStyle w:val="BodyText3"/>
      </w:pPr>
      <w:r>
        <w:t>Identify the Enforcement Action Number and provide a title with a reference to any applicable Enforcement Guidance Memorandum (EGM)</w:t>
      </w:r>
      <w:r w:rsidR="00B06097">
        <w:t>.</w:t>
      </w:r>
    </w:p>
    <w:p w14:paraId="7B4B9782" w14:textId="77777777" w:rsidR="00775F97" w:rsidRDefault="007A7298" w:rsidP="00775F97">
      <w:pPr>
        <w:pStyle w:val="Heading2"/>
        <w:rPr>
          <w:rStyle w:val="Heading2Char"/>
        </w:rPr>
      </w:pPr>
      <w:bookmarkStart w:id="98" w:name="_Toc200457761"/>
      <w:r w:rsidRPr="00836A66">
        <w:rPr>
          <w:rStyle w:val="Heading2Char"/>
        </w:rPr>
        <w:t>1</w:t>
      </w:r>
      <w:r w:rsidR="00F03A45" w:rsidRPr="00836A66">
        <w:rPr>
          <w:rStyle w:val="Heading2Char"/>
        </w:rPr>
        <w:t>2</w:t>
      </w:r>
      <w:r w:rsidRPr="00836A66">
        <w:rPr>
          <w:rStyle w:val="Heading2Char"/>
        </w:rPr>
        <w:t>.0</w:t>
      </w:r>
      <w:r w:rsidR="00833FAB" w:rsidRPr="00836A66">
        <w:rPr>
          <w:rStyle w:val="Heading2Char"/>
        </w:rPr>
        <w:t>2</w:t>
      </w:r>
      <w:r w:rsidRPr="00836A66">
        <w:rPr>
          <w:rStyle w:val="Heading2Char"/>
        </w:rPr>
        <w:tab/>
      </w:r>
      <w:r w:rsidRPr="00325BBB">
        <w:rPr>
          <w:rStyle w:val="Heading2Char"/>
        </w:rPr>
        <w:t>Discretion</w:t>
      </w:r>
      <w:bookmarkEnd w:id="98"/>
    </w:p>
    <w:p w14:paraId="14414531" w14:textId="2B4F2D60" w:rsidR="007A7298" w:rsidRDefault="007A7298" w:rsidP="00775F97">
      <w:pPr>
        <w:pStyle w:val="BodyText3"/>
      </w:pPr>
      <w:r>
        <w:t>State why enforcement discretion is being granted</w:t>
      </w:r>
      <w:r w:rsidR="00B06097">
        <w:t xml:space="preserve">. </w:t>
      </w:r>
      <w:r>
        <w:t>Include an appropriate statement such as:</w:t>
      </w:r>
    </w:p>
    <w:p w14:paraId="7CF5442D" w14:textId="38109942" w:rsidR="007A7298" w:rsidRDefault="007A7298" w:rsidP="00325BBB">
      <w:pPr>
        <w:pStyle w:val="BodyText3"/>
      </w:pPr>
      <w:r>
        <w:t>“</w:t>
      </w:r>
      <w:r>
        <w:rPr>
          <w:rFonts w:eastAsia="Calibri"/>
        </w:rPr>
        <w:t>T</w:t>
      </w:r>
      <w:r>
        <w:t xml:space="preserve">he NRC exercised enforcement discretion in accordance with </w:t>
      </w:r>
      <w:r w:rsidR="007331B0">
        <w:t xml:space="preserve">Section </w:t>
      </w:r>
      <w:r>
        <w:t>[#.#] of the Enforcement Policy b</w:t>
      </w:r>
      <w:r>
        <w:rPr>
          <w:rFonts w:eastAsia="Calibri"/>
        </w:rPr>
        <w:t>ecause [reason].”</w:t>
      </w:r>
    </w:p>
    <w:p w14:paraId="4CAFACBA" w14:textId="0E51DE43" w:rsidR="007A7298" w:rsidRDefault="007A7298" w:rsidP="00325BBB">
      <w:pPr>
        <w:pStyle w:val="BodyText3"/>
      </w:pPr>
      <w:r>
        <w:t>Note: Violations must be assigned an enforcement action (EA) number, which can be obtained through the Regional Enforcement Coordinator</w:t>
      </w:r>
      <w:r w:rsidR="00B06097">
        <w:t xml:space="preserve">. </w:t>
      </w:r>
      <w:r>
        <w:t>The cover letter must contain the required language for exercising enforcement discretion.</w:t>
      </w:r>
    </w:p>
    <w:p w14:paraId="2106FA01" w14:textId="77777777" w:rsidR="00775F97" w:rsidRDefault="007A7298" w:rsidP="00775F97">
      <w:pPr>
        <w:pStyle w:val="Heading2"/>
        <w:rPr>
          <w:rStyle w:val="Heading2Char"/>
        </w:rPr>
      </w:pPr>
      <w:bookmarkStart w:id="99" w:name="_Toc200457762"/>
      <w:r w:rsidRPr="00836A66">
        <w:rPr>
          <w:rStyle w:val="Heading2Char"/>
        </w:rPr>
        <w:t>1</w:t>
      </w:r>
      <w:r w:rsidR="00F03A45" w:rsidRPr="00836A66">
        <w:rPr>
          <w:rStyle w:val="Heading2Char"/>
        </w:rPr>
        <w:t>2</w:t>
      </w:r>
      <w:r w:rsidRPr="00836A66">
        <w:rPr>
          <w:rStyle w:val="Heading2Char"/>
        </w:rPr>
        <w:t>.0</w:t>
      </w:r>
      <w:r w:rsidR="00833FAB" w:rsidRPr="00836A66">
        <w:rPr>
          <w:rStyle w:val="Heading2Char"/>
        </w:rPr>
        <w:t>3</w:t>
      </w:r>
      <w:r w:rsidR="00A51210" w:rsidRPr="00836A66">
        <w:rPr>
          <w:rStyle w:val="Heading2Char"/>
        </w:rPr>
        <w:tab/>
        <w:t>Unresolved Item Closure</w:t>
      </w:r>
      <w:bookmarkEnd w:id="99"/>
    </w:p>
    <w:p w14:paraId="4380C9B3" w14:textId="56C74726" w:rsidR="007A7298" w:rsidRDefault="007A7298" w:rsidP="00775F97">
      <w:pPr>
        <w:pStyle w:val="BodyText3"/>
      </w:pPr>
      <w:r>
        <w:t>If the granting of enforcement discretion results in a URI closure, include a reference to URI</w:t>
      </w:r>
      <w:r>
        <w:rPr>
          <w:i/>
          <w:iCs/>
          <w:color w:val="2E74B5"/>
        </w:rPr>
        <w:t xml:space="preserve"> </w:t>
      </w:r>
      <w:r>
        <w:t>[Docket Number(s)]/[Report Number]-[Unique Sequential Integer] being closed</w:t>
      </w:r>
      <w:r w:rsidR="00B06097">
        <w:t xml:space="preserve">. </w:t>
      </w:r>
      <w:bookmarkStart w:id="100" w:name="_Hlk59539892"/>
      <w:r>
        <w:t>(e.g., “This closes URI 0</w:t>
      </w:r>
      <w:r w:rsidR="00E022A7">
        <w:t>7</w:t>
      </w:r>
      <w:r>
        <w:t>00</w:t>
      </w:r>
      <w:r w:rsidR="00F064AF">
        <w:t>1234</w:t>
      </w:r>
      <w:r>
        <w:t>/20</w:t>
      </w:r>
      <w:r w:rsidR="00F064AF">
        <w:t>20</w:t>
      </w:r>
      <w:r>
        <w:t>00</w:t>
      </w:r>
      <w:r w:rsidR="00F064AF">
        <w:t>1</w:t>
      </w:r>
      <w:r>
        <w:t>-01.”).</w:t>
      </w:r>
    </w:p>
    <w:p w14:paraId="0ECD01D8" w14:textId="3A90F49A" w:rsidR="00067671" w:rsidRPr="00836A66" w:rsidRDefault="00067671" w:rsidP="00836A66">
      <w:pPr>
        <w:pStyle w:val="Heading1"/>
      </w:pPr>
      <w:bookmarkStart w:id="101" w:name="_Toc416695084"/>
      <w:bookmarkStart w:id="102" w:name="_Toc62124101"/>
      <w:bookmarkStart w:id="103" w:name="_Toc62124858"/>
      <w:bookmarkStart w:id="104" w:name="_Toc62125559"/>
      <w:bookmarkStart w:id="105" w:name="_Toc62125923"/>
      <w:bookmarkStart w:id="106" w:name="_Toc200457763"/>
      <w:bookmarkEnd w:id="100"/>
      <w:r w:rsidRPr="00836A66">
        <w:t>061</w:t>
      </w:r>
      <w:r w:rsidR="00C93B74" w:rsidRPr="00836A66">
        <w:t>6</w:t>
      </w:r>
      <w:r w:rsidRPr="00836A66">
        <w:t>-</w:t>
      </w:r>
      <w:r w:rsidR="00EC40A2" w:rsidRPr="00836A66">
        <w:t>1</w:t>
      </w:r>
      <w:r w:rsidR="00F03A45" w:rsidRPr="00836A66">
        <w:t>3</w:t>
      </w:r>
      <w:r w:rsidR="00070449" w:rsidRPr="00836A66">
        <w:tab/>
      </w:r>
      <w:r w:rsidRPr="00836A66">
        <w:t>LICENSEE-IDENTIFIED VIOLATIONS</w:t>
      </w:r>
      <w:bookmarkEnd w:id="101"/>
      <w:bookmarkEnd w:id="102"/>
      <w:bookmarkEnd w:id="103"/>
      <w:bookmarkEnd w:id="104"/>
      <w:bookmarkEnd w:id="105"/>
      <w:bookmarkEnd w:id="106"/>
    </w:p>
    <w:p w14:paraId="0ECD01DA" w14:textId="6ACAFD25" w:rsidR="00A95D0E" w:rsidRPr="00461774" w:rsidRDefault="00067671" w:rsidP="001D7099">
      <w:pPr>
        <w:pStyle w:val="BodyText-table"/>
        <w:spacing w:after="220"/>
      </w:pPr>
      <w:r w:rsidRPr="00461774">
        <w:t xml:space="preserve">NRC policy requires that all identified </w:t>
      </w:r>
      <w:r w:rsidR="00440547">
        <w:t>violations</w:t>
      </w:r>
      <w:r w:rsidRPr="00461774">
        <w:t xml:space="preserve"> be dispositioned in accordance with the </w:t>
      </w:r>
      <w:r w:rsidR="009E4C4A" w:rsidRPr="00461774">
        <w:t xml:space="preserve">“NRC </w:t>
      </w:r>
      <w:r w:rsidRPr="00461774">
        <w:t>Enforcement Policy,</w:t>
      </w:r>
      <w:r w:rsidR="009E4C4A" w:rsidRPr="00461774">
        <w:t>”</w:t>
      </w:r>
      <w:r w:rsidRPr="00461774">
        <w:t xml:space="preserve"> regardless of who identified them</w:t>
      </w:r>
      <w:r w:rsidR="00B06097">
        <w:t xml:space="preserve">. </w:t>
      </w:r>
      <w:r w:rsidRPr="00461774">
        <w:t xml:space="preserve">Particular attention should be given to screening all documented </w:t>
      </w:r>
      <w:r w:rsidR="00440547">
        <w:t>violations</w:t>
      </w:r>
      <w:r w:rsidRPr="00461774">
        <w:t xml:space="preserve"> captured in docketed communications such as those associated with required reporting </w:t>
      </w:r>
      <w:r w:rsidR="003E49EA">
        <w:t>(</w:t>
      </w:r>
      <w:r w:rsidR="00042BEF" w:rsidRPr="00461774">
        <w:t>10 CFR 40.60, 70.50, 70.52, 71.95, 73.71,</w:t>
      </w:r>
      <w:r w:rsidR="00BF3ED8" w:rsidRPr="00461774">
        <w:t xml:space="preserve"> 74.11, 74.43, 74.57, 74.59, </w:t>
      </w:r>
      <w:r w:rsidR="00042BEF" w:rsidRPr="00461774">
        <w:t xml:space="preserve">20.2201, 20.2202, 20.2203, and 95.57) </w:t>
      </w:r>
      <w:r w:rsidRPr="00461774">
        <w:t>and voluntary reports submitted at the licensee's discretion.</w:t>
      </w:r>
    </w:p>
    <w:p w14:paraId="5E1AA7F0" w14:textId="77777777" w:rsidR="00775F97" w:rsidRDefault="00EC40A2" w:rsidP="00775F97">
      <w:pPr>
        <w:pStyle w:val="Heading2"/>
        <w:rPr>
          <w:rStyle w:val="Heading2Char"/>
        </w:rPr>
      </w:pPr>
      <w:bookmarkStart w:id="107" w:name="_Toc200457764"/>
      <w:r w:rsidRPr="00836A66">
        <w:rPr>
          <w:rStyle w:val="Heading2Char"/>
        </w:rPr>
        <w:t>1</w:t>
      </w:r>
      <w:r w:rsidR="009B3293" w:rsidRPr="00836A66">
        <w:rPr>
          <w:rStyle w:val="Heading2Char"/>
        </w:rPr>
        <w:t>3</w:t>
      </w:r>
      <w:r w:rsidR="007A0908" w:rsidRPr="00836A66">
        <w:rPr>
          <w:rStyle w:val="Heading2Char"/>
        </w:rPr>
        <w:t>.01</w:t>
      </w:r>
      <w:r w:rsidR="003E49EA" w:rsidRPr="00836A66">
        <w:rPr>
          <w:rStyle w:val="Heading2Char"/>
        </w:rPr>
        <w:tab/>
      </w:r>
      <w:r w:rsidR="00067671" w:rsidRPr="00836A66">
        <w:rPr>
          <w:rStyle w:val="Heading2Char"/>
        </w:rPr>
        <w:t xml:space="preserve">Licensee-identified </w:t>
      </w:r>
      <w:r w:rsidR="004D1388" w:rsidRPr="00836A66">
        <w:rPr>
          <w:rStyle w:val="Heading2Char"/>
        </w:rPr>
        <w:t>V</w:t>
      </w:r>
      <w:r w:rsidR="00067671" w:rsidRPr="00836A66">
        <w:rPr>
          <w:rStyle w:val="Heading2Char"/>
        </w:rPr>
        <w:t>iolations</w:t>
      </w:r>
      <w:bookmarkEnd w:id="107"/>
    </w:p>
    <w:p w14:paraId="0ECD01DC" w14:textId="70F1F297" w:rsidR="00067671" w:rsidRPr="00461774" w:rsidRDefault="004D1388" w:rsidP="00775F97">
      <w:pPr>
        <w:pStyle w:val="BodyText3"/>
      </w:pPr>
      <w:r>
        <w:t xml:space="preserve">Licensee-identified violations </w:t>
      </w:r>
      <w:r w:rsidR="00067671" w:rsidRPr="00461774">
        <w:t>which meet the requirements for a</w:t>
      </w:r>
      <w:r w:rsidR="009247AC" w:rsidRPr="00461774">
        <w:t xml:space="preserve">n </w:t>
      </w:r>
      <w:r w:rsidR="00067671" w:rsidRPr="00461774">
        <w:t xml:space="preserve">NCV in accordance with </w:t>
      </w:r>
      <w:r w:rsidR="007813B9">
        <w:t xml:space="preserve">“NRC Enforcement Policy” </w:t>
      </w:r>
      <w:r w:rsidR="007331B0">
        <w:t xml:space="preserve">Section </w:t>
      </w:r>
      <w:r w:rsidR="00067671" w:rsidRPr="00461774">
        <w:t>2.3.2</w:t>
      </w:r>
      <w:r w:rsidR="00E803E5">
        <w:t xml:space="preserve"> and are associated with </w:t>
      </w:r>
      <w:r w:rsidR="006E7668">
        <w:t xml:space="preserve">a facility with an </w:t>
      </w:r>
      <w:r w:rsidR="006E7668">
        <w:lastRenderedPageBreak/>
        <w:t>NRC-approved CAP</w:t>
      </w:r>
      <w:r w:rsidR="000E6797">
        <w:t>,</w:t>
      </w:r>
      <w:r w:rsidR="006E7668">
        <w:t xml:space="preserve"> </w:t>
      </w:r>
      <w:r w:rsidR="00067671" w:rsidRPr="00461774">
        <w:t>should receive minimal documentation</w:t>
      </w:r>
      <w:r w:rsidR="009E41B0">
        <w:t xml:space="preserve">, </w:t>
      </w:r>
      <w:r w:rsidR="0019198C">
        <w:t xml:space="preserve">using the </w:t>
      </w:r>
      <w:r w:rsidR="00D15825">
        <w:t>Traditional Enforcement Violation</w:t>
      </w:r>
      <w:r w:rsidR="0019198C">
        <w:t xml:space="preserve"> table</w:t>
      </w:r>
      <w:r w:rsidR="00D15825">
        <w:t xml:space="preserve"> with abbreviated </w:t>
      </w:r>
      <w:r w:rsidR="00AA0689">
        <w:t>writeups, shown below</w:t>
      </w:r>
      <w:r w:rsidR="0019198C">
        <w:t>.</w:t>
      </w:r>
    </w:p>
    <w:p w14:paraId="2A6E9B01" w14:textId="2D3ED1E4" w:rsidR="00F577D2" w:rsidRDefault="0019198C" w:rsidP="00BB44D4">
      <w:pPr>
        <w:pStyle w:val="BodyText"/>
        <w:spacing w:before="440"/>
        <w:jc w:val="center"/>
      </w:pPr>
      <w:r>
        <w:t xml:space="preserve">Table </w:t>
      </w:r>
      <w:r w:rsidR="009D6830">
        <w:t>1a</w:t>
      </w:r>
      <w:r>
        <w:t xml:space="preserve">: </w:t>
      </w:r>
      <w:r w:rsidR="009F10A6">
        <w:t>Licensee</w:t>
      </w:r>
      <w:r w:rsidR="00172669">
        <w:t>-</w:t>
      </w:r>
      <w:r w:rsidR="009F10A6">
        <w:t>Identified NCV</w:t>
      </w:r>
    </w:p>
    <w:tbl>
      <w:tblPr>
        <w:tblStyle w:val="TableGrid1"/>
        <w:tblW w:w="9360" w:type="dxa"/>
        <w:tblInd w:w="85"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4657"/>
        <w:gridCol w:w="4703"/>
      </w:tblGrid>
      <w:tr w:rsidR="006E4942" w14:paraId="3F03A3BE" w14:textId="77777777" w:rsidTr="0060352C">
        <w:tc>
          <w:tcPr>
            <w:tcW w:w="9360" w:type="dxa"/>
            <w:gridSpan w:val="2"/>
            <w:tcBorders>
              <w:top w:val="single" w:sz="4" w:space="0" w:color="auto"/>
              <w:left w:val="single" w:sz="4" w:space="0" w:color="auto"/>
              <w:bottom w:val="single" w:sz="4" w:space="0" w:color="auto"/>
              <w:right w:val="single" w:sz="4" w:space="0" w:color="auto"/>
            </w:tcBorders>
            <w:hideMark/>
          </w:tcPr>
          <w:p w14:paraId="497595E1" w14:textId="77777777" w:rsidR="006E4942" w:rsidRPr="007171AA" w:rsidRDefault="006E4942" w:rsidP="0060352C">
            <w:pPr>
              <w:contextualSpacing/>
              <w:rPr>
                <w:sz w:val="22"/>
                <w:szCs w:val="22"/>
              </w:rPr>
            </w:pPr>
            <w:r w:rsidRPr="007171AA">
              <w:rPr>
                <w:sz w:val="22"/>
                <w:szCs w:val="22"/>
              </w:rPr>
              <w:t>Licensee Identified NCV</w:t>
            </w:r>
          </w:p>
        </w:tc>
      </w:tr>
      <w:tr w:rsidR="006E4942" w14:paraId="07B95059" w14:textId="77777777" w:rsidTr="0060352C">
        <w:tc>
          <w:tcPr>
            <w:tcW w:w="4657" w:type="dxa"/>
            <w:tcBorders>
              <w:top w:val="single" w:sz="4" w:space="0" w:color="auto"/>
              <w:left w:val="single" w:sz="4" w:space="0" w:color="auto"/>
              <w:bottom w:val="single" w:sz="4" w:space="0" w:color="auto"/>
              <w:right w:val="single" w:sz="4" w:space="0" w:color="auto"/>
            </w:tcBorders>
            <w:hideMark/>
          </w:tcPr>
          <w:p w14:paraId="09AD830C" w14:textId="77777777" w:rsidR="006E4942" w:rsidRPr="007171AA" w:rsidRDefault="006E4942" w:rsidP="0060352C">
            <w:pPr>
              <w:contextualSpacing/>
              <w:rPr>
                <w:sz w:val="22"/>
                <w:szCs w:val="22"/>
              </w:rPr>
            </w:pPr>
            <w:r w:rsidRPr="007171AA">
              <w:rPr>
                <w:sz w:val="22"/>
                <w:szCs w:val="22"/>
              </w:rPr>
              <w:t>Severity</w:t>
            </w:r>
          </w:p>
        </w:tc>
        <w:tc>
          <w:tcPr>
            <w:tcW w:w="4703" w:type="dxa"/>
            <w:tcBorders>
              <w:top w:val="single" w:sz="4" w:space="0" w:color="auto"/>
              <w:left w:val="single" w:sz="4" w:space="0" w:color="auto"/>
              <w:bottom w:val="single" w:sz="4" w:space="0" w:color="auto"/>
              <w:right w:val="single" w:sz="4" w:space="0" w:color="auto"/>
            </w:tcBorders>
            <w:hideMark/>
          </w:tcPr>
          <w:p w14:paraId="608920B9" w14:textId="77777777" w:rsidR="006E4942" w:rsidRPr="007171AA" w:rsidRDefault="006E4942" w:rsidP="0060352C">
            <w:pPr>
              <w:contextualSpacing/>
              <w:rPr>
                <w:sz w:val="22"/>
                <w:szCs w:val="22"/>
              </w:rPr>
            </w:pPr>
            <w:r w:rsidRPr="007171AA">
              <w:rPr>
                <w:sz w:val="22"/>
                <w:szCs w:val="22"/>
              </w:rPr>
              <w:t>Report Section</w:t>
            </w:r>
          </w:p>
        </w:tc>
      </w:tr>
      <w:tr w:rsidR="006E4942" w14:paraId="785040CF" w14:textId="77777777" w:rsidTr="0060352C">
        <w:tc>
          <w:tcPr>
            <w:tcW w:w="4657" w:type="dxa"/>
            <w:tcBorders>
              <w:top w:val="single" w:sz="4" w:space="0" w:color="auto"/>
              <w:left w:val="single" w:sz="4" w:space="0" w:color="auto"/>
              <w:bottom w:val="single" w:sz="4" w:space="0" w:color="auto"/>
              <w:right w:val="single" w:sz="4" w:space="0" w:color="auto"/>
            </w:tcBorders>
            <w:hideMark/>
          </w:tcPr>
          <w:p w14:paraId="6B4C1276" w14:textId="68DDF8BB" w:rsidR="006E4942" w:rsidRPr="007171AA" w:rsidRDefault="006E4942" w:rsidP="0060352C">
            <w:pPr>
              <w:contextualSpacing/>
              <w:rPr>
                <w:sz w:val="22"/>
                <w:szCs w:val="22"/>
              </w:rPr>
            </w:pPr>
            <w:r w:rsidRPr="007171AA">
              <w:rPr>
                <w:sz w:val="22"/>
                <w:szCs w:val="22"/>
              </w:rPr>
              <w:t xml:space="preserve">Severity Level </w:t>
            </w:r>
            <w:r w:rsidR="00D96406">
              <w:rPr>
                <w:sz w:val="22"/>
                <w:szCs w:val="22"/>
              </w:rPr>
              <w:t>IV</w:t>
            </w:r>
          </w:p>
          <w:p w14:paraId="606D388B" w14:textId="269C1AB1" w:rsidR="006E4942" w:rsidRPr="007171AA" w:rsidRDefault="006E4942" w:rsidP="0060352C">
            <w:pPr>
              <w:contextualSpacing/>
              <w:rPr>
                <w:bCs/>
                <w:sz w:val="22"/>
                <w:szCs w:val="22"/>
              </w:rPr>
            </w:pPr>
            <w:r w:rsidRPr="007171AA">
              <w:rPr>
                <w:sz w:val="22"/>
                <w:szCs w:val="22"/>
              </w:rPr>
              <w:t xml:space="preserve">NCV </w:t>
            </w:r>
            <w:r w:rsidR="00BD51FC">
              <w:rPr>
                <w:sz w:val="22"/>
                <w:szCs w:val="22"/>
              </w:rPr>
              <w:t>[Tracking Number]</w:t>
            </w:r>
          </w:p>
          <w:p w14:paraId="591F1A1D" w14:textId="4DB8BC56" w:rsidR="006E4942" w:rsidRPr="007171AA" w:rsidRDefault="00BD51FC" w:rsidP="0060352C">
            <w:pPr>
              <w:contextualSpacing/>
              <w:rPr>
                <w:sz w:val="22"/>
                <w:szCs w:val="22"/>
              </w:rPr>
            </w:pPr>
            <w:r>
              <w:rPr>
                <w:sz w:val="22"/>
                <w:szCs w:val="22"/>
              </w:rPr>
              <w:t>Closed</w:t>
            </w:r>
          </w:p>
          <w:p w14:paraId="1939C0C6" w14:textId="77777777" w:rsidR="006E4942" w:rsidRPr="007171AA" w:rsidRDefault="006E4942" w:rsidP="0060352C">
            <w:pPr>
              <w:contextualSpacing/>
              <w:rPr>
                <w:sz w:val="22"/>
                <w:szCs w:val="22"/>
              </w:rPr>
            </w:pPr>
          </w:p>
        </w:tc>
        <w:tc>
          <w:tcPr>
            <w:tcW w:w="4703" w:type="dxa"/>
            <w:tcBorders>
              <w:top w:val="single" w:sz="4" w:space="0" w:color="auto"/>
              <w:left w:val="single" w:sz="4" w:space="0" w:color="auto"/>
              <w:bottom w:val="single" w:sz="4" w:space="0" w:color="auto"/>
              <w:right w:val="single" w:sz="4" w:space="0" w:color="auto"/>
            </w:tcBorders>
            <w:hideMark/>
          </w:tcPr>
          <w:p w14:paraId="57A53788" w14:textId="431E0662" w:rsidR="006E4942" w:rsidRPr="007171AA" w:rsidRDefault="00BD51FC" w:rsidP="0060352C">
            <w:pPr>
              <w:contextualSpacing/>
              <w:rPr>
                <w:sz w:val="22"/>
                <w:szCs w:val="22"/>
              </w:rPr>
            </w:pPr>
            <w:r>
              <w:rPr>
                <w:sz w:val="22"/>
                <w:szCs w:val="22"/>
              </w:rPr>
              <w:t>[IP Number]</w:t>
            </w:r>
          </w:p>
        </w:tc>
      </w:tr>
      <w:tr w:rsidR="006E4942" w14:paraId="75A4F9FF" w14:textId="77777777" w:rsidTr="0060352C">
        <w:tc>
          <w:tcPr>
            <w:tcW w:w="9360" w:type="dxa"/>
            <w:gridSpan w:val="2"/>
            <w:tcBorders>
              <w:top w:val="single" w:sz="4" w:space="0" w:color="auto"/>
              <w:left w:val="single" w:sz="4" w:space="0" w:color="auto"/>
              <w:bottom w:val="single" w:sz="4" w:space="0" w:color="auto"/>
              <w:right w:val="single" w:sz="4" w:space="0" w:color="auto"/>
            </w:tcBorders>
            <w:hideMark/>
          </w:tcPr>
          <w:p w14:paraId="62DA89B7" w14:textId="3D76E5E0" w:rsidR="008125A8" w:rsidRDefault="00BD51FC" w:rsidP="00524FA1">
            <w:pPr>
              <w:contextualSpacing/>
              <w:rPr>
                <w:sz w:val="22"/>
                <w:szCs w:val="22"/>
              </w:rPr>
            </w:pPr>
            <w:r>
              <w:rPr>
                <w:sz w:val="22"/>
                <w:szCs w:val="22"/>
              </w:rPr>
              <w:t>[</w:t>
            </w:r>
            <w:r w:rsidR="006E4942" w:rsidRPr="007171AA">
              <w:rPr>
                <w:sz w:val="22"/>
                <w:szCs w:val="22"/>
              </w:rPr>
              <w:t>1</w:t>
            </w:r>
            <w:r w:rsidR="00616008">
              <w:rPr>
                <w:sz w:val="22"/>
                <w:szCs w:val="22"/>
              </w:rPr>
              <w:t>3</w:t>
            </w:r>
            <w:r w:rsidR="006E4942" w:rsidRPr="007171AA">
              <w:rPr>
                <w:sz w:val="22"/>
                <w:szCs w:val="22"/>
              </w:rPr>
              <w:t>.01a</w:t>
            </w:r>
            <w:r w:rsidR="00F6229D">
              <w:rPr>
                <w:sz w:val="22"/>
                <w:szCs w:val="22"/>
              </w:rPr>
              <w:t xml:space="preserve"> - Introduction</w:t>
            </w:r>
            <w:r>
              <w:rPr>
                <w:sz w:val="22"/>
                <w:szCs w:val="22"/>
              </w:rPr>
              <w:t>]</w:t>
            </w:r>
          </w:p>
          <w:p w14:paraId="3805C26E" w14:textId="77777777" w:rsidR="0032708B" w:rsidRDefault="0032708B" w:rsidP="00524FA1">
            <w:pPr>
              <w:contextualSpacing/>
              <w:rPr>
                <w:sz w:val="22"/>
                <w:szCs w:val="22"/>
              </w:rPr>
            </w:pPr>
          </w:p>
          <w:p w14:paraId="39D32E53" w14:textId="672072A1" w:rsidR="00524FA1" w:rsidRPr="007171AA" w:rsidRDefault="00524FA1" w:rsidP="00524FA1">
            <w:pPr>
              <w:contextualSpacing/>
              <w:rPr>
                <w:bCs/>
                <w:sz w:val="22"/>
                <w:szCs w:val="22"/>
              </w:rPr>
            </w:pPr>
          </w:p>
        </w:tc>
      </w:tr>
      <w:tr w:rsidR="006E4942" w14:paraId="28120554" w14:textId="77777777" w:rsidTr="0060352C">
        <w:tc>
          <w:tcPr>
            <w:tcW w:w="9360" w:type="dxa"/>
            <w:gridSpan w:val="2"/>
            <w:tcBorders>
              <w:top w:val="single" w:sz="4" w:space="0" w:color="auto"/>
              <w:left w:val="single" w:sz="4" w:space="0" w:color="auto"/>
              <w:bottom w:val="single" w:sz="4" w:space="0" w:color="auto"/>
              <w:right w:val="single" w:sz="4" w:space="0" w:color="auto"/>
            </w:tcBorders>
          </w:tcPr>
          <w:p w14:paraId="55178F4A" w14:textId="426167F1" w:rsidR="006E4942" w:rsidRPr="007171AA" w:rsidRDefault="006E4942" w:rsidP="0060352C">
            <w:pPr>
              <w:contextualSpacing/>
              <w:rPr>
                <w:sz w:val="22"/>
                <w:szCs w:val="22"/>
              </w:rPr>
            </w:pPr>
            <w:r w:rsidRPr="007171AA">
              <w:rPr>
                <w:sz w:val="22"/>
                <w:szCs w:val="22"/>
                <w:u w:val="single"/>
              </w:rPr>
              <w:t>Description</w:t>
            </w:r>
            <w:r w:rsidRPr="007171AA">
              <w:rPr>
                <w:sz w:val="22"/>
                <w:szCs w:val="22"/>
              </w:rPr>
              <w:t xml:space="preserve">: </w:t>
            </w:r>
            <w:r w:rsidR="008125A8">
              <w:rPr>
                <w:sz w:val="22"/>
                <w:szCs w:val="22"/>
              </w:rPr>
              <w:t>[</w:t>
            </w:r>
            <w:r w:rsidRPr="007171AA">
              <w:rPr>
                <w:sz w:val="22"/>
                <w:szCs w:val="22"/>
              </w:rPr>
              <w:t>1</w:t>
            </w:r>
            <w:r w:rsidR="00616008">
              <w:rPr>
                <w:sz w:val="22"/>
                <w:szCs w:val="22"/>
              </w:rPr>
              <w:t>3</w:t>
            </w:r>
            <w:r w:rsidRPr="007171AA">
              <w:rPr>
                <w:sz w:val="22"/>
                <w:szCs w:val="22"/>
              </w:rPr>
              <w:t xml:space="preserve">.01b </w:t>
            </w:r>
            <w:r w:rsidR="008125A8">
              <w:rPr>
                <w:sz w:val="22"/>
                <w:szCs w:val="22"/>
              </w:rPr>
              <w:t>–</w:t>
            </w:r>
            <w:r w:rsidRPr="007171AA">
              <w:rPr>
                <w:sz w:val="22"/>
                <w:szCs w:val="22"/>
              </w:rPr>
              <w:t xml:space="preserve"> Description</w:t>
            </w:r>
            <w:r w:rsidR="008125A8">
              <w:rPr>
                <w:sz w:val="22"/>
                <w:szCs w:val="22"/>
              </w:rPr>
              <w:t>]</w:t>
            </w:r>
          </w:p>
          <w:p w14:paraId="03E0FA34" w14:textId="77777777" w:rsidR="006E4942" w:rsidRPr="007171AA" w:rsidRDefault="006E4942" w:rsidP="0060352C">
            <w:pPr>
              <w:contextualSpacing/>
              <w:rPr>
                <w:sz w:val="22"/>
                <w:szCs w:val="22"/>
              </w:rPr>
            </w:pPr>
          </w:p>
          <w:p w14:paraId="06A8D94A" w14:textId="2DDD6504" w:rsidR="006E4942" w:rsidRDefault="006E4942" w:rsidP="0060352C">
            <w:pPr>
              <w:contextualSpacing/>
              <w:rPr>
                <w:sz w:val="22"/>
                <w:szCs w:val="22"/>
              </w:rPr>
            </w:pPr>
            <w:r>
              <w:rPr>
                <w:sz w:val="22"/>
                <w:szCs w:val="22"/>
              </w:rPr>
              <w:t>Corrective Action Reference</w:t>
            </w:r>
            <w:r w:rsidRPr="007171AA">
              <w:rPr>
                <w:sz w:val="22"/>
                <w:szCs w:val="22"/>
              </w:rPr>
              <w:t xml:space="preserve">s: </w:t>
            </w:r>
            <w:r w:rsidR="008125A8">
              <w:rPr>
                <w:sz w:val="22"/>
                <w:szCs w:val="22"/>
              </w:rPr>
              <w:t>[</w:t>
            </w:r>
            <w:r w:rsidRPr="007171AA">
              <w:rPr>
                <w:sz w:val="22"/>
                <w:szCs w:val="22"/>
              </w:rPr>
              <w:t>1</w:t>
            </w:r>
            <w:r w:rsidR="00616008">
              <w:rPr>
                <w:sz w:val="22"/>
                <w:szCs w:val="22"/>
              </w:rPr>
              <w:t>3</w:t>
            </w:r>
            <w:r w:rsidRPr="007171AA">
              <w:rPr>
                <w:sz w:val="22"/>
                <w:szCs w:val="22"/>
              </w:rPr>
              <w:t>.01</w:t>
            </w:r>
            <w:r w:rsidR="00D80549">
              <w:rPr>
                <w:sz w:val="22"/>
                <w:szCs w:val="22"/>
              </w:rPr>
              <w:t>c</w:t>
            </w:r>
            <w:r w:rsidRPr="007171AA">
              <w:rPr>
                <w:sz w:val="22"/>
                <w:szCs w:val="22"/>
              </w:rPr>
              <w:t xml:space="preserve"> - Corrective Action References</w:t>
            </w:r>
            <w:r w:rsidR="008125A8">
              <w:rPr>
                <w:sz w:val="22"/>
                <w:szCs w:val="22"/>
              </w:rPr>
              <w:t>]</w:t>
            </w:r>
          </w:p>
          <w:p w14:paraId="68EB5B14" w14:textId="295395DC" w:rsidR="008125A8" w:rsidRPr="007171AA" w:rsidRDefault="008125A8" w:rsidP="0060352C">
            <w:pPr>
              <w:contextualSpacing/>
            </w:pPr>
          </w:p>
        </w:tc>
      </w:tr>
      <w:tr w:rsidR="006E4942" w14:paraId="36AA0A6F" w14:textId="77777777" w:rsidTr="0060352C">
        <w:tc>
          <w:tcPr>
            <w:tcW w:w="9360" w:type="dxa"/>
            <w:gridSpan w:val="2"/>
            <w:tcBorders>
              <w:top w:val="single" w:sz="4" w:space="0" w:color="auto"/>
              <w:left w:val="single" w:sz="4" w:space="0" w:color="auto"/>
              <w:bottom w:val="single" w:sz="4" w:space="0" w:color="auto"/>
              <w:right w:val="single" w:sz="4" w:space="0" w:color="auto"/>
            </w:tcBorders>
          </w:tcPr>
          <w:p w14:paraId="25B793BA" w14:textId="2179037A" w:rsidR="006E4942" w:rsidRDefault="006E4942" w:rsidP="0060352C">
            <w:pPr>
              <w:contextualSpacing/>
              <w:rPr>
                <w:sz w:val="22"/>
                <w:szCs w:val="22"/>
              </w:rPr>
            </w:pPr>
            <w:r>
              <w:rPr>
                <w:sz w:val="22"/>
                <w:szCs w:val="22"/>
                <w:u w:val="single"/>
              </w:rPr>
              <w:t>Analysis</w:t>
            </w:r>
            <w:r w:rsidRPr="009B28F0">
              <w:rPr>
                <w:sz w:val="22"/>
                <w:szCs w:val="22"/>
                <w:u w:val="single"/>
              </w:rPr>
              <w:t>:</w:t>
            </w:r>
            <w:r w:rsidRPr="009B28F0">
              <w:rPr>
                <w:sz w:val="22"/>
                <w:szCs w:val="22"/>
              </w:rPr>
              <w:t xml:space="preserve"> </w:t>
            </w:r>
            <w:r w:rsidR="00D80549">
              <w:rPr>
                <w:sz w:val="22"/>
                <w:szCs w:val="22"/>
              </w:rPr>
              <w:t xml:space="preserve">[13.01d </w:t>
            </w:r>
            <w:r w:rsidR="00431A9B">
              <w:rPr>
                <w:sz w:val="22"/>
                <w:szCs w:val="22"/>
              </w:rPr>
              <w:t>–</w:t>
            </w:r>
            <w:r w:rsidR="00D80549">
              <w:rPr>
                <w:sz w:val="22"/>
                <w:szCs w:val="22"/>
              </w:rPr>
              <w:t xml:space="preserve"> Analysis</w:t>
            </w:r>
            <w:r w:rsidR="00431A9B">
              <w:rPr>
                <w:sz w:val="22"/>
                <w:szCs w:val="22"/>
              </w:rPr>
              <w:t>]</w:t>
            </w:r>
          </w:p>
          <w:p w14:paraId="5663330B" w14:textId="0E7B27EE" w:rsidR="008125A8" w:rsidRPr="009B28F0" w:rsidRDefault="008125A8" w:rsidP="0060352C">
            <w:pPr>
              <w:contextualSpacing/>
              <w:rPr>
                <w:sz w:val="22"/>
                <w:szCs w:val="22"/>
              </w:rPr>
            </w:pPr>
          </w:p>
        </w:tc>
      </w:tr>
      <w:tr w:rsidR="006E4942" w14:paraId="208EB74F" w14:textId="77777777" w:rsidTr="0060352C">
        <w:tc>
          <w:tcPr>
            <w:tcW w:w="9360" w:type="dxa"/>
            <w:gridSpan w:val="2"/>
            <w:tcBorders>
              <w:top w:val="single" w:sz="4" w:space="0" w:color="auto"/>
              <w:left w:val="single" w:sz="4" w:space="0" w:color="auto"/>
              <w:bottom w:val="single" w:sz="4" w:space="0" w:color="auto"/>
              <w:right w:val="single" w:sz="4" w:space="0" w:color="auto"/>
            </w:tcBorders>
          </w:tcPr>
          <w:p w14:paraId="345F0B35" w14:textId="67FAA52D" w:rsidR="006E4942" w:rsidRPr="0033308C" w:rsidRDefault="006E4942" w:rsidP="0060352C">
            <w:pPr>
              <w:contextualSpacing/>
              <w:rPr>
                <w:sz w:val="22"/>
                <w:szCs w:val="22"/>
              </w:rPr>
            </w:pPr>
            <w:r w:rsidRPr="007171AA">
              <w:rPr>
                <w:sz w:val="22"/>
                <w:szCs w:val="22"/>
                <w:u w:val="single"/>
              </w:rPr>
              <w:t>Enforcement</w:t>
            </w:r>
            <w:r w:rsidRPr="007171AA">
              <w:rPr>
                <w:sz w:val="22"/>
                <w:szCs w:val="22"/>
              </w:rPr>
              <w:t>:</w:t>
            </w:r>
          </w:p>
          <w:p w14:paraId="3D3DC3A6" w14:textId="77777777" w:rsidR="006E4942" w:rsidRPr="007171AA" w:rsidRDefault="006E4942" w:rsidP="0060352C">
            <w:pPr>
              <w:contextualSpacing/>
              <w:rPr>
                <w:sz w:val="22"/>
                <w:szCs w:val="22"/>
              </w:rPr>
            </w:pPr>
          </w:p>
          <w:p w14:paraId="6469FCA1" w14:textId="3A871B90" w:rsidR="006E4942" w:rsidRPr="007171AA" w:rsidRDefault="006E4942" w:rsidP="0060352C">
            <w:pPr>
              <w:contextualSpacing/>
              <w:rPr>
                <w:sz w:val="22"/>
                <w:szCs w:val="22"/>
              </w:rPr>
            </w:pPr>
            <w:r w:rsidRPr="007171AA">
              <w:rPr>
                <w:sz w:val="22"/>
                <w:szCs w:val="22"/>
              </w:rPr>
              <w:t xml:space="preserve">Severity: </w:t>
            </w:r>
            <w:r w:rsidR="008125A8">
              <w:rPr>
                <w:sz w:val="22"/>
                <w:szCs w:val="22"/>
              </w:rPr>
              <w:t>[</w:t>
            </w:r>
            <w:r w:rsidRPr="007171AA">
              <w:rPr>
                <w:sz w:val="22"/>
                <w:szCs w:val="22"/>
              </w:rPr>
              <w:t>1</w:t>
            </w:r>
            <w:r w:rsidR="00616008">
              <w:rPr>
                <w:sz w:val="22"/>
                <w:szCs w:val="22"/>
              </w:rPr>
              <w:t>3</w:t>
            </w:r>
            <w:r w:rsidRPr="007171AA">
              <w:rPr>
                <w:sz w:val="22"/>
                <w:szCs w:val="22"/>
              </w:rPr>
              <w:t>.01</w:t>
            </w:r>
            <w:r w:rsidR="006D6096">
              <w:rPr>
                <w:sz w:val="22"/>
                <w:szCs w:val="22"/>
              </w:rPr>
              <w:t>e</w:t>
            </w:r>
            <w:r w:rsidRPr="007171AA">
              <w:rPr>
                <w:sz w:val="22"/>
                <w:szCs w:val="22"/>
              </w:rPr>
              <w:t xml:space="preserve"> </w:t>
            </w:r>
            <w:r w:rsidR="008125A8">
              <w:rPr>
                <w:sz w:val="22"/>
                <w:szCs w:val="22"/>
              </w:rPr>
              <w:t xml:space="preserve">– </w:t>
            </w:r>
            <w:r w:rsidRPr="007171AA">
              <w:rPr>
                <w:sz w:val="22"/>
                <w:szCs w:val="22"/>
              </w:rPr>
              <w:t>Basis for Severity Level Determination</w:t>
            </w:r>
            <w:r w:rsidR="008125A8">
              <w:rPr>
                <w:sz w:val="22"/>
                <w:szCs w:val="22"/>
              </w:rPr>
              <w:t>]</w:t>
            </w:r>
          </w:p>
          <w:p w14:paraId="510D9A8F" w14:textId="7EDE0638" w:rsidR="006E4942" w:rsidRDefault="006E4942" w:rsidP="0060352C">
            <w:pPr>
              <w:contextualSpacing/>
              <w:rPr>
                <w:sz w:val="22"/>
                <w:szCs w:val="22"/>
              </w:rPr>
            </w:pPr>
            <w:r w:rsidRPr="007171AA">
              <w:rPr>
                <w:sz w:val="22"/>
                <w:szCs w:val="22"/>
              </w:rPr>
              <w:t xml:space="preserve">Enforcement Action: This violation is being treated as a non-cited violation, consistent with </w:t>
            </w:r>
            <w:r w:rsidR="007331B0">
              <w:rPr>
                <w:sz w:val="22"/>
                <w:szCs w:val="22"/>
              </w:rPr>
              <w:t xml:space="preserve">Section </w:t>
            </w:r>
            <w:r w:rsidRPr="007171AA">
              <w:rPr>
                <w:sz w:val="22"/>
                <w:szCs w:val="22"/>
              </w:rPr>
              <w:t>2.3.2 of the Enforcement Policy.</w:t>
            </w:r>
          </w:p>
          <w:p w14:paraId="5829628C" w14:textId="46B67597" w:rsidR="00B32635" w:rsidRDefault="00B32635" w:rsidP="0060352C">
            <w:pPr>
              <w:contextualSpacing/>
              <w:rPr>
                <w:sz w:val="22"/>
                <w:szCs w:val="22"/>
              </w:rPr>
            </w:pPr>
          </w:p>
          <w:p w14:paraId="11EF3346" w14:textId="0C8FE1F1" w:rsidR="006E4942" w:rsidRPr="007171AA" w:rsidRDefault="0012723B" w:rsidP="0060352C">
            <w:pPr>
              <w:contextualSpacing/>
            </w:pPr>
            <w:r>
              <w:rPr>
                <w:sz w:val="22"/>
                <w:szCs w:val="22"/>
              </w:rPr>
              <w:t>[1</w:t>
            </w:r>
            <w:r w:rsidR="00616008">
              <w:rPr>
                <w:sz w:val="22"/>
                <w:szCs w:val="22"/>
              </w:rPr>
              <w:t>3</w:t>
            </w:r>
            <w:r>
              <w:rPr>
                <w:sz w:val="22"/>
                <w:szCs w:val="22"/>
              </w:rPr>
              <w:t>.01f – Unresolved Item Closure]</w:t>
            </w:r>
          </w:p>
        </w:tc>
      </w:tr>
    </w:tbl>
    <w:p w14:paraId="276F13DF" w14:textId="39352C6F" w:rsidR="00A7277E" w:rsidRDefault="00A7277E" w:rsidP="00706E29">
      <w:pPr>
        <w:pStyle w:val="BodyText3"/>
        <w:spacing w:before="220"/>
      </w:pPr>
      <w:r>
        <w:t>For licensee-identified NCVs, document the following:</w:t>
      </w:r>
    </w:p>
    <w:p w14:paraId="065C0A12" w14:textId="0074FB93" w:rsidR="006A67FF" w:rsidRDefault="006A67FF" w:rsidP="00477244">
      <w:pPr>
        <w:pStyle w:val="BodyText"/>
        <w:numPr>
          <w:ilvl w:val="0"/>
          <w:numId w:val="17"/>
        </w:numPr>
      </w:pPr>
      <w:r>
        <w:t>Introduction</w:t>
      </w:r>
      <w:r w:rsidR="00B06097">
        <w:t xml:space="preserve">. </w:t>
      </w:r>
      <w:r>
        <w:t xml:space="preserve">Insert </w:t>
      </w:r>
      <w:r w:rsidR="00B60E95">
        <w:t>a</w:t>
      </w:r>
      <w:r w:rsidR="007002EB">
        <w:t xml:space="preserve"> sentence stating </w:t>
      </w:r>
      <w:r w:rsidR="006614BB">
        <w:t>that a</w:t>
      </w:r>
      <w:r w:rsidR="0053528C">
        <w:t xml:space="preserve"> licensee-identified, Severity Level IV</w:t>
      </w:r>
      <w:r w:rsidR="006614BB">
        <w:t xml:space="preserve"> non-cited violation</w:t>
      </w:r>
      <w:r w:rsidR="00A759DF">
        <w:t xml:space="preserve"> is documented below</w:t>
      </w:r>
      <w:r w:rsidR="007002EB">
        <w:t>.</w:t>
      </w:r>
    </w:p>
    <w:p w14:paraId="73E0677D" w14:textId="17DD7A23" w:rsidR="007002EB" w:rsidRDefault="007002EB" w:rsidP="00477244">
      <w:pPr>
        <w:pStyle w:val="BodyText"/>
        <w:numPr>
          <w:ilvl w:val="0"/>
          <w:numId w:val="17"/>
        </w:numPr>
      </w:pPr>
      <w:r>
        <w:t>Description</w:t>
      </w:r>
      <w:r w:rsidR="00B06097">
        <w:t xml:space="preserve">. </w:t>
      </w:r>
      <w:r w:rsidR="00433DAA">
        <w:t>Bri</w:t>
      </w:r>
      <w:r w:rsidR="00232F67">
        <w:t>efly describe (a few sentences) what requirement was violated and how it was violated (this requires a “contrary to” statement consistent with the guidance in the Enforcement Manual</w:t>
      </w:r>
      <w:r w:rsidR="00670756">
        <w:t>).</w:t>
      </w:r>
    </w:p>
    <w:p w14:paraId="78044DD3" w14:textId="26A33FD9" w:rsidR="00670756" w:rsidRDefault="003A6DC7" w:rsidP="00477244">
      <w:pPr>
        <w:pStyle w:val="BodyText"/>
        <w:numPr>
          <w:ilvl w:val="0"/>
          <w:numId w:val="17"/>
        </w:numPr>
      </w:pPr>
      <w:r>
        <w:t>Corrective Action References</w:t>
      </w:r>
      <w:r w:rsidR="00B06097">
        <w:t xml:space="preserve">. </w:t>
      </w:r>
      <w:r w:rsidR="00670756">
        <w:t>Provide a reference to the licensee’s corrective action document number.</w:t>
      </w:r>
    </w:p>
    <w:p w14:paraId="516506DE" w14:textId="0EE1F6A5" w:rsidR="00D80549" w:rsidRDefault="00D80549" w:rsidP="00477244">
      <w:pPr>
        <w:pStyle w:val="BodyText"/>
        <w:numPr>
          <w:ilvl w:val="0"/>
          <w:numId w:val="17"/>
        </w:numPr>
      </w:pPr>
      <w:r>
        <w:t>Analysis</w:t>
      </w:r>
      <w:r w:rsidR="00B06097">
        <w:t xml:space="preserve">. </w:t>
      </w:r>
      <w:r>
        <w:t xml:space="preserve">This section </w:t>
      </w:r>
      <w:r w:rsidR="00431A9B">
        <w:t>should be marked</w:t>
      </w:r>
      <w:r>
        <w:t xml:space="preserve"> N/A.</w:t>
      </w:r>
      <w:ins w:id="108" w:author="Author">
        <w:r w:rsidR="003C3716">
          <w:t xml:space="preserve"> Unless a risk assessment was performed using IMC 2606, in which case it must be documented here.</w:t>
        </w:r>
      </w:ins>
    </w:p>
    <w:p w14:paraId="36510AAC" w14:textId="47D536D3" w:rsidR="00670756" w:rsidRDefault="003A6DC7" w:rsidP="00477244">
      <w:pPr>
        <w:pStyle w:val="BodyText"/>
        <w:numPr>
          <w:ilvl w:val="0"/>
          <w:numId w:val="17"/>
        </w:numPr>
      </w:pPr>
      <w:r>
        <w:t>Severity</w:t>
      </w:r>
      <w:r w:rsidR="00B06097">
        <w:t xml:space="preserve">. </w:t>
      </w:r>
      <w:r w:rsidR="00054372">
        <w:t>Briefly describe the SL-IV categorization in accordance with the “NRC Enforcement Policy” examples.</w:t>
      </w:r>
    </w:p>
    <w:p w14:paraId="3C0942A5" w14:textId="697C7AD3" w:rsidR="0012723B" w:rsidRDefault="0012723B" w:rsidP="00477244">
      <w:pPr>
        <w:pStyle w:val="BodyText"/>
        <w:numPr>
          <w:ilvl w:val="0"/>
          <w:numId w:val="17"/>
        </w:numPr>
      </w:pPr>
      <w:r w:rsidRPr="0012723B">
        <w:t>Unresolved Item Closur</w:t>
      </w:r>
      <w:r>
        <w:t>e</w:t>
      </w:r>
      <w:r w:rsidR="00B06097">
        <w:t xml:space="preserve">. </w:t>
      </w:r>
      <w:r w:rsidRPr="00F17A0E">
        <w:t xml:space="preserve">If the </w:t>
      </w:r>
      <w:r>
        <w:t>violation</w:t>
      </w:r>
      <w:r w:rsidRPr="00F17A0E">
        <w:t xml:space="preserve"> results in a URI closure, include a reference to URI [Docket Number(s)]/[Report Number]-[Unique Sequential Integer] being closed</w:t>
      </w:r>
      <w:r w:rsidR="00B06097">
        <w:t xml:space="preserve">. </w:t>
      </w:r>
      <w:r w:rsidRPr="00F17A0E">
        <w:t>(e.g., “This closes URI 07001234/2020001-01.”).</w:t>
      </w:r>
    </w:p>
    <w:p w14:paraId="1AC193F4" w14:textId="0BD57FCA" w:rsidR="00775F97" w:rsidRDefault="00EC40A2" w:rsidP="00775F97">
      <w:pPr>
        <w:pStyle w:val="Heading2"/>
        <w:rPr>
          <w:rStyle w:val="Heading2Char"/>
        </w:rPr>
      </w:pPr>
      <w:bookmarkStart w:id="109" w:name="_Toc200457765"/>
      <w:r w:rsidRPr="00883D7C">
        <w:rPr>
          <w:rStyle w:val="Heading2Char"/>
        </w:rPr>
        <w:lastRenderedPageBreak/>
        <w:t>1</w:t>
      </w:r>
      <w:r w:rsidR="00F577D2" w:rsidRPr="00883D7C">
        <w:rPr>
          <w:rStyle w:val="Heading2Char"/>
        </w:rPr>
        <w:t>3</w:t>
      </w:r>
      <w:r w:rsidR="007A0908" w:rsidRPr="00883D7C">
        <w:rPr>
          <w:rStyle w:val="Heading2Char"/>
        </w:rPr>
        <w:t>.0</w:t>
      </w:r>
      <w:r w:rsidR="003E49EA" w:rsidRPr="00883D7C">
        <w:rPr>
          <w:rStyle w:val="Heading2Char"/>
        </w:rPr>
        <w:t>2</w:t>
      </w:r>
      <w:r w:rsidR="003E49EA" w:rsidRPr="00883D7C">
        <w:rPr>
          <w:rStyle w:val="Heading2Char"/>
        </w:rPr>
        <w:tab/>
      </w:r>
      <w:r w:rsidR="00A95D0E" w:rsidRPr="00883D7C">
        <w:rPr>
          <w:rStyle w:val="Heading2Char"/>
        </w:rPr>
        <w:t xml:space="preserve">Violations Identified </w:t>
      </w:r>
      <w:r w:rsidR="00636F57" w:rsidRPr="00883D7C">
        <w:rPr>
          <w:rStyle w:val="Heading2Char"/>
        </w:rPr>
        <w:t xml:space="preserve">During an Extent of Condition Review </w:t>
      </w:r>
      <w:r w:rsidR="00A95D0E" w:rsidRPr="00883D7C">
        <w:rPr>
          <w:rStyle w:val="Heading2Char"/>
        </w:rPr>
        <w:t xml:space="preserve">as Part of </w:t>
      </w:r>
      <w:r w:rsidR="007C7FF3" w:rsidRPr="00883D7C">
        <w:rPr>
          <w:rStyle w:val="Heading2Char"/>
        </w:rPr>
        <w:t>a</w:t>
      </w:r>
      <w:r w:rsidR="00A95D0E" w:rsidRPr="00883D7C">
        <w:rPr>
          <w:rStyle w:val="Heading2Char"/>
        </w:rPr>
        <w:t xml:space="preserve"> Licensee Self</w:t>
      </w:r>
      <w:r w:rsidR="009249C3">
        <w:rPr>
          <w:rStyle w:val="Heading2Char"/>
        </w:rPr>
        <w:noBreakHyphen/>
      </w:r>
      <w:r w:rsidR="00A95D0E" w:rsidRPr="00883D7C">
        <w:rPr>
          <w:rStyle w:val="Heading2Char"/>
        </w:rPr>
        <w:t xml:space="preserve">Assessment or </w:t>
      </w:r>
      <w:r w:rsidR="0031742B" w:rsidRPr="00883D7C">
        <w:rPr>
          <w:rStyle w:val="Heading2Char"/>
        </w:rPr>
        <w:t xml:space="preserve">Corrective Action </w:t>
      </w:r>
      <w:r w:rsidR="00A95D0E" w:rsidRPr="00883D7C">
        <w:rPr>
          <w:rStyle w:val="Heading2Char"/>
        </w:rPr>
        <w:t>Program</w:t>
      </w:r>
      <w:r w:rsidR="00474C99" w:rsidRPr="00883D7C">
        <w:rPr>
          <w:rStyle w:val="Heading2Char"/>
        </w:rPr>
        <w:t xml:space="preserve"> Review</w:t>
      </w:r>
      <w:bookmarkEnd w:id="109"/>
    </w:p>
    <w:p w14:paraId="0ECD01EE" w14:textId="03BBA715" w:rsidR="00A95D0E" w:rsidRPr="00461774" w:rsidRDefault="00A95D0E" w:rsidP="00775F97">
      <w:pPr>
        <w:pStyle w:val="BodyText3"/>
      </w:pPr>
      <w:r w:rsidRPr="00461774">
        <w:t>Under certain circumstances, a violation that c</w:t>
      </w:r>
      <w:r w:rsidR="0031742B">
        <w:t>an</w:t>
      </w:r>
      <w:r w:rsidRPr="00461774">
        <w:t xml:space="preserve"> be classified as a non-cited violation (NCV) </w:t>
      </w:r>
      <w:r w:rsidR="0031742B">
        <w:t>does</w:t>
      </w:r>
      <w:r w:rsidRPr="00461774">
        <w:t xml:space="preserve"> not </w:t>
      </w:r>
      <w:r w:rsidR="0031742B">
        <w:t>require</w:t>
      </w:r>
      <w:r w:rsidR="0031742B" w:rsidRPr="00461774">
        <w:t xml:space="preserve"> </w:t>
      </w:r>
      <w:r w:rsidRPr="00461774">
        <w:t>document</w:t>
      </w:r>
      <w:r w:rsidR="00E61121">
        <w:t>ation</w:t>
      </w:r>
      <w:r w:rsidR="00B06097">
        <w:t xml:space="preserve">. </w:t>
      </w:r>
      <w:r w:rsidRPr="00BA4249">
        <w:t xml:space="preserve">This is generally justified when the licensee identifies </w:t>
      </w:r>
      <w:r w:rsidR="00E61121">
        <w:t>a</w:t>
      </w:r>
      <w:r w:rsidRPr="00BA4249">
        <w:t xml:space="preserve"> violation </w:t>
      </w:r>
      <w:r w:rsidR="00E61121">
        <w:t>(or violations) via an extent of condition effort initiated by</w:t>
      </w:r>
      <w:r w:rsidRPr="00BA4249">
        <w:t xml:space="preserve"> </w:t>
      </w:r>
      <w:r w:rsidR="00E61121">
        <w:t>a self</w:t>
      </w:r>
      <w:r w:rsidR="009249C3">
        <w:noBreakHyphen/>
      </w:r>
      <w:r w:rsidR="00E61121">
        <w:t>assessment or</w:t>
      </w:r>
      <w:r w:rsidRPr="00BA4249">
        <w:t xml:space="preserve"> corrective action prog</w:t>
      </w:r>
      <w:r w:rsidR="00A13658">
        <w:t>ram</w:t>
      </w:r>
      <w:r w:rsidR="00E177A8">
        <w:t xml:space="preserve"> </w:t>
      </w:r>
      <w:r w:rsidR="546F04BF">
        <w:t>further examples of the violations exist</w:t>
      </w:r>
      <w:r w:rsidR="00B06097">
        <w:t xml:space="preserve">. </w:t>
      </w:r>
      <w:r w:rsidR="546F04BF">
        <w:t xml:space="preserve">The inspector is </w:t>
      </w:r>
      <w:r w:rsidR="546F04BF" w:rsidRPr="546F04BF">
        <w:rPr>
          <w:u w:val="single"/>
        </w:rPr>
        <w:t>not</w:t>
      </w:r>
      <w:r w:rsidR="546F04BF">
        <w:t xml:space="preserve"> expected to cite the four violations nor report the details of those violations in the inspection report</w:t>
      </w:r>
      <w:r w:rsidR="00B06097">
        <w:t xml:space="preserve">. </w:t>
      </w:r>
      <w:r w:rsidR="546F04BF">
        <w:t>Instead, the NRC report should assess the adequacy of the licensee’s extent of condition effort, including a clear reference to the name, dates, and general subject matter of the self-assessment or corrective action program initiative.</w:t>
      </w:r>
    </w:p>
    <w:p w14:paraId="0ECD01F2" w14:textId="6B255040" w:rsidR="00A95D0E" w:rsidRPr="00461774" w:rsidRDefault="00A95D0E" w:rsidP="006C5139">
      <w:pPr>
        <w:pStyle w:val="BodyText3"/>
      </w:pPr>
      <w:r w:rsidRPr="00461774">
        <w:rPr>
          <w:u w:val="single"/>
        </w:rPr>
        <w:t>NOTE</w:t>
      </w:r>
      <w:r w:rsidRPr="00461774">
        <w:t>: This expectation only applies to SL</w:t>
      </w:r>
      <w:r w:rsidR="00EA6EA9">
        <w:t>-</w:t>
      </w:r>
      <w:r w:rsidRPr="00461774">
        <w:t>IV and non-willful violations</w:t>
      </w:r>
      <w:r w:rsidR="00B06097">
        <w:t xml:space="preserve">. </w:t>
      </w:r>
      <w:r w:rsidR="00191A38">
        <w:t>All</w:t>
      </w:r>
      <w:r w:rsidRPr="00461774">
        <w:t xml:space="preserve"> violations that could be categorized at SL</w:t>
      </w:r>
      <w:r w:rsidR="00EA6EA9">
        <w:t>-</w:t>
      </w:r>
      <w:r w:rsidRPr="00461774">
        <w:t xml:space="preserve">III or above </w:t>
      </w:r>
      <w:r w:rsidRPr="00461774">
        <w:rPr>
          <w:u w:val="single"/>
        </w:rPr>
        <w:t>must</w:t>
      </w:r>
      <w:r w:rsidRPr="00461774">
        <w:t xml:space="preserve"> be documented in the inspection report </w:t>
      </w:r>
      <w:r w:rsidR="00191A38">
        <w:t xml:space="preserve">using the </w:t>
      </w:r>
      <w:r w:rsidR="00407B9E">
        <w:t>four-part</w:t>
      </w:r>
      <w:r w:rsidR="00191A38">
        <w:t xml:space="preserve"> write-up </w:t>
      </w:r>
      <w:r w:rsidRPr="00461774">
        <w:t>and given appropriate follow-up.</w:t>
      </w:r>
    </w:p>
    <w:p w14:paraId="0ECD01F9" w14:textId="1E3E06CE" w:rsidR="00E678A7" w:rsidRPr="00461774" w:rsidRDefault="003E49EA" w:rsidP="0070190F">
      <w:pPr>
        <w:pStyle w:val="Heading1"/>
        <w:ind w:left="1152" w:hanging="1152"/>
      </w:pPr>
      <w:bookmarkStart w:id="110" w:name="_Toc416695085"/>
      <w:bookmarkStart w:id="111" w:name="_Toc62124102"/>
      <w:bookmarkStart w:id="112" w:name="_Toc62124859"/>
      <w:bookmarkStart w:id="113" w:name="_Toc62125560"/>
      <w:bookmarkStart w:id="114" w:name="_Toc62125924"/>
      <w:bookmarkStart w:id="115" w:name="_Toc200457766"/>
      <w:r>
        <w:t>0616-1</w:t>
      </w:r>
      <w:r w:rsidR="00F577D2">
        <w:t>4</w:t>
      </w:r>
      <w:r>
        <w:tab/>
      </w:r>
      <w:r w:rsidR="00E678A7" w:rsidRPr="00461774">
        <w:t>MINOR VIOLATION</w:t>
      </w:r>
      <w:r w:rsidR="00386319">
        <w:t>S</w:t>
      </w:r>
      <w:bookmarkEnd w:id="110"/>
      <w:r w:rsidR="00B66AA7">
        <w:t xml:space="preserve">, OBSERVATIONS, </w:t>
      </w:r>
      <w:r w:rsidR="000444DE">
        <w:t xml:space="preserve">ASSESSMENTS, AND </w:t>
      </w:r>
      <w:bookmarkEnd w:id="111"/>
      <w:bookmarkEnd w:id="112"/>
      <w:bookmarkEnd w:id="113"/>
      <w:bookmarkEnd w:id="114"/>
      <w:r w:rsidR="005676BF">
        <w:t>Very Low safety significance issue resolution</w:t>
      </w:r>
      <w:bookmarkEnd w:id="115"/>
    </w:p>
    <w:p w14:paraId="5C3D9AF5" w14:textId="5FD524F9" w:rsidR="004E0428" w:rsidRDefault="00E678A7" w:rsidP="00F86B57">
      <w:pPr>
        <w:pStyle w:val="BodyText"/>
      </w:pPr>
      <w:r w:rsidRPr="00461774">
        <w:t>Minor violations</w:t>
      </w:r>
      <w:r w:rsidR="00154DC2">
        <w:t xml:space="preserve"> and observations</w:t>
      </w:r>
      <w:r w:rsidRPr="00461774">
        <w:t xml:space="preserve"> are not routinely documented in inspection reports</w:t>
      </w:r>
      <w:r w:rsidR="00B06097">
        <w:t xml:space="preserve">. </w:t>
      </w:r>
      <w:r w:rsidRPr="00461774">
        <w:t xml:space="preserve">However, </w:t>
      </w:r>
      <w:r w:rsidR="00154DC2">
        <w:t>observations</w:t>
      </w:r>
      <w:r w:rsidRPr="00461774">
        <w:t xml:space="preserve"> may be documented when specifically </w:t>
      </w:r>
      <w:r w:rsidRPr="002F33C3">
        <w:t>allowed</w:t>
      </w:r>
      <w:r w:rsidRPr="00461774">
        <w:t xml:space="preserve"> by an inspection procedure or temporary instruction</w:t>
      </w:r>
      <w:r w:rsidR="002C526A">
        <w:t>.</w:t>
      </w:r>
    </w:p>
    <w:p w14:paraId="21AA2D61" w14:textId="5829AE02" w:rsidR="004E0428" w:rsidRPr="00883D7C" w:rsidRDefault="004E0428" w:rsidP="009D010C">
      <w:pPr>
        <w:pStyle w:val="Heading2"/>
        <w:rPr>
          <w:u w:val="single"/>
        </w:rPr>
      </w:pPr>
      <w:bookmarkStart w:id="116" w:name="_Toc200457767"/>
      <w:r w:rsidRPr="00883D7C">
        <w:rPr>
          <w:rStyle w:val="Heading2Char"/>
        </w:rPr>
        <w:t>14.01</w:t>
      </w:r>
      <w:r w:rsidR="00883D7C" w:rsidRPr="00883D7C">
        <w:rPr>
          <w:rStyle w:val="Heading2Char"/>
        </w:rPr>
        <w:tab/>
      </w:r>
      <w:r w:rsidRPr="00883D7C">
        <w:rPr>
          <w:rStyle w:val="Heading2Char"/>
        </w:rPr>
        <w:t>Minor Violations</w:t>
      </w:r>
      <w:bookmarkEnd w:id="116"/>
    </w:p>
    <w:p w14:paraId="0ECD01FB" w14:textId="5E4EE1F5" w:rsidR="00E678A7" w:rsidRPr="00461774" w:rsidRDefault="002C526A" w:rsidP="006C5139">
      <w:pPr>
        <w:pStyle w:val="BodyText3"/>
      </w:pPr>
      <w:r>
        <w:t xml:space="preserve">Minor violations </w:t>
      </w:r>
      <w:r w:rsidR="00A111B1">
        <w:t>sh</w:t>
      </w:r>
      <w:r>
        <w:t>ould only be documented</w:t>
      </w:r>
      <w:r w:rsidR="00E678A7" w:rsidRPr="00461774">
        <w:t xml:space="preserve"> when it becomes necessary to capture a required inspection activity or conclusion for the record such as closing out a</w:t>
      </w:r>
      <w:r w:rsidR="001D2B42">
        <w:t xml:space="preserve"> written event report</w:t>
      </w:r>
      <w:r w:rsidR="00ED42F6">
        <w:t xml:space="preserve"> or</w:t>
      </w:r>
      <w:r w:rsidR="00E678A7" w:rsidRPr="00461774">
        <w:t xml:space="preserve"> </w:t>
      </w:r>
      <w:r w:rsidR="00191A38">
        <w:t>URI</w:t>
      </w:r>
      <w:r w:rsidR="00B06097">
        <w:t xml:space="preserve">. </w:t>
      </w:r>
      <w:r w:rsidR="00E678A7" w:rsidRPr="00461774">
        <w:t>When a minor violation is documented, sufficient detail must be provided to allow an informed, independent reader to understand the basis for the minor determination</w:t>
      </w:r>
      <w:r w:rsidR="00BD05CD">
        <w:t xml:space="preserve"> (See </w:t>
      </w:r>
      <w:r w:rsidR="007A1CDC">
        <w:t xml:space="preserve">the NRC </w:t>
      </w:r>
      <w:r w:rsidR="00BD05CD">
        <w:t xml:space="preserve">Enforcement </w:t>
      </w:r>
      <w:r w:rsidR="007A1CDC">
        <w:t>Manual</w:t>
      </w:r>
      <w:r w:rsidR="00BD05CD">
        <w:t xml:space="preserve"> </w:t>
      </w:r>
      <w:r w:rsidR="007331B0">
        <w:t xml:space="preserve">Section </w:t>
      </w:r>
      <w:r w:rsidR="00BD05CD">
        <w:t>2.1</w:t>
      </w:r>
      <w:r w:rsidR="007A1CDC">
        <w:t>.1</w:t>
      </w:r>
      <w:r w:rsidR="00BD05CD">
        <w:t xml:space="preserve"> for more information)</w:t>
      </w:r>
      <w:r w:rsidR="00B06097">
        <w:t xml:space="preserve">. </w:t>
      </w:r>
      <w:r w:rsidR="005D4B6A">
        <w:t xml:space="preserve">Minor violations should not be included in the List of </w:t>
      </w:r>
      <w:r w:rsidR="00EB3B94">
        <w:t>Violations section or Additional Tracking Items section of the report</w:t>
      </w:r>
      <w:r w:rsidR="00B06097">
        <w:t xml:space="preserve">. </w:t>
      </w:r>
      <w:r w:rsidR="001D2D89">
        <w:t xml:space="preserve">Document minor violations in the results </w:t>
      </w:r>
      <w:r w:rsidR="004750C3">
        <w:t>section of the report under the applicable inspectable area, when necessary</w:t>
      </w:r>
      <w:r w:rsidR="00B06097">
        <w:t xml:space="preserve">. </w:t>
      </w:r>
      <w:r w:rsidR="00845674">
        <w:t>For minor violation</w:t>
      </w:r>
      <w:r w:rsidR="00695132">
        <w:t>s</w:t>
      </w:r>
      <w:r w:rsidR="00845674">
        <w:t xml:space="preserve">, document </w:t>
      </w:r>
      <w:r w:rsidR="00183D80">
        <w:t xml:space="preserve">using </w:t>
      </w:r>
      <w:r w:rsidR="00845674">
        <w:t>the following</w:t>
      </w:r>
      <w:r w:rsidR="00183D80">
        <w:t xml:space="preserve"> table</w:t>
      </w:r>
      <w:r w:rsidR="00E678A7" w:rsidRPr="00461774">
        <w:t>:</w:t>
      </w:r>
    </w:p>
    <w:p w14:paraId="2FB1A010" w14:textId="1184A176" w:rsidR="00D452CD" w:rsidRDefault="00183D80" w:rsidP="00976C96">
      <w:pPr>
        <w:pStyle w:val="BodyText"/>
        <w:jc w:val="center"/>
      </w:pPr>
      <w:r>
        <w:t xml:space="preserve">Table </w:t>
      </w:r>
      <w:r w:rsidR="008647CB">
        <w:t>5</w:t>
      </w:r>
      <w:r w:rsidR="00E145D3">
        <w:t>: Minor Violation</w:t>
      </w:r>
    </w:p>
    <w:tbl>
      <w:tblPr>
        <w:tblStyle w:val="TableGrid"/>
        <w:tblW w:w="9331" w:type="dxa"/>
        <w:tblInd w:w="85" w:type="dxa"/>
        <w:tblLayout w:type="fixed"/>
        <w:tblLook w:val="04A0" w:firstRow="1" w:lastRow="0" w:firstColumn="1" w:lastColumn="0" w:noHBand="0" w:noVBand="1"/>
      </w:tblPr>
      <w:tblGrid>
        <w:gridCol w:w="8133"/>
        <w:gridCol w:w="1198"/>
      </w:tblGrid>
      <w:tr w:rsidR="00983721" w:rsidRPr="006B5B34" w14:paraId="1B0A5DB9" w14:textId="77777777" w:rsidTr="006C5139">
        <w:tc>
          <w:tcPr>
            <w:tcW w:w="8133" w:type="dxa"/>
            <w:shd w:val="clear" w:color="auto" w:fill="auto"/>
          </w:tcPr>
          <w:p w14:paraId="7610D214" w14:textId="77777777" w:rsidR="00983721" w:rsidRPr="006B5B34" w:rsidRDefault="00983721" w:rsidP="00254994">
            <w:pPr>
              <w:contextualSpacing/>
              <w:rPr>
                <w:rFonts w:ascii="Arial" w:hAnsi="Arial" w:cs="Arial"/>
              </w:rPr>
            </w:pPr>
            <w:r w:rsidRPr="006B5B34">
              <w:rPr>
                <w:rFonts w:ascii="Arial" w:hAnsi="Arial" w:cs="Arial"/>
              </w:rPr>
              <w:t>Minor Violation</w:t>
            </w:r>
          </w:p>
        </w:tc>
        <w:tc>
          <w:tcPr>
            <w:tcW w:w="1198" w:type="dxa"/>
            <w:shd w:val="clear" w:color="auto" w:fill="auto"/>
          </w:tcPr>
          <w:p w14:paraId="7E5842DF" w14:textId="7543078D" w:rsidR="00983721" w:rsidRPr="006B5B34" w:rsidRDefault="00D452CD" w:rsidP="00254994">
            <w:pPr>
              <w:contextualSpacing/>
              <w:rPr>
                <w:rFonts w:ascii="Arial" w:hAnsi="Arial" w:cs="Arial"/>
              </w:rPr>
            </w:pPr>
            <w:r w:rsidRPr="006B5B34">
              <w:rPr>
                <w:rFonts w:ascii="Arial" w:hAnsi="Arial" w:cs="Arial"/>
              </w:rPr>
              <w:t>[IP Number]</w:t>
            </w:r>
          </w:p>
        </w:tc>
      </w:tr>
      <w:tr w:rsidR="00983721" w:rsidRPr="006B5B34" w14:paraId="668A6E7B" w14:textId="77777777" w:rsidTr="006C5139">
        <w:trPr>
          <w:trHeight w:val="350"/>
        </w:trPr>
        <w:tc>
          <w:tcPr>
            <w:tcW w:w="9331" w:type="dxa"/>
            <w:gridSpan w:val="2"/>
          </w:tcPr>
          <w:p w14:paraId="77BA4DA8" w14:textId="2832E93C" w:rsidR="00983721" w:rsidRPr="006B5B34" w:rsidRDefault="00983721" w:rsidP="00254994">
            <w:pPr>
              <w:contextualSpacing/>
              <w:rPr>
                <w:rFonts w:ascii="Arial" w:hAnsi="Arial" w:cs="Arial"/>
              </w:rPr>
            </w:pPr>
            <w:r w:rsidRPr="006B5B34">
              <w:rPr>
                <w:rFonts w:ascii="Arial" w:hAnsi="Arial" w:cs="Arial"/>
              </w:rPr>
              <w:t xml:space="preserve">Minor Violation: </w:t>
            </w:r>
            <w:r w:rsidR="00586B15" w:rsidRPr="006B5B34">
              <w:rPr>
                <w:rFonts w:ascii="Arial" w:hAnsi="Arial" w:cs="Arial"/>
              </w:rPr>
              <w:t>[</w:t>
            </w:r>
            <w:r w:rsidRPr="006B5B34">
              <w:rPr>
                <w:rFonts w:ascii="Arial" w:hAnsi="Arial" w:cs="Arial"/>
              </w:rPr>
              <w:t>1</w:t>
            </w:r>
            <w:r w:rsidR="00586B15" w:rsidRPr="006B5B34">
              <w:rPr>
                <w:rFonts w:ascii="Arial" w:hAnsi="Arial" w:cs="Arial"/>
              </w:rPr>
              <w:t>4</w:t>
            </w:r>
            <w:r w:rsidR="003127B2" w:rsidRPr="006B5B34">
              <w:rPr>
                <w:rFonts w:ascii="Arial" w:hAnsi="Arial" w:cs="Arial"/>
              </w:rPr>
              <w:t>.01</w:t>
            </w:r>
            <w:r w:rsidRPr="006B5B34">
              <w:rPr>
                <w:rFonts w:ascii="Arial" w:hAnsi="Arial" w:cs="Arial"/>
              </w:rPr>
              <w:t xml:space="preserve">a </w:t>
            </w:r>
            <w:r w:rsidR="00586B15" w:rsidRPr="006B5B34">
              <w:rPr>
                <w:rFonts w:ascii="Arial" w:hAnsi="Arial" w:cs="Arial"/>
              </w:rPr>
              <w:t xml:space="preserve">– </w:t>
            </w:r>
            <w:r w:rsidRPr="006B5B34">
              <w:rPr>
                <w:rFonts w:ascii="Arial" w:hAnsi="Arial" w:cs="Arial"/>
              </w:rPr>
              <w:t>Minor Issue Description</w:t>
            </w:r>
            <w:r w:rsidR="00586B15" w:rsidRPr="006B5B34">
              <w:rPr>
                <w:rFonts w:ascii="Arial" w:hAnsi="Arial" w:cs="Arial"/>
              </w:rPr>
              <w:t>]</w:t>
            </w:r>
          </w:p>
          <w:p w14:paraId="414222DD" w14:textId="77777777" w:rsidR="00983721" w:rsidRPr="006B5B34" w:rsidRDefault="00983721" w:rsidP="00254994">
            <w:pPr>
              <w:contextualSpacing/>
              <w:rPr>
                <w:rFonts w:ascii="Arial" w:hAnsi="Arial" w:cs="Arial"/>
              </w:rPr>
            </w:pPr>
          </w:p>
          <w:p w14:paraId="0B07D16F" w14:textId="442A7392" w:rsidR="00FB4F3E" w:rsidRPr="006B5B34" w:rsidRDefault="00983721" w:rsidP="00254994">
            <w:pPr>
              <w:contextualSpacing/>
              <w:rPr>
                <w:rFonts w:ascii="Arial" w:hAnsi="Arial" w:cs="Arial"/>
              </w:rPr>
            </w:pPr>
            <w:r w:rsidRPr="006B5B34">
              <w:rPr>
                <w:rFonts w:ascii="Arial" w:hAnsi="Arial" w:cs="Arial"/>
              </w:rPr>
              <w:t xml:space="preserve">Screening: </w:t>
            </w:r>
            <w:r w:rsidR="00C352ED" w:rsidRPr="006B5B34">
              <w:rPr>
                <w:rFonts w:ascii="Arial" w:hAnsi="Arial" w:cs="Arial"/>
              </w:rPr>
              <w:t>[</w:t>
            </w:r>
            <w:r w:rsidRPr="006B5B34">
              <w:rPr>
                <w:rFonts w:ascii="Arial" w:hAnsi="Arial" w:cs="Arial"/>
              </w:rPr>
              <w:t>1</w:t>
            </w:r>
            <w:r w:rsidR="006D43D4" w:rsidRPr="006B5B34">
              <w:rPr>
                <w:rFonts w:ascii="Arial" w:hAnsi="Arial" w:cs="Arial"/>
              </w:rPr>
              <w:t>4</w:t>
            </w:r>
            <w:r w:rsidR="003127B2" w:rsidRPr="006B5B34">
              <w:rPr>
                <w:rFonts w:ascii="Arial" w:hAnsi="Arial" w:cs="Arial"/>
              </w:rPr>
              <w:t>.01</w:t>
            </w:r>
            <w:r w:rsidRPr="006B5B34">
              <w:rPr>
                <w:rFonts w:ascii="Arial" w:hAnsi="Arial" w:cs="Arial"/>
              </w:rPr>
              <w:t xml:space="preserve">b </w:t>
            </w:r>
            <w:r w:rsidR="006D43D4" w:rsidRPr="006B5B34">
              <w:rPr>
                <w:rFonts w:ascii="Arial" w:hAnsi="Arial" w:cs="Arial"/>
              </w:rPr>
              <w:t>–</w:t>
            </w:r>
            <w:r w:rsidRPr="006B5B34">
              <w:rPr>
                <w:rFonts w:ascii="Arial" w:hAnsi="Arial" w:cs="Arial"/>
              </w:rPr>
              <w:t xml:space="preserve"> Minor/More than Minor Screening Text</w:t>
            </w:r>
            <w:r w:rsidR="00C352ED" w:rsidRPr="006B5B34">
              <w:rPr>
                <w:rFonts w:ascii="Arial" w:hAnsi="Arial" w:cs="Arial"/>
              </w:rPr>
              <w:t>]</w:t>
            </w:r>
          </w:p>
          <w:p w14:paraId="396800A5" w14:textId="77777777" w:rsidR="00983721" w:rsidRPr="006B5B34" w:rsidRDefault="00983721" w:rsidP="00254994">
            <w:pPr>
              <w:contextualSpacing/>
              <w:rPr>
                <w:rFonts w:ascii="Arial" w:hAnsi="Arial" w:cs="Arial"/>
              </w:rPr>
            </w:pPr>
          </w:p>
          <w:p w14:paraId="1FC6A332" w14:textId="2BA07A89" w:rsidR="00983721" w:rsidRPr="006B5B34" w:rsidRDefault="00983721" w:rsidP="00254994">
            <w:pPr>
              <w:contextualSpacing/>
              <w:rPr>
                <w:rFonts w:ascii="Arial" w:hAnsi="Arial" w:cs="Arial"/>
              </w:rPr>
            </w:pPr>
            <w:r w:rsidRPr="006B5B34">
              <w:rPr>
                <w:rFonts w:ascii="Arial" w:hAnsi="Arial" w:cs="Arial"/>
              </w:rPr>
              <w:t xml:space="preserve">Enforcement: </w:t>
            </w:r>
            <w:r w:rsidR="006D43D4" w:rsidRPr="006B5B34">
              <w:rPr>
                <w:rFonts w:ascii="Arial" w:hAnsi="Arial" w:cs="Arial"/>
              </w:rPr>
              <w:t>[</w:t>
            </w:r>
            <w:r w:rsidRPr="006B5B34">
              <w:rPr>
                <w:rFonts w:ascii="Arial" w:hAnsi="Arial" w:cs="Arial"/>
              </w:rPr>
              <w:t>1</w:t>
            </w:r>
            <w:r w:rsidR="00720D6D" w:rsidRPr="006B5B34">
              <w:rPr>
                <w:rFonts w:ascii="Arial" w:hAnsi="Arial" w:cs="Arial"/>
              </w:rPr>
              <w:t>4</w:t>
            </w:r>
            <w:r w:rsidR="003127B2" w:rsidRPr="006B5B34">
              <w:rPr>
                <w:rFonts w:ascii="Arial" w:hAnsi="Arial" w:cs="Arial"/>
              </w:rPr>
              <w:t>.01</w:t>
            </w:r>
            <w:r w:rsidRPr="006B5B34">
              <w:rPr>
                <w:rFonts w:ascii="Arial" w:hAnsi="Arial" w:cs="Arial"/>
              </w:rPr>
              <w:t>c</w:t>
            </w:r>
            <w:r w:rsidR="00342DB7" w:rsidRPr="006B5B34">
              <w:rPr>
                <w:rFonts w:ascii="Arial" w:hAnsi="Arial" w:cs="Arial"/>
              </w:rPr>
              <w:t xml:space="preserve"> </w:t>
            </w:r>
            <w:r w:rsidR="00134FC9" w:rsidRPr="006B5B34">
              <w:rPr>
                <w:rFonts w:ascii="Arial" w:hAnsi="Arial" w:cs="Arial"/>
              </w:rPr>
              <w:t>–</w:t>
            </w:r>
            <w:r w:rsidR="00342DB7" w:rsidRPr="006B5B34">
              <w:rPr>
                <w:rFonts w:ascii="Arial" w:hAnsi="Arial" w:cs="Arial"/>
              </w:rPr>
              <w:t xml:space="preserve"> Enforcement</w:t>
            </w:r>
            <w:r w:rsidR="00F17FF5" w:rsidRPr="006B5B34">
              <w:rPr>
                <w:rFonts w:ascii="Arial" w:hAnsi="Arial" w:cs="Arial"/>
              </w:rPr>
              <w:t>]</w:t>
            </w:r>
          </w:p>
          <w:p w14:paraId="5C18D68C" w14:textId="3FEBA6B4" w:rsidR="00560636" w:rsidRPr="006B5B34" w:rsidRDefault="00560636" w:rsidP="00254994">
            <w:pPr>
              <w:contextualSpacing/>
              <w:rPr>
                <w:rFonts w:ascii="Arial" w:hAnsi="Arial" w:cs="Arial"/>
              </w:rPr>
            </w:pPr>
          </w:p>
          <w:p w14:paraId="4E672C2B" w14:textId="3E7AB131" w:rsidR="00560636" w:rsidRPr="006B5B34" w:rsidRDefault="00560636" w:rsidP="00254994">
            <w:pPr>
              <w:contextualSpacing/>
              <w:rPr>
                <w:rFonts w:ascii="Arial" w:hAnsi="Arial" w:cs="Arial"/>
              </w:rPr>
            </w:pPr>
            <w:r w:rsidRPr="006B5B34">
              <w:rPr>
                <w:rFonts w:ascii="Arial" w:hAnsi="Arial" w:cs="Arial"/>
              </w:rPr>
              <w:t>[14.01d – Unresolved Item Closure]</w:t>
            </w:r>
          </w:p>
          <w:p w14:paraId="65ED956D" w14:textId="63F742B2" w:rsidR="00F17FF5" w:rsidRPr="006B5B34" w:rsidRDefault="00F17FF5" w:rsidP="00254994">
            <w:pPr>
              <w:contextualSpacing/>
              <w:rPr>
                <w:rFonts w:ascii="Arial" w:hAnsi="Arial" w:cs="Arial"/>
                <w:u w:val="single"/>
              </w:rPr>
            </w:pPr>
          </w:p>
        </w:tc>
      </w:tr>
    </w:tbl>
    <w:p w14:paraId="224CFF34" w14:textId="77777777" w:rsidR="008413AB" w:rsidRPr="008413AB" w:rsidRDefault="008413AB" w:rsidP="008413AB">
      <w:pPr>
        <w:pStyle w:val="BodyText"/>
      </w:pPr>
    </w:p>
    <w:p w14:paraId="0ECD01FD" w14:textId="0EF846B1" w:rsidR="00E678A7" w:rsidRPr="00461774" w:rsidRDefault="00D4016E" w:rsidP="00BB44D4">
      <w:pPr>
        <w:pStyle w:val="BodyText"/>
        <w:keepNext/>
        <w:numPr>
          <w:ilvl w:val="0"/>
          <w:numId w:val="18"/>
        </w:numPr>
      </w:pPr>
      <w:r>
        <w:lastRenderedPageBreak/>
        <w:t>Minor Issue Description</w:t>
      </w:r>
      <w:r w:rsidR="00B06097">
        <w:t xml:space="preserve">. </w:t>
      </w:r>
      <w:r w:rsidR="00E678A7" w:rsidRPr="00461774">
        <w:t>Briefly describe the minor violation</w:t>
      </w:r>
      <w:r w:rsidR="00F76D1E">
        <w:t>.</w:t>
      </w:r>
    </w:p>
    <w:p w14:paraId="0ECD01FF" w14:textId="65BCACCB" w:rsidR="00E678A7" w:rsidRPr="00461774" w:rsidRDefault="00D4016E" w:rsidP="00477244">
      <w:pPr>
        <w:pStyle w:val="BodyText"/>
        <w:numPr>
          <w:ilvl w:val="0"/>
          <w:numId w:val="18"/>
        </w:numPr>
      </w:pPr>
      <w:r>
        <w:t>Minor/More than Minor Screening</w:t>
      </w:r>
      <w:r w:rsidR="00B06097">
        <w:t xml:space="preserve">. </w:t>
      </w:r>
      <w:r w:rsidR="00E678A7" w:rsidRPr="00461774">
        <w:t>State the reason why the violation is minor in accordance with IMC 0616</w:t>
      </w:r>
      <w:r w:rsidR="00000E95">
        <w:t>,</w:t>
      </w:r>
      <w:r w:rsidR="00E678A7" w:rsidRPr="00461774">
        <w:t xml:space="preserve"> Appendix B</w:t>
      </w:r>
      <w:r w:rsidR="00000E95">
        <w:t>,</w:t>
      </w:r>
      <w:r w:rsidR="00E678A7" w:rsidRPr="00461774">
        <w:t xml:space="preserve"> More-than-Minor screening questions or the </w:t>
      </w:r>
      <w:r w:rsidR="0032607D">
        <w:t xml:space="preserve">“NRC </w:t>
      </w:r>
      <w:r w:rsidR="00E678A7" w:rsidRPr="00461774">
        <w:t>Enforcement Policy</w:t>
      </w:r>
      <w:r w:rsidR="0032607D">
        <w:t>”</w:t>
      </w:r>
      <w:r w:rsidR="00E678A7" w:rsidRPr="00461774">
        <w:t xml:space="preserve"> as applicable</w:t>
      </w:r>
      <w:r w:rsidR="00F76D1E">
        <w:t>.</w:t>
      </w:r>
    </w:p>
    <w:p w14:paraId="4437474C" w14:textId="4689B315" w:rsidR="00893585" w:rsidRDefault="00342DB7" w:rsidP="00477244">
      <w:pPr>
        <w:pStyle w:val="BodyText"/>
        <w:numPr>
          <w:ilvl w:val="0"/>
          <w:numId w:val="18"/>
        </w:numPr>
      </w:pPr>
      <w:r>
        <w:t>Enforcement</w:t>
      </w:r>
      <w:r w:rsidR="00B06097">
        <w:t xml:space="preserve">. </w:t>
      </w:r>
      <w:r w:rsidR="006D1EF1">
        <w:t>S</w:t>
      </w:r>
      <w:r w:rsidR="00E678A7" w:rsidRPr="00461774">
        <w:t xml:space="preserve">tate that the licensee has taken actions to restore compliance and include a statement similar to the following: “This failure to comply with [requirement] constitutes a minor violation that is not subject to enforcement action in accordance with </w:t>
      </w:r>
      <w:r w:rsidR="009E4C4A" w:rsidRPr="00461774">
        <w:t>the ‘NRC</w:t>
      </w:r>
      <w:r w:rsidR="00E678A7" w:rsidRPr="00461774">
        <w:t xml:space="preserve"> Enforcement Policy</w:t>
      </w:r>
      <w:r w:rsidR="009E4C4A" w:rsidRPr="00461774">
        <w:t>’</w:t>
      </w:r>
      <w:r w:rsidR="00E678A7" w:rsidRPr="00461774">
        <w:t>.”</w:t>
      </w:r>
    </w:p>
    <w:p w14:paraId="407CE3B5" w14:textId="6BB8E9CB" w:rsidR="00560636" w:rsidRPr="00560636" w:rsidRDefault="00560636" w:rsidP="00477244">
      <w:pPr>
        <w:pStyle w:val="BodyText"/>
        <w:numPr>
          <w:ilvl w:val="0"/>
          <w:numId w:val="18"/>
        </w:numPr>
      </w:pPr>
      <w:r w:rsidRPr="00560636">
        <w:t>Unresolved Item Closure</w:t>
      </w:r>
      <w:r w:rsidR="00B06097">
        <w:t xml:space="preserve">. </w:t>
      </w:r>
      <w:r w:rsidRPr="00560636">
        <w:t>If the</w:t>
      </w:r>
      <w:r w:rsidR="005A5342">
        <w:t xml:space="preserve"> minor</w:t>
      </w:r>
      <w:r w:rsidRPr="00560636">
        <w:t xml:space="preserve"> violation results in a URI closure, include a reference to URI [Docket Number(s)]/[Report Number]-[Unique Sequential Integer] being closed</w:t>
      </w:r>
      <w:r w:rsidR="00B06097">
        <w:t xml:space="preserve">. </w:t>
      </w:r>
      <w:r w:rsidRPr="00560636">
        <w:t>(e.g., “This closes URI 07001234/2020001-01.”)</w:t>
      </w:r>
      <w:r w:rsidR="00B06097">
        <w:t>.</w:t>
      </w:r>
    </w:p>
    <w:p w14:paraId="3411B7F5" w14:textId="1197AEA4" w:rsidR="00F12F66" w:rsidRPr="00614275" w:rsidRDefault="00F12F66" w:rsidP="009D010C">
      <w:pPr>
        <w:pStyle w:val="Heading2"/>
        <w:rPr>
          <w:sz w:val="20"/>
          <w:szCs w:val="20"/>
        </w:rPr>
      </w:pPr>
      <w:bookmarkStart w:id="117" w:name="_Toc200457768"/>
      <w:r w:rsidRPr="001212C2">
        <w:rPr>
          <w:rStyle w:val="Heading2Char"/>
        </w:rPr>
        <w:t>1</w:t>
      </w:r>
      <w:r w:rsidR="00CC2AEB" w:rsidRPr="001212C2">
        <w:rPr>
          <w:rStyle w:val="Heading2Char"/>
        </w:rPr>
        <w:t>4</w:t>
      </w:r>
      <w:r w:rsidRPr="001212C2">
        <w:rPr>
          <w:rStyle w:val="Heading2Char"/>
        </w:rPr>
        <w:t>.02</w:t>
      </w:r>
      <w:r w:rsidR="009E7AF5" w:rsidRPr="001212C2">
        <w:rPr>
          <w:rStyle w:val="Heading2Char"/>
        </w:rPr>
        <w:tab/>
      </w:r>
      <w:r w:rsidR="00440B0C" w:rsidRPr="001212C2">
        <w:rPr>
          <w:rStyle w:val="Heading2Char"/>
        </w:rPr>
        <w:t>Observations/Assessment</w:t>
      </w:r>
      <w:r w:rsidR="0052665A" w:rsidRPr="001212C2">
        <w:rPr>
          <w:rStyle w:val="Heading2Char"/>
        </w:rPr>
        <w:t>s</w:t>
      </w:r>
      <w:r w:rsidR="007719E0" w:rsidRPr="00614275">
        <w:rPr>
          <w:rStyle w:val="Heading2Char"/>
        </w:rPr>
        <w:t>.</w:t>
      </w:r>
      <w:bookmarkEnd w:id="117"/>
    </w:p>
    <w:p w14:paraId="3DC3CD0F" w14:textId="398F3D67" w:rsidR="006B2962" w:rsidRDefault="00660277" w:rsidP="0084489C">
      <w:pPr>
        <w:pStyle w:val="BodyText3"/>
      </w:pPr>
      <w:r>
        <w:t xml:space="preserve">When specifically allowed by the IP, </w:t>
      </w:r>
      <w:r w:rsidR="00FB109C">
        <w:t>document observations</w:t>
      </w:r>
      <w:r>
        <w:t xml:space="preserve"> in the results section of the report under the applicable inspectable area</w:t>
      </w:r>
      <w:r w:rsidR="00B06097">
        <w:t xml:space="preserve">. </w:t>
      </w:r>
      <w:r>
        <w:t xml:space="preserve">Use the following table to document </w:t>
      </w:r>
      <w:r w:rsidR="00196B67">
        <w:t>observations:</w:t>
      </w:r>
    </w:p>
    <w:p w14:paraId="4E08D081" w14:textId="2BA81A40" w:rsidR="00196B67" w:rsidRDefault="00196B67" w:rsidP="006C5139">
      <w:pPr>
        <w:pStyle w:val="Default"/>
        <w:spacing w:after="220"/>
        <w:jc w:val="center"/>
        <w:rPr>
          <w:color w:val="auto"/>
          <w:sz w:val="22"/>
          <w:szCs w:val="22"/>
        </w:rPr>
      </w:pPr>
      <w:r>
        <w:rPr>
          <w:color w:val="auto"/>
          <w:sz w:val="22"/>
          <w:szCs w:val="22"/>
        </w:rPr>
        <w:t>Table</w:t>
      </w:r>
      <w:r w:rsidR="008647CB">
        <w:rPr>
          <w:color w:val="auto"/>
          <w:sz w:val="22"/>
          <w:szCs w:val="22"/>
        </w:rPr>
        <w:t xml:space="preserve"> 6</w:t>
      </w:r>
      <w:r w:rsidR="00381140">
        <w:rPr>
          <w:color w:val="auto"/>
          <w:sz w:val="22"/>
          <w:szCs w:val="22"/>
        </w:rPr>
        <w:t>: Observation</w:t>
      </w:r>
    </w:p>
    <w:tbl>
      <w:tblPr>
        <w:tblStyle w:val="TableGrid"/>
        <w:tblW w:w="9331" w:type="dxa"/>
        <w:tblInd w:w="85" w:type="dxa"/>
        <w:tblLayout w:type="fixed"/>
        <w:tblLook w:val="04A0" w:firstRow="1" w:lastRow="0" w:firstColumn="1" w:lastColumn="0" w:noHBand="0" w:noVBand="1"/>
      </w:tblPr>
      <w:tblGrid>
        <w:gridCol w:w="8133"/>
        <w:gridCol w:w="1198"/>
      </w:tblGrid>
      <w:tr w:rsidR="00721A3B" w:rsidRPr="006B5B34" w14:paraId="41E3AC71" w14:textId="77777777" w:rsidTr="006C5139">
        <w:tc>
          <w:tcPr>
            <w:tcW w:w="8133" w:type="dxa"/>
            <w:tcBorders>
              <w:top w:val="single" w:sz="4" w:space="0" w:color="auto"/>
              <w:left w:val="single" w:sz="4" w:space="0" w:color="auto"/>
              <w:right w:val="single" w:sz="4" w:space="0" w:color="auto"/>
            </w:tcBorders>
            <w:shd w:val="clear" w:color="auto" w:fill="auto"/>
          </w:tcPr>
          <w:p w14:paraId="1CC9109A" w14:textId="6B03D91F" w:rsidR="00721A3B" w:rsidRPr="006B5B34" w:rsidRDefault="00721A3B" w:rsidP="00254994">
            <w:pPr>
              <w:contextualSpacing/>
              <w:rPr>
                <w:rFonts w:ascii="Arial" w:hAnsi="Arial" w:cs="Arial"/>
              </w:rPr>
            </w:pPr>
            <w:r w:rsidRPr="006B5B34">
              <w:rPr>
                <w:rFonts w:ascii="Arial" w:hAnsi="Arial" w:cs="Arial"/>
              </w:rPr>
              <w:t xml:space="preserve">Observation: </w:t>
            </w:r>
            <w:r w:rsidR="00083D5C" w:rsidRPr="006B5B34">
              <w:rPr>
                <w:rFonts w:ascii="Arial" w:hAnsi="Arial" w:cs="Arial"/>
              </w:rPr>
              <w:t>[</w:t>
            </w:r>
            <w:r w:rsidRPr="006B5B34">
              <w:rPr>
                <w:rFonts w:ascii="Arial" w:hAnsi="Arial" w:cs="Arial"/>
              </w:rPr>
              <w:t>Observation Title</w:t>
            </w:r>
            <w:r w:rsidR="00083D5C" w:rsidRPr="006B5B34">
              <w:rPr>
                <w:rFonts w:ascii="Arial" w:hAnsi="Arial" w:cs="Arial"/>
              </w:rPr>
              <w:t>]</w:t>
            </w:r>
          </w:p>
        </w:tc>
        <w:tc>
          <w:tcPr>
            <w:tcW w:w="1198" w:type="dxa"/>
            <w:tcBorders>
              <w:top w:val="single" w:sz="4" w:space="0" w:color="auto"/>
              <w:left w:val="single" w:sz="4" w:space="0" w:color="auto"/>
              <w:right w:val="single" w:sz="4" w:space="0" w:color="auto"/>
            </w:tcBorders>
            <w:shd w:val="clear" w:color="auto" w:fill="auto"/>
          </w:tcPr>
          <w:p w14:paraId="688E9B2B" w14:textId="131DC3FB" w:rsidR="00721A3B" w:rsidRPr="006B5B34" w:rsidRDefault="00933742" w:rsidP="00254994">
            <w:pPr>
              <w:contextualSpacing/>
              <w:rPr>
                <w:rFonts w:ascii="Arial" w:hAnsi="Arial" w:cs="Arial"/>
              </w:rPr>
            </w:pPr>
            <w:r w:rsidRPr="006B5B34">
              <w:rPr>
                <w:rFonts w:ascii="Arial" w:hAnsi="Arial" w:cs="Arial"/>
              </w:rPr>
              <w:t>[IP Number]</w:t>
            </w:r>
          </w:p>
        </w:tc>
      </w:tr>
      <w:tr w:rsidR="00721A3B" w:rsidRPr="006B5B34" w14:paraId="089F3749" w14:textId="77777777" w:rsidTr="006C5139">
        <w:trPr>
          <w:trHeight w:val="260"/>
        </w:trPr>
        <w:tc>
          <w:tcPr>
            <w:tcW w:w="9331" w:type="dxa"/>
            <w:gridSpan w:val="2"/>
            <w:tcBorders>
              <w:left w:val="single" w:sz="4" w:space="0" w:color="auto"/>
              <w:right w:val="single" w:sz="4" w:space="0" w:color="auto"/>
            </w:tcBorders>
          </w:tcPr>
          <w:p w14:paraId="565B5380" w14:textId="7B5624F5" w:rsidR="00721A3B" w:rsidRPr="006B5B34" w:rsidRDefault="00083D5C" w:rsidP="00254994">
            <w:pPr>
              <w:contextualSpacing/>
              <w:rPr>
                <w:rFonts w:ascii="Arial" w:hAnsi="Arial" w:cs="Arial"/>
              </w:rPr>
            </w:pPr>
            <w:r w:rsidRPr="006B5B34">
              <w:rPr>
                <w:rFonts w:ascii="Arial" w:hAnsi="Arial" w:cs="Arial"/>
              </w:rPr>
              <w:t>[</w:t>
            </w:r>
            <w:r w:rsidR="00721A3B" w:rsidRPr="006B5B34">
              <w:rPr>
                <w:rFonts w:ascii="Arial" w:hAnsi="Arial" w:cs="Arial"/>
              </w:rPr>
              <w:t>Observation Description</w:t>
            </w:r>
            <w:r w:rsidRPr="006B5B34">
              <w:rPr>
                <w:rFonts w:ascii="Arial" w:hAnsi="Arial" w:cs="Arial"/>
              </w:rPr>
              <w:t>]</w:t>
            </w:r>
            <w:r w:rsidR="00721A3B" w:rsidRPr="006B5B34">
              <w:rPr>
                <w:rFonts w:ascii="Arial" w:hAnsi="Arial" w:cs="Arial"/>
              </w:rPr>
              <w:br/>
            </w:r>
          </w:p>
        </w:tc>
      </w:tr>
    </w:tbl>
    <w:p w14:paraId="001BD4EA" w14:textId="2FEDF813" w:rsidR="0060707E" w:rsidRDefault="00A855BF" w:rsidP="006C5139">
      <w:pPr>
        <w:pStyle w:val="BodyText3"/>
        <w:spacing w:before="220"/>
      </w:pPr>
      <w:r>
        <w:t xml:space="preserve">Document </w:t>
      </w:r>
      <w:r w:rsidR="004449EF">
        <w:t xml:space="preserve">the corrective action program and other </w:t>
      </w:r>
      <w:r>
        <w:t>supplemental (e.g., assessment conclusion regarding holding open or closing a</w:t>
      </w:r>
      <w:r w:rsidR="00E05237">
        <w:t xml:space="preserve"> cited violation</w:t>
      </w:r>
      <w:r w:rsidR="004449EF">
        <w:t xml:space="preserve">) or infrequent abnormal assessments in the results section of the </w:t>
      </w:r>
      <w:r w:rsidR="005C33E9">
        <w:t>report using the following table</w:t>
      </w:r>
      <w:r w:rsidR="00B06097">
        <w:t xml:space="preserve">. </w:t>
      </w:r>
      <w:r w:rsidR="005C33E9">
        <w:t xml:space="preserve">Note assessments are different </w:t>
      </w:r>
      <w:r w:rsidR="00557597">
        <w:t xml:space="preserve">than </w:t>
      </w:r>
      <w:r w:rsidR="005C33E9">
        <w:t xml:space="preserve">observations </w:t>
      </w:r>
      <w:r w:rsidR="00557597">
        <w:t>because observations only communicate factual details and do not draw conclusions</w:t>
      </w:r>
      <w:r w:rsidR="00B06097">
        <w:t>.</w:t>
      </w:r>
    </w:p>
    <w:p w14:paraId="74189853" w14:textId="0DAD6C3B" w:rsidR="00A6162D" w:rsidRDefault="00A6162D" w:rsidP="00DC430C">
      <w:pPr>
        <w:pStyle w:val="BodyText"/>
        <w:jc w:val="center"/>
      </w:pPr>
      <w:r>
        <w:t xml:space="preserve">Table </w:t>
      </w:r>
      <w:r w:rsidR="008647CB">
        <w:t>7</w:t>
      </w:r>
      <w:r>
        <w:t>: Assessment</w:t>
      </w:r>
    </w:p>
    <w:tbl>
      <w:tblPr>
        <w:tblStyle w:val="TableGrid"/>
        <w:tblW w:w="9331" w:type="dxa"/>
        <w:tblInd w:w="85" w:type="dxa"/>
        <w:tblLayout w:type="fixed"/>
        <w:tblLook w:val="04A0" w:firstRow="1" w:lastRow="0" w:firstColumn="1" w:lastColumn="0" w:noHBand="0" w:noVBand="1"/>
      </w:tblPr>
      <w:tblGrid>
        <w:gridCol w:w="8132"/>
        <w:gridCol w:w="1199"/>
      </w:tblGrid>
      <w:tr w:rsidR="00AF1301" w:rsidRPr="0036456A" w14:paraId="71E78CE3" w14:textId="77777777" w:rsidTr="006C5139">
        <w:tc>
          <w:tcPr>
            <w:tcW w:w="8132" w:type="dxa"/>
            <w:tcBorders>
              <w:top w:val="single" w:sz="4" w:space="0" w:color="auto"/>
              <w:left w:val="single" w:sz="4" w:space="0" w:color="auto"/>
              <w:right w:val="single" w:sz="4" w:space="0" w:color="auto"/>
            </w:tcBorders>
            <w:shd w:val="clear" w:color="auto" w:fill="auto"/>
          </w:tcPr>
          <w:p w14:paraId="00AF00C4" w14:textId="77777777" w:rsidR="00AF1301" w:rsidRPr="0036456A" w:rsidRDefault="00AF1301" w:rsidP="006C5139">
            <w:pPr>
              <w:keepNext/>
              <w:contextualSpacing/>
              <w:rPr>
                <w:rFonts w:ascii="Arial" w:hAnsi="Arial" w:cs="Arial"/>
              </w:rPr>
            </w:pPr>
            <w:r w:rsidRPr="0036456A">
              <w:rPr>
                <w:rFonts w:ascii="Arial" w:hAnsi="Arial" w:cs="Arial"/>
              </w:rPr>
              <w:t>Assessment</w:t>
            </w:r>
          </w:p>
        </w:tc>
        <w:tc>
          <w:tcPr>
            <w:tcW w:w="1199" w:type="dxa"/>
            <w:tcBorders>
              <w:top w:val="single" w:sz="4" w:space="0" w:color="auto"/>
              <w:left w:val="single" w:sz="4" w:space="0" w:color="auto"/>
              <w:right w:val="single" w:sz="4" w:space="0" w:color="auto"/>
            </w:tcBorders>
            <w:shd w:val="clear" w:color="auto" w:fill="auto"/>
          </w:tcPr>
          <w:p w14:paraId="54BD014B" w14:textId="77F442EE" w:rsidR="00AF1301" w:rsidRPr="0036456A" w:rsidRDefault="00933742" w:rsidP="006C5139">
            <w:pPr>
              <w:keepNext/>
              <w:contextualSpacing/>
              <w:rPr>
                <w:rFonts w:ascii="Arial" w:hAnsi="Arial" w:cs="Arial"/>
              </w:rPr>
            </w:pPr>
            <w:r w:rsidRPr="0036456A">
              <w:rPr>
                <w:rFonts w:ascii="Arial" w:hAnsi="Arial" w:cs="Arial"/>
              </w:rPr>
              <w:t>[IP Number]</w:t>
            </w:r>
          </w:p>
        </w:tc>
      </w:tr>
      <w:tr w:rsidR="00AF1301" w:rsidRPr="0036456A" w14:paraId="466FA652" w14:textId="77777777" w:rsidTr="006C5139">
        <w:trPr>
          <w:trHeight w:val="260"/>
        </w:trPr>
        <w:tc>
          <w:tcPr>
            <w:tcW w:w="9331" w:type="dxa"/>
            <w:gridSpan w:val="2"/>
            <w:tcBorders>
              <w:left w:val="single" w:sz="4" w:space="0" w:color="auto"/>
              <w:right w:val="single" w:sz="4" w:space="0" w:color="auto"/>
            </w:tcBorders>
          </w:tcPr>
          <w:p w14:paraId="5B14C252" w14:textId="37FAA2C6" w:rsidR="00AF1301" w:rsidRPr="0036456A" w:rsidRDefault="00E05237" w:rsidP="00254994">
            <w:pPr>
              <w:contextualSpacing/>
              <w:rPr>
                <w:rFonts w:ascii="Arial" w:hAnsi="Arial" w:cs="Arial"/>
              </w:rPr>
            </w:pPr>
            <w:r w:rsidRPr="0036456A">
              <w:rPr>
                <w:rFonts w:ascii="Arial" w:hAnsi="Arial" w:cs="Arial"/>
              </w:rPr>
              <w:t>[</w:t>
            </w:r>
            <w:r w:rsidR="00AF1301" w:rsidRPr="0036456A">
              <w:rPr>
                <w:rFonts w:ascii="Arial" w:hAnsi="Arial" w:cs="Arial"/>
              </w:rPr>
              <w:t>Assessment Description</w:t>
            </w:r>
            <w:r w:rsidRPr="0036456A">
              <w:rPr>
                <w:rFonts w:ascii="Arial" w:hAnsi="Arial" w:cs="Arial"/>
              </w:rPr>
              <w:t>]</w:t>
            </w:r>
            <w:r w:rsidR="00615AF5" w:rsidRPr="0036456A">
              <w:rPr>
                <w:rFonts w:ascii="Arial" w:hAnsi="Arial" w:cs="Arial"/>
              </w:rPr>
              <w:br/>
            </w:r>
          </w:p>
        </w:tc>
      </w:tr>
    </w:tbl>
    <w:p w14:paraId="1022453D" w14:textId="77777777" w:rsidR="009D010C" w:rsidRDefault="009D010C" w:rsidP="00CD4DAB">
      <w:pPr>
        <w:pStyle w:val="BodyText"/>
        <w:rPr>
          <w:rStyle w:val="Heading2Char"/>
        </w:rPr>
      </w:pPr>
    </w:p>
    <w:p w14:paraId="20FBD57B" w14:textId="28544CED" w:rsidR="00AF1301" w:rsidRDefault="00615AF5" w:rsidP="009D010C">
      <w:pPr>
        <w:pStyle w:val="Heading2"/>
      </w:pPr>
      <w:bookmarkStart w:id="118" w:name="_Toc200457769"/>
      <w:r w:rsidRPr="00883D7C">
        <w:rPr>
          <w:rStyle w:val="Heading2Char"/>
        </w:rPr>
        <w:t>1</w:t>
      </w:r>
      <w:r w:rsidR="00FB4F3E" w:rsidRPr="00883D7C">
        <w:rPr>
          <w:rStyle w:val="Heading2Char"/>
        </w:rPr>
        <w:t>4</w:t>
      </w:r>
      <w:r w:rsidRPr="00883D7C">
        <w:rPr>
          <w:rStyle w:val="Heading2Char"/>
        </w:rPr>
        <w:t>.03</w:t>
      </w:r>
      <w:r w:rsidR="0084489C">
        <w:rPr>
          <w:rStyle w:val="Heading2Char"/>
        </w:rPr>
        <w:tab/>
      </w:r>
      <w:ins w:id="119" w:author="Author">
        <w:r w:rsidR="007C6292" w:rsidRPr="00A1095E">
          <w:rPr>
            <w:u w:val="single"/>
          </w:rPr>
          <w:t>Very Low Safety Significance Issue Resolution</w:t>
        </w:r>
        <w:r w:rsidR="00CD11C1">
          <w:rPr>
            <w:u w:val="single"/>
          </w:rPr>
          <w:t xml:space="preserve"> (VLSSIR)</w:t>
        </w:r>
        <w:r w:rsidR="007C6292" w:rsidRPr="00A1095E">
          <w:rPr>
            <w:u w:val="single"/>
          </w:rPr>
          <w:t xml:space="preserve"> Process</w:t>
        </w:r>
      </w:ins>
      <w:r w:rsidR="00AB0B55">
        <w:t>.</w:t>
      </w:r>
      <w:bookmarkEnd w:id="118"/>
    </w:p>
    <w:p w14:paraId="637229C9" w14:textId="014A1015" w:rsidR="00EC4329" w:rsidRDefault="00EC4329" w:rsidP="00DA31CC">
      <w:pPr>
        <w:pStyle w:val="BodyText3"/>
      </w:pPr>
      <w:ins w:id="120" w:author="Author">
        <w:r w:rsidRPr="00EC4329">
          <w:t xml:space="preserve">VLSSIR is a process used to discontinue inspection, screening, and evaluation of an issue involving ambiguity in the licensing basis, design basis, or applicability of regulatory requirements or licensee self-imposed standards in which: (1) the resolution of the issue would require considerable staff effort; and (2) the agency has chosen to not expend further effort to resolve the question because the issue would be no greater than Green under the </w:t>
        </w:r>
        <w:r w:rsidR="00B45086">
          <w:t xml:space="preserve">Reactor Oversight Process </w:t>
        </w:r>
        <w:r w:rsidRPr="00EC4329">
          <w:t xml:space="preserve">or SL-IV under the traditional enforcement process, if resolved. VLSSIR is not intended to be used to disposition an issue of concern in which the NRC and licensee simply do not agree, absent some level of </w:t>
        </w:r>
        <w:r w:rsidRPr="00EC4329">
          <w:lastRenderedPageBreak/>
          <w:t>ambiguity in NRC’s view of the issue. It is important to listen to and consider licensee perspectives and VLSSIR consideration is not intended to undermine that. See IMC</w:t>
        </w:r>
      </w:ins>
      <w:r w:rsidR="001969C5">
        <w:t> </w:t>
      </w:r>
      <w:ins w:id="121" w:author="Author">
        <w:r w:rsidRPr="00EC4329">
          <w:t>0610 Appendix G for guidance on whether to use VLSSIR.</w:t>
        </w:r>
      </w:ins>
    </w:p>
    <w:p w14:paraId="2F8BC465" w14:textId="510584DA" w:rsidR="00E37971" w:rsidRPr="00E37971" w:rsidRDefault="006D452C" w:rsidP="00E37971">
      <w:pPr>
        <w:pStyle w:val="BodyText3"/>
        <w:rPr>
          <w:ins w:id="122" w:author="Author"/>
        </w:rPr>
      </w:pPr>
      <w:ins w:id="123" w:author="Author">
        <w:r w:rsidRPr="006D452C">
          <w:t>It is expected that most VLSSIR issues could be appropriately documented with no more than several paragraphs and generally less than the level of documentation normally associated with similar significance issues (e.g., SL IV enforcement issue).</w:t>
        </w:r>
      </w:ins>
      <w:r w:rsidR="009249C3">
        <w:t xml:space="preserve"> </w:t>
      </w:r>
      <w:ins w:id="124" w:author="Author">
        <w:r w:rsidR="00E37971" w:rsidRPr="00E37971">
          <w:t>The discontinuation of issue evaluation using the VLSSIR process should conclude with the following sentences.</w:t>
        </w:r>
      </w:ins>
    </w:p>
    <w:p w14:paraId="1FFA17BB" w14:textId="3A5B8246" w:rsidR="00E37971" w:rsidRPr="00E37971" w:rsidRDefault="00E37971" w:rsidP="008B36B3">
      <w:pPr>
        <w:pStyle w:val="BodyText4"/>
        <w:rPr>
          <w:ins w:id="125" w:author="Author"/>
        </w:rPr>
      </w:pPr>
      <w:ins w:id="126" w:author="Author">
        <w:r w:rsidRPr="00E37971">
          <w:t>“This issue is an unresolved question that has ambiguity in the licensing basis, design basis, or applicability of regulatory requirements which is determined to be no greater than SL</w:t>
        </w:r>
        <w:r w:rsidR="00A76D18">
          <w:noBreakHyphen/>
        </w:r>
        <w:r w:rsidRPr="00E37971">
          <w:t>IV, if resolved. Inspection and evaluation effort is being discontinued using the Very Low Safety Significance Issue Resolution (VLSSIR) process. No further staff evaluation is required.”</w:t>
        </w:r>
      </w:ins>
    </w:p>
    <w:p w14:paraId="0F1BB731" w14:textId="5BC69030" w:rsidR="008646BE" w:rsidRDefault="008646BE" w:rsidP="00FE0B68">
      <w:pPr>
        <w:pStyle w:val="BodyText"/>
      </w:pPr>
    </w:p>
    <w:p w14:paraId="3F372798" w14:textId="6D337E67" w:rsidR="00361C8C" w:rsidRDefault="00361C8C" w:rsidP="00976C96">
      <w:pPr>
        <w:pStyle w:val="BodyText"/>
        <w:jc w:val="center"/>
      </w:pPr>
      <w:r>
        <w:t xml:space="preserve">Table </w:t>
      </w:r>
      <w:r w:rsidR="008647CB">
        <w:t>8</w:t>
      </w:r>
      <w:r>
        <w:t xml:space="preserve">: </w:t>
      </w:r>
      <w:ins w:id="127" w:author="Author">
        <w:r w:rsidR="00C6411A" w:rsidRPr="00C6411A">
          <w:t>Very Low Safety Significance Issue Resolution Process</w:t>
        </w:r>
      </w:ins>
    </w:p>
    <w:tbl>
      <w:tblPr>
        <w:tblStyle w:val="TableGrid"/>
        <w:tblW w:w="9360" w:type="dxa"/>
        <w:tblInd w:w="-5" w:type="dxa"/>
        <w:tblLayout w:type="fixed"/>
        <w:tblLook w:val="04A0" w:firstRow="1" w:lastRow="0" w:firstColumn="1" w:lastColumn="0" w:noHBand="0" w:noVBand="1"/>
      </w:tblPr>
      <w:tblGrid>
        <w:gridCol w:w="8010"/>
        <w:gridCol w:w="1350"/>
      </w:tblGrid>
      <w:tr w:rsidR="009E3EC3" w:rsidRPr="00FF651F" w14:paraId="436F10BF" w14:textId="74BAF813" w:rsidTr="01868956">
        <w:tc>
          <w:tcPr>
            <w:tcW w:w="8010" w:type="dxa"/>
            <w:shd w:val="clear" w:color="auto" w:fill="auto"/>
          </w:tcPr>
          <w:p w14:paraId="675968E6" w14:textId="6FE86C32" w:rsidR="009E3EC3" w:rsidRPr="00FF651F" w:rsidRDefault="00C6411A" w:rsidP="00254994">
            <w:pPr>
              <w:rPr>
                <w:rFonts w:ascii="Arial" w:hAnsi="Arial" w:cs="Arial"/>
              </w:rPr>
            </w:pPr>
            <w:ins w:id="128" w:author="Author">
              <w:r w:rsidRPr="00C6411A">
                <w:rPr>
                  <w:rFonts w:ascii="Arial" w:hAnsi="Arial" w:cs="Arial"/>
                </w:rPr>
                <w:t>Very Low Safety Significance Issue Resolution Process</w:t>
              </w:r>
            </w:ins>
            <w:r w:rsidR="009E3EC3" w:rsidRPr="00FF651F">
              <w:rPr>
                <w:rFonts w:ascii="Arial" w:hAnsi="Arial" w:cs="Arial"/>
              </w:rPr>
              <w:t xml:space="preserve">: </w:t>
            </w:r>
            <w:r w:rsidR="00FB4F3E" w:rsidRPr="00FF651F">
              <w:rPr>
                <w:rFonts w:ascii="Arial" w:hAnsi="Arial" w:cs="Arial"/>
              </w:rPr>
              <w:t>[</w:t>
            </w:r>
            <w:r w:rsidR="009E3EC3" w:rsidRPr="00FF651F">
              <w:rPr>
                <w:rFonts w:ascii="Arial" w:hAnsi="Arial" w:cs="Arial"/>
              </w:rPr>
              <w:t>1</w:t>
            </w:r>
            <w:r w:rsidR="00FB4F3E" w:rsidRPr="00FF651F">
              <w:rPr>
                <w:rFonts w:ascii="Arial" w:hAnsi="Arial" w:cs="Arial"/>
              </w:rPr>
              <w:t>4</w:t>
            </w:r>
            <w:r w:rsidR="009E3EC3" w:rsidRPr="00FF651F">
              <w:rPr>
                <w:rFonts w:ascii="Arial" w:hAnsi="Arial" w:cs="Arial"/>
              </w:rPr>
              <w:t xml:space="preserve">.03a </w:t>
            </w:r>
            <w:r w:rsidR="00FB4F3E" w:rsidRPr="00FF651F">
              <w:rPr>
                <w:rFonts w:ascii="Arial" w:hAnsi="Arial" w:cs="Arial"/>
              </w:rPr>
              <w:t>–</w:t>
            </w:r>
            <w:r w:rsidR="009E3EC3" w:rsidRPr="00FF651F">
              <w:rPr>
                <w:rFonts w:ascii="Arial" w:hAnsi="Arial" w:cs="Arial"/>
              </w:rPr>
              <w:t xml:space="preserve"> Title</w:t>
            </w:r>
            <w:r w:rsidR="00FB4F3E" w:rsidRPr="00FF651F">
              <w:rPr>
                <w:rFonts w:ascii="Arial" w:hAnsi="Arial" w:cs="Arial"/>
              </w:rPr>
              <w:t>]</w:t>
            </w:r>
          </w:p>
        </w:tc>
        <w:tc>
          <w:tcPr>
            <w:tcW w:w="1350" w:type="dxa"/>
            <w:shd w:val="clear" w:color="auto" w:fill="auto"/>
          </w:tcPr>
          <w:p w14:paraId="6C1A2E4C" w14:textId="474D1F6A" w:rsidR="009E3EC3" w:rsidRPr="00FF651F" w:rsidRDefault="00FB4F3E" w:rsidP="00FB4F3E">
            <w:pPr>
              <w:rPr>
                <w:rFonts w:ascii="Arial" w:hAnsi="Arial" w:cs="Arial"/>
              </w:rPr>
            </w:pPr>
            <w:r w:rsidRPr="00FF651F">
              <w:rPr>
                <w:rFonts w:ascii="Arial" w:hAnsi="Arial" w:cs="Arial"/>
              </w:rPr>
              <w:t>[IP Number]</w:t>
            </w:r>
          </w:p>
        </w:tc>
      </w:tr>
      <w:tr w:rsidR="009E3EC3" w:rsidRPr="00FF651F" w14:paraId="010C1429" w14:textId="606F4F7C" w:rsidTr="01868956">
        <w:tc>
          <w:tcPr>
            <w:tcW w:w="9360" w:type="dxa"/>
            <w:gridSpan w:val="2"/>
            <w:tcBorders>
              <w:bottom w:val="single" w:sz="4" w:space="0" w:color="auto"/>
            </w:tcBorders>
            <w:shd w:val="clear" w:color="auto" w:fill="FFFFFF" w:themeFill="background1"/>
          </w:tcPr>
          <w:p w14:paraId="16E24209" w14:textId="4695BD0C" w:rsidR="00FB4F3E" w:rsidRPr="00FF651F" w:rsidRDefault="0062135D" w:rsidP="00254994">
            <w:pPr>
              <w:rPr>
                <w:rFonts w:ascii="Arial" w:hAnsi="Arial" w:cs="Arial"/>
              </w:rPr>
            </w:pPr>
            <w:ins w:id="129" w:author="Author">
              <w:r>
                <w:rPr>
                  <w:rFonts w:ascii="Arial" w:hAnsi="Arial" w:cs="Arial"/>
                </w:rPr>
                <w:t>Title: [14.03a]</w:t>
              </w:r>
              <w:r w:rsidRPr="00AB54AC" w:rsidDel="0062135D">
                <w:rPr>
                  <w:rFonts w:ascii="Arial" w:hAnsi="Arial" w:cs="Arial"/>
                </w:rPr>
                <w:t xml:space="preserve"> </w:t>
              </w:r>
            </w:ins>
          </w:p>
        </w:tc>
      </w:tr>
      <w:tr w:rsidR="009E3EC3" w:rsidRPr="00FF651F" w14:paraId="3C704430" w14:textId="06921381" w:rsidTr="01868956">
        <w:trPr>
          <w:trHeight w:val="1502"/>
        </w:trPr>
        <w:tc>
          <w:tcPr>
            <w:tcW w:w="9360" w:type="dxa"/>
            <w:gridSpan w:val="2"/>
            <w:tcBorders>
              <w:top w:val="single" w:sz="4" w:space="0" w:color="auto"/>
              <w:left w:val="single" w:sz="4" w:space="0" w:color="auto"/>
              <w:right w:val="single" w:sz="4" w:space="0" w:color="auto"/>
            </w:tcBorders>
          </w:tcPr>
          <w:p w14:paraId="476E27E9" w14:textId="7326ECB0" w:rsidR="009E3EC3" w:rsidRPr="00FF651F" w:rsidRDefault="009E3EC3" w:rsidP="00254994">
            <w:pPr>
              <w:rPr>
                <w:rFonts w:ascii="Arial" w:hAnsi="Arial" w:cs="Arial"/>
              </w:rPr>
            </w:pPr>
            <w:r w:rsidRPr="00FF651F">
              <w:rPr>
                <w:rFonts w:ascii="Arial" w:hAnsi="Arial" w:cs="Arial"/>
              </w:rPr>
              <w:t xml:space="preserve">Description: </w:t>
            </w:r>
            <w:r w:rsidR="00D4016E" w:rsidRPr="00FF651F">
              <w:rPr>
                <w:rFonts w:ascii="Arial" w:hAnsi="Arial" w:cs="Arial"/>
              </w:rPr>
              <w:t>[</w:t>
            </w:r>
            <w:r w:rsidRPr="00FF651F">
              <w:rPr>
                <w:rFonts w:ascii="Arial" w:hAnsi="Arial" w:cs="Arial"/>
              </w:rPr>
              <w:t>1</w:t>
            </w:r>
            <w:r w:rsidR="00FB4F3E" w:rsidRPr="00FF651F">
              <w:rPr>
                <w:rFonts w:ascii="Arial" w:hAnsi="Arial" w:cs="Arial"/>
              </w:rPr>
              <w:t>4</w:t>
            </w:r>
            <w:r w:rsidRPr="00FF651F">
              <w:rPr>
                <w:rFonts w:ascii="Arial" w:hAnsi="Arial" w:cs="Arial"/>
              </w:rPr>
              <w:t>.03b – Description</w:t>
            </w:r>
            <w:r w:rsidR="00D4016E" w:rsidRPr="00FF651F">
              <w:rPr>
                <w:rFonts w:ascii="Arial" w:hAnsi="Arial" w:cs="Arial"/>
              </w:rPr>
              <w:t>]</w:t>
            </w:r>
          </w:p>
          <w:p w14:paraId="67FDE644" w14:textId="37531120" w:rsidR="009E3EC3" w:rsidRPr="00FF651F" w:rsidRDefault="009E3EC3" w:rsidP="00254994">
            <w:pPr>
              <w:rPr>
                <w:rFonts w:ascii="Arial" w:hAnsi="Arial" w:cs="Arial"/>
              </w:rPr>
            </w:pPr>
          </w:p>
          <w:p w14:paraId="1277B518" w14:textId="3AA04EA7" w:rsidR="009E3EC3" w:rsidRPr="00FF651F" w:rsidRDefault="009E3EC3" w:rsidP="00254994">
            <w:pPr>
              <w:rPr>
                <w:rFonts w:ascii="Arial" w:hAnsi="Arial" w:cs="Arial"/>
              </w:rPr>
            </w:pPr>
            <w:r w:rsidRPr="00FF651F">
              <w:rPr>
                <w:rFonts w:ascii="Arial" w:hAnsi="Arial" w:cs="Arial"/>
              </w:rPr>
              <w:t xml:space="preserve">Licensing Basis: </w:t>
            </w:r>
            <w:r w:rsidR="00D4016E" w:rsidRPr="00FF651F">
              <w:rPr>
                <w:rFonts w:ascii="Arial" w:hAnsi="Arial" w:cs="Arial"/>
              </w:rPr>
              <w:t>[</w:t>
            </w:r>
            <w:r w:rsidRPr="00FF651F">
              <w:rPr>
                <w:rFonts w:ascii="Arial" w:hAnsi="Arial" w:cs="Arial"/>
              </w:rPr>
              <w:t>1</w:t>
            </w:r>
            <w:r w:rsidR="00FB4F3E" w:rsidRPr="00FF651F">
              <w:rPr>
                <w:rFonts w:ascii="Arial" w:hAnsi="Arial" w:cs="Arial"/>
              </w:rPr>
              <w:t>4</w:t>
            </w:r>
            <w:r w:rsidRPr="00FF651F">
              <w:rPr>
                <w:rFonts w:ascii="Arial" w:hAnsi="Arial" w:cs="Arial"/>
              </w:rPr>
              <w:t xml:space="preserve">.03c </w:t>
            </w:r>
            <w:r w:rsidR="00D4016E" w:rsidRPr="00FF651F">
              <w:rPr>
                <w:rFonts w:ascii="Arial" w:hAnsi="Arial" w:cs="Arial"/>
              </w:rPr>
              <w:t>–</w:t>
            </w:r>
            <w:r w:rsidRPr="00FF651F">
              <w:rPr>
                <w:rFonts w:ascii="Arial" w:hAnsi="Arial" w:cs="Arial"/>
              </w:rPr>
              <w:t xml:space="preserve"> Licensing Basis</w:t>
            </w:r>
            <w:r w:rsidR="00D4016E" w:rsidRPr="00FF651F">
              <w:rPr>
                <w:rFonts w:ascii="Arial" w:hAnsi="Arial" w:cs="Arial"/>
              </w:rPr>
              <w:t>]</w:t>
            </w:r>
          </w:p>
          <w:p w14:paraId="156B0CE6" w14:textId="32F62221" w:rsidR="009E3EC3" w:rsidRPr="00FF651F" w:rsidRDefault="009E3EC3" w:rsidP="00254994">
            <w:pPr>
              <w:rPr>
                <w:rFonts w:ascii="Arial" w:hAnsi="Arial" w:cs="Arial"/>
              </w:rPr>
            </w:pPr>
          </w:p>
          <w:p w14:paraId="46DA895A" w14:textId="6B8F57EA" w:rsidR="009E3EC3" w:rsidRPr="00FF651F" w:rsidRDefault="009E3EC3" w:rsidP="00254994">
            <w:pPr>
              <w:pStyle w:val="xmsonormal"/>
              <w:rPr>
                <w:rFonts w:ascii="Arial" w:hAnsi="Arial" w:cs="Arial"/>
                <w:color w:val="000000"/>
              </w:rPr>
            </w:pPr>
            <w:r w:rsidRPr="00FF651F">
              <w:rPr>
                <w:rFonts w:ascii="Arial" w:hAnsi="Arial" w:cs="Arial"/>
              </w:rPr>
              <w:t>Significance</w:t>
            </w:r>
            <w:r w:rsidR="0004591D" w:rsidRPr="00FF651F">
              <w:rPr>
                <w:rFonts w:ascii="Arial" w:hAnsi="Arial" w:cs="Arial"/>
              </w:rPr>
              <w:t>/Severity</w:t>
            </w:r>
            <w:r w:rsidRPr="00FF651F">
              <w:rPr>
                <w:rFonts w:ascii="Arial" w:hAnsi="Arial" w:cs="Arial"/>
              </w:rPr>
              <w:t xml:space="preserve">: </w:t>
            </w:r>
            <w:r w:rsidR="00D4016E" w:rsidRPr="00FF651F">
              <w:rPr>
                <w:rFonts w:ascii="Arial" w:hAnsi="Arial" w:cs="Arial"/>
              </w:rPr>
              <w:t>[</w:t>
            </w:r>
            <w:r w:rsidRPr="00FF651F">
              <w:rPr>
                <w:rFonts w:ascii="Arial" w:hAnsi="Arial" w:cs="Arial"/>
              </w:rPr>
              <w:t>1</w:t>
            </w:r>
            <w:r w:rsidR="00FB4F3E" w:rsidRPr="00FF651F">
              <w:rPr>
                <w:rFonts w:ascii="Arial" w:hAnsi="Arial" w:cs="Arial"/>
              </w:rPr>
              <w:t>4</w:t>
            </w:r>
            <w:r w:rsidRPr="00FF651F">
              <w:rPr>
                <w:rFonts w:ascii="Arial" w:hAnsi="Arial" w:cs="Arial"/>
              </w:rPr>
              <w:t xml:space="preserve">.03d </w:t>
            </w:r>
            <w:r w:rsidR="00D4016E" w:rsidRPr="00FF651F">
              <w:rPr>
                <w:rFonts w:ascii="Arial" w:hAnsi="Arial" w:cs="Arial"/>
              </w:rPr>
              <w:t>–</w:t>
            </w:r>
            <w:r w:rsidRPr="00FF651F">
              <w:rPr>
                <w:rFonts w:ascii="Arial" w:hAnsi="Arial" w:cs="Arial"/>
              </w:rPr>
              <w:t xml:space="preserve"> </w:t>
            </w:r>
            <w:r w:rsidRPr="00FF651F">
              <w:rPr>
                <w:rFonts w:ascii="Arial" w:hAnsi="Arial" w:cs="Arial"/>
                <w:color w:val="000000"/>
              </w:rPr>
              <w:t>Significance</w:t>
            </w:r>
            <w:r w:rsidR="00D4016E" w:rsidRPr="00FF651F">
              <w:rPr>
                <w:rFonts w:ascii="Arial" w:hAnsi="Arial" w:cs="Arial"/>
                <w:color w:val="000000"/>
              </w:rPr>
              <w:t>]</w:t>
            </w:r>
          </w:p>
          <w:p w14:paraId="03C5D50C" w14:textId="752C9461" w:rsidR="009E3EC3" w:rsidRPr="00FF651F" w:rsidRDefault="009E3EC3" w:rsidP="00254994">
            <w:pPr>
              <w:rPr>
                <w:rFonts w:ascii="Arial" w:hAnsi="Arial" w:cs="Arial"/>
              </w:rPr>
            </w:pPr>
          </w:p>
          <w:p w14:paraId="578AD8AB" w14:textId="163753DA" w:rsidR="009E3EC3" w:rsidRPr="00FF651F" w:rsidRDefault="6BA4C296" w:rsidP="01868956">
            <w:pPr>
              <w:rPr>
                <w:rFonts w:ascii="Arial" w:hAnsi="Arial" w:cs="Arial"/>
                <w:color w:val="FF0000"/>
              </w:rPr>
            </w:pPr>
            <w:r w:rsidRPr="00FF651F">
              <w:rPr>
                <w:rFonts w:ascii="Arial" w:hAnsi="Arial" w:cs="Arial"/>
              </w:rPr>
              <w:t xml:space="preserve">Corrective Action Reference: </w:t>
            </w:r>
            <w:r w:rsidR="00227FE9" w:rsidRPr="00FF651F">
              <w:rPr>
                <w:rFonts w:ascii="Arial" w:hAnsi="Arial" w:cs="Arial"/>
              </w:rPr>
              <w:t>[</w:t>
            </w:r>
            <w:r w:rsidR="28343064" w:rsidRPr="00FF651F">
              <w:rPr>
                <w:rFonts w:ascii="Arial" w:hAnsi="Arial" w:cs="Arial"/>
              </w:rPr>
              <w:t>1</w:t>
            </w:r>
            <w:r w:rsidR="00227FE9" w:rsidRPr="00FF651F">
              <w:rPr>
                <w:rFonts w:ascii="Arial" w:hAnsi="Arial" w:cs="Arial"/>
              </w:rPr>
              <w:t>4</w:t>
            </w:r>
            <w:r w:rsidR="28343064" w:rsidRPr="00FF651F">
              <w:rPr>
                <w:rFonts w:ascii="Arial" w:hAnsi="Arial" w:cs="Arial"/>
              </w:rPr>
              <w:t>.03</w:t>
            </w:r>
            <w:r w:rsidR="416E5F9B" w:rsidRPr="00FF651F">
              <w:rPr>
                <w:rFonts w:ascii="Arial" w:hAnsi="Arial" w:cs="Arial"/>
              </w:rPr>
              <w:t>e</w:t>
            </w:r>
            <w:r w:rsidRPr="00FF651F">
              <w:rPr>
                <w:rFonts w:ascii="Arial" w:hAnsi="Arial" w:cs="Arial"/>
              </w:rPr>
              <w:t xml:space="preserve"> </w:t>
            </w:r>
            <w:r w:rsidR="00184A9A" w:rsidRPr="00FF651F">
              <w:rPr>
                <w:rFonts w:ascii="Arial" w:hAnsi="Arial" w:cs="Arial"/>
              </w:rPr>
              <w:t>–</w:t>
            </w:r>
            <w:r w:rsidRPr="00FF651F">
              <w:rPr>
                <w:rFonts w:ascii="Arial" w:hAnsi="Arial" w:cs="Arial"/>
              </w:rPr>
              <w:t xml:space="preserve"> </w:t>
            </w:r>
            <w:r w:rsidR="009E3EC3" w:rsidRPr="00FF651F">
              <w:rPr>
                <w:rFonts w:ascii="Arial" w:hAnsi="Arial" w:cs="Arial"/>
              </w:rPr>
              <w:t>Corrective Action Reference</w:t>
            </w:r>
            <w:r w:rsidR="003A38BC" w:rsidRPr="00FF651F">
              <w:rPr>
                <w:rFonts w:ascii="Arial" w:hAnsi="Arial" w:cs="Arial"/>
              </w:rPr>
              <w:t xml:space="preserve"> #</w:t>
            </w:r>
            <w:r w:rsidR="00227FE9" w:rsidRPr="00FF651F">
              <w:rPr>
                <w:rFonts w:ascii="Arial" w:hAnsi="Arial" w:cs="Arial"/>
              </w:rPr>
              <w:t>]</w:t>
            </w:r>
          </w:p>
          <w:p w14:paraId="04A6F184" w14:textId="639886F1" w:rsidR="009E3EC3" w:rsidRPr="00FF651F" w:rsidRDefault="009E3EC3" w:rsidP="00254994">
            <w:pPr>
              <w:rPr>
                <w:rFonts w:ascii="Arial" w:hAnsi="Arial" w:cs="Arial"/>
                <w:u w:val="single"/>
              </w:rPr>
            </w:pPr>
          </w:p>
          <w:p w14:paraId="61416DF7" w14:textId="77777777" w:rsidR="009E3EC3" w:rsidRDefault="00D4016E" w:rsidP="00FF651F">
            <w:pPr>
              <w:rPr>
                <w:ins w:id="130" w:author="Author"/>
                <w:rFonts w:ascii="Arial" w:hAnsi="Arial" w:cs="Arial"/>
              </w:rPr>
            </w:pPr>
            <w:r w:rsidRPr="00FF651F">
              <w:rPr>
                <w:rFonts w:ascii="Arial" w:hAnsi="Arial" w:cs="Arial"/>
              </w:rPr>
              <w:t>[</w:t>
            </w:r>
            <w:r w:rsidR="0001423A" w:rsidRPr="00FF651F">
              <w:rPr>
                <w:rFonts w:ascii="Arial" w:hAnsi="Arial" w:cs="Arial"/>
              </w:rPr>
              <w:t>1</w:t>
            </w:r>
            <w:r w:rsidR="00FB4F3E" w:rsidRPr="00FF651F">
              <w:rPr>
                <w:rFonts w:ascii="Arial" w:hAnsi="Arial" w:cs="Arial"/>
              </w:rPr>
              <w:t>4</w:t>
            </w:r>
            <w:r w:rsidR="0001423A" w:rsidRPr="00FF651F">
              <w:rPr>
                <w:rFonts w:ascii="Arial" w:hAnsi="Arial" w:cs="Arial"/>
              </w:rPr>
              <w:t>.03</w:t>
            </w:r>
            <w:r w:rsidR="000446D4" w:rsidRPr="00FF651F">
              <w:rPr>
                <w:rFonts w:ascii="Arial" w:hAnsi="Arial" w:cs="Arial"/>
              </w:rPr>
              <w:t>f</w:t>
            </w:r>
            <w:r w:rsidR="0001423A" w:rsidRPr="00FF651F">
              <w:rPr>
                <w:rFonts w:ascii="Arial" w:hAnsi="Arial" w:cs="Arial"/>
              </w:rPr>
              <w:t xml:space="preserve"> </w:t>
            </w:r>
            <w:r w:rsidRPr="00FF651F">
              <w:rPr>
                <w:rFonts w:ascii="Arial" w:hAnsi="Arial" w:cs="Arial"/>
              </w:rPr>
              <w:t>–</w:t>
            </w:r>
            <w:r w:rsidR="009E3EC3" w:rsidRPr="00FF651F">
              <w:rPr>
                <w:rFonts w:ascii="Arial" w:hAnsi="Arial" w:cs="Arial"/>
              </w:rPr>
              <w:t xml:space="preserve"> Unresolved Item Closure</w:t>
            </w:r>
            <w:r w:rsidRPr="00FF651F">
              <w:rPr>
                <w:rFonts w:ascii="Arial" w:hAnsi="Arial" w:cs="Arial"/>
              </w:rPr>
              <w:t>]</w:t>
            </w:r>
          </w:p>
          <w:p w14:paraId="5577FF95" w14:textId="77777777" w:rsidR="00E50EB6" w:rsidRDefault="00E50EB6" w:rsidP="00FF651F">
            <w:pPr>
              <w:rPr>
                <w:ins w:id="131" w:author="Author"/>
                <w:rFonts w:ascii="Arial" w:hAnsi="Arial" w:cs="Arial"/>
              </w:rPr>
            </w:pPr>
          </w:p>
          <w:p w14:paraId="4E44781E" w14:textId="77777777" w:rsidR="00E50EB6" w:rsidRDefault="005E67AE" w:rsidP="00FF651F">
            <w:pPr>
              <w:rPr>
                <w:rFonts w:ascii="Arial" w:hAnsi="Arial" w:cs="Arial"/>
              </w:rPr>
            </w:pPr>
            <w:ins w:id="132" w:author="Author">
              <w:r>
                <w:rPr>
                  <w:rFonts w:ascii="Arial" w:hAnsi="Arial" w:cs="Arial"/>
                </w:rPr>
                <w:t>[14.03g – TAR reference]</w:t>
              </w:r>
            </w:ins>
          </w:p>
          <w:p w14:paraId="72F1C681" w14:textId="77777777" w:rsidR="00C87E22" w:rsidRDefault="00C87E22" w:rsidP="00FF651F">
            <w:pPr>
              <w:rPr>
                <w:rFonts w:ascii="Arial" w:hAnsi="Arial" w:cs="Arial"/>
              </w:rPr>
            </w:pPr>
          </w:p>
          <w:p w14:paraId="7C6EA9AD" w14:textId="59B3FEF9" w:rsidR="00C87E22" w:rsidRPr="00FF651F" w:rsidRDefault="00E33E31" w:rsidP="00FF651F">
            <w:pPr>
              <w:rPr>
                <w:rFonts w:ascii="Arial" w:hAnsi="Arial" w:cs="Arial"/>
                <w:u w:val="single"/>
              </w:rPr>
            </w:pPr>
            <w:r w:rsidRPr="00E33E31">
              <w:rPr>
                <w:rFonts w:ascii="Arial" w:hAnsi="Arial" w:cs="Arial"/>
                <w:u w:val="single"/>
              </w:rPr>
              <w:t>This issue is an unresolved licensing basis question which is determined to be no greater than SL IV. Inspection and evaluation effort is being discontinued using the Very Low Safety Significance Issue Resolution (VLSSIR) process. No further staff evaluation is required.</w:t>
            </w:r>
          </w:p>
        </w:tc>
      </w:tr>
    </w:tbl>
    <w:p w14:paraId="6ED05BBE" w14:textId="2D02E167" w:rsidR="008413AB" w:rsidRPr="008413AB" w:rsidRDefault="008413AB" w:rsidP="008413AB">
      <w:pPr>
        <w:pStyle w:val="BodyText"/>
      </w:pPr>
    </w:p>
    <w:p w14:paraId="22EA3064" w14:textId="0BA81C99" w:rsidR="00361C8C" w:rsidRDefault="008407C6" w:rsidP="00477244">
      <w:pPr>
        <w:pStyle w:val="BodyText"/>
        <w:numPr>
          <w:ilvl w:val="0"/>
          <w:numId w:val="19"/>
        </w:numPr>
      </w:pPr>
      <w:r>
        <w:t>Title</w:t>
      </w:r>
      <w:r w:rsidR="00B06097">
        <w:t xml:space="preserve">. </w:t>
      </w:r>
      <w:r>
        <w:t>Include a title which describes the issue</w:t>
      </w:r>
      <w:ins w:id="133" w:author="Author">
        <w:r w:rsidR="002D1D17">
          <w:t>.</w:t>
        </w:r>
      </w:ins>
    </w:p>
    <w:p w14:paraId="7DB46695" w14:textId="79824441" w:rsidR="008407C6" w:rsidRDefault="00347DC0" w:rsidP="00477244">
      <w:pPr>
        <w:pStyle w:val="BodyText"/>
        <w:numPr>
          <w:ilvl w:val="0"/>
          <w:numId w:val="19"/>
        </w:numPr>
      </w:pPr>
      <w:r>
        <w:t>Description</w:t>
      </w:r>
      <w:r w:rsidR="00B06097">
        <w:t xml:space="preserve">. </w:t>
      </w:r>
      <w:ins w:id="134" w:author="Author">
        <w:r w:rsidR="00356D5B" w:rsidRPr="00356D5B">
          <w:t>A brief description of the circumstances associated with the issue and any relevant information on the licensing basis question developed during the inspection process.</w:t>
        </w:r>
      </w:ins>
    </w:p>
    <w:p w14:paraId="6A711364" w14:textId="24FFD8D0" w:rsidR="00CE5AF2" w:rsidRDefault="00347DC0" w:rsidP="00477244">
      <w:pPr>
        <w:pStyle w:val="BodyText"/>
        <w:numPr>
          <w:ilvl w:val="0"/>
          <w:numId w:val="19"/>
        </w:numPr>
      </w:pPr>
      <w:r>
        <w:t>Licensing Basis</w:t>
      </w:r>
      <w:r w:rsidR="00B06097">
        <w:t xml:space="preserve">. </w:t>
      </w:r>
      <w:ins w:id="135" w:author="Author">
        <w:r w:rsidR="008E3689">
          <w:t>Briefly d</w:t>
        </w:r>
      </w:ins>
      <w:r>
        <w:t xml:space="preserve">escribe the basis </w:t>
      </w:r>
      <w:ins w:id="136" w:author="Author">
        <w:r w:rsidR="005344BE">
          <w:t xml:space="preserve">for </w:t>
        </w:r>
      </w:ins>
      <w:r>
        <w:t xml:space="preserve">why the </w:t>
      </w:r>
      <w:ins w:id="137" w:author="Author">
        <w:r w:rsidR="000B15B6">
          <w:t>un</w:t>
        </w:r>
        <w:r w:rsidR="005344BE">
          <w:t>resolved question</w:t>
        </w:r>
      </w:ins>
      <w:r>
        <w:t xml:space="preserve"> </w:t>
      </w:r>
      <w:ins w:id="138" w:author="Author">
        <w:r w:rsidR="005344BE" w:rsidRPr="000B15B6">
          <w:t>has ambiguity in the licensing basis, design basis, or applicability of regulatory requirements</w:t>
        </w:r>
        <w:r w:rsidR="005344BE">
          <w:t>,</w:t>
        </w:r>
        <w:r w:rsidR="005344BE" w:rsidDel="005344BE">
          <w:t xml:space="preserve"> </w:t>
        </w:r>
      </w:ins>
      <w:r w:rsidR="00CE5AF2">
        <w:t xml:space="preserve">and any relevant information on the licensing basis </w:t>
      </w:r>
      <w:ins w:id="139" w:author="Author">
        <w:r w:rsidR="00C0279C">
          <w:t xml:space="preserve">provided by the licensee or otherwise </w:t>
        </w:r>
      </w:ins>
      <w:r w:rsidR="00CE5AF2">
        <w:t>developed during the inspection.</w:t>
      </w:r>
      <w:ins w:id="140" w:author="Author">
        <w:r w:rsidR="000B15B6" w:rsidRPr="000B15B6">
          <w:rPr>
            <w:rFonts w:eastAsia="Times New Roman" w:cs="Times New Roman"/>
            <w:szCs w:val="24"/>
          </w:rPr>
          <w:t xml:space="preserve"> </w:t>
        </w:r>
      </w:ins>
    </w:p>
    <w:p w14:paraId="6F9376C3" w14:textId="21F229C5" w:rsidR="00361702" w:rsidRDefault="002E2401" w:rsidP="00477244">
      <w:pPr>
        <w:pStyle w:val="BodyText"/>
        <w:numPr>
          <w:ilvl w:val="0"/>
          <w:numId w:val="19"/>
        </w:numPr>
      </w:pPr>
      <w:r w:rsidRPr="002E2401">
        <w:lastRenderedPageBreak/>
        <w:t>Significance/Severity</w:t>
      </w:r>
      <w:r w:rsidR="00B06097">
        <w:t xml:space="preserve">. </w:t>
      </w:r>
      <w:ins w:id="141" w:author="Author">
        <w:r w:rsidR="00B84A61" w:rsidRPr="00B84A61">
          <w:t>A brief description of the significance of the issue in terms of the VLSSIR screening criteria</w:t>
        </w:r>
        <w:r w:rsidR="00862125">
          <w:t xml:space="preserve"> (i.e., why </w:t>
        </w:r>
        <w:r w:rsidR="005B154F">
          <w:t>the issue of concern should be no greater than SL</w:t>
        </w:r>
        <w:r w:rsidR="00282A39">
          <w:noBreakHyphen/>
        </w:r>
        <w:r w:rsidR="005B154F">
          <w:t>IV)</w:t>
        </w:r>
        <w:r w:rsidR="00B84A61" w:rsidRPr="00B84A61">
          <w:t>.</w:t>
        </w:r>
        <w:r w:rsidR="00B84A61">
          <w:t xml:space="preserve"> The Enforcement Policy and IMC 0616, Appendix B</w:t>
        </w:r>
        <w:r w:rsidR="00282A39">
          <w:t>,</w:t>
        </w:r>
        <w:r w:rsidR="00B84A61">
          <w:t xml:space="preserve"> </w:t>
        </w:r>
        <w:r w:rsidR="00965A52">
          <w:t>should be referenced in this process.</w:t>
        </w:r>
        <w:r w:rsidR="00123572">
          <w:t xml:space="preserve"> </w:t>
        </w:r>
      </w:ins>
    </w:p>
    <w:p w14:paraId="2FA6A4DC" w14:textId="3B55EFDD" w:rsidR="001B1FE5" w:rsidRDefault="7E437DF3" w:rsidP="00477244">
      <w:pPr>
        <w:pStyle w:val="BodyText"/>
        <w:numPr>
          <w:ilvl w:val="0"/>
          <w:numId w:val="19"/>
        </w:numPr>
      </w:pPr>
      <w:r>
        <w:t>Corrective Action Reference</w:t>
      </w:r>
      <w:r w:rsidR="003A38BC">
        <w:t xml:space="preserve"> #</w:t>
      </w:r>
      <w:r w:rsidR="00B06097">
        <w:t xml:space="preserve">. </w:t>
      </w:r>
      <w:r w:rsidR="004753E0">
        <w:t xml:space="preserve">If </w:t>
      </w:r>
      <w:r w:rsidR="00C960B9">
        <w:t>documented by the licensee, p</w:t>
      </w:r>
      <w:r w:rsidR="2FA04959">
        <w:t xml:space="preserve">rovide a reference to any </w:t>
      </w:r>
      <w:r w:rsidR="003A38BC">
        <w:t>corrective action program</w:t>
      </w:r>
      <w:r w:rsidR="004E156D">
        <w:t xml:space="preserve"> document the</w:t>
      </w:r>
      <w:r w:rsidR="2FA04959">
        <w:t xml:space="preserve"> licensee</w:t>
      </w:r>
      <w:r w:rsidR="004753E0">
        <w:t xml:space="preserve"> generated as a result of discussions regarding the issue</w:t>
      </w:r>
      <w:r w:rsidR="28343064">
        <w:t>.</w:t>
      </w:r>
    </w:p>
    <w:p w14:paraId="37A48ABD" w14:textId="740FE3EB" w:rsidR="00CE4BB8" w:rsidRDefault="00C55DE8" w:rsidP="00477244">
      <w:pPr>
        <w:pStyle w:val="BodyText"/>
        <w:numPr>
          <w:ilvl w:val="0"/>
          <w:numId w:val="19"/>
        </w:numPr>
      </w:pPr>
      <w:r>
        <w:t>Unresolved Item Closure</w:t>
      </w:r>
      <w:r w:rsidR="00B06097">
        <w:t xml:space="preserve">. </w:t>
      </w:r>
      <w:r>
        <w:t>If a pre-existing URI</w:t>
      </w:r>
      <w:ins w:id="142" w:author="Author">
        <w:r w:rsidR="002D2BE0">
          <w:t xml:space="preserve"> is closed</w:t>
        </w:r>
      </w:ins>
      <w:r>
        <w:t>, include a reference to the URI [Docket Number/Report Number-sequential integer] being closed to this issue</w:t>
      </w:r>
      <w:r w:rsidR="00B06097">
        <w:t xml:space="preserve">. </w:t>
      </w:r>
      <w:r>
        <w:t>(e.g., “This issue closes URI 070XXXXX/2020001-01).</w:t>
      </w:r>
    </w:p>
    <w:p w14:paraId="41A6970F" w14:textId="50AF7147" w:rsidR="00C9238C" w:rsidRDefault="00C9238C" w:rsidP="00477244">
      <w:pPr>
        <w:pStyle w:val="BodyText"/>
        <w:numPr>
          <w:ilvl w:val="0"/>
          <w:numId w:val="19"/>
        </w:numPr>
      </w:pPr>
      <w:ins w:id="143" w:author="Author">
        <w:r w:rsidRPr="00C9238C">
          <w:t>If the issue was considered using NMSS Policy and Procedure 7-05, “NMSS Processing of Technical Assistance Requests,” briefly summarize how the results of that process led to the issue being documented in accordance with the VLSSIR process.</w:t>
        </w:r>
      </w:ins>
    </w:p>
    <w:p w14:paraId="0ECD0203" w14:textId="02BA5898" w:rsidR="00E678A7" w:rsidRPr="00883D7C" w:rsidRDefault="00E678A7" w:rsidP="00883D7C">
      <w:pPr>
        <w:pStyle w:val="Heading1"/>
      </w:pPr>
      <w:bookmarkStart w:id="144" w:name="_Toc416695086"/>
      <w:bookmarkStart w:id="145" w:name="_Toc62124103"/>
      <w:bookmarkStart w:id="146" w:name="_Toc62124860"/>
      <w:bookmarkStart w:id="147" w:name="_Toc62125561"/>
      <w:bookmarkStart w:id="148" w:name="_Toc62125925"/>
      <w:bookmarkStart w:id="149" w:name="_Toc200457770"/>
      <w:r w:rsidRPr="00883D7C">
        <w:t>0616-1</w:t>
      </w:r>
      <w:r w:rsidR="00223C04" w:rsidRPr="00883D7C">
        <w:t>5</w:t>
      </w:r>
      <w:r w:rsidR="003E49EA" w:rsidRPr="00883D7C">
        <w:tab/>
      </w:r>
      <w:r w:rsidRPr="00883D7C">
        <w:t>OTHER GUIDANCE</w:t>
      </w:r>
      <w:bookmarkEnd w:id="144"/>
      <w:bookmarkEnd w:id="145"/>
      <w:bookmarkEnd w:id="146"/>
      <w:bookmarkEnd w:id="147"/>
      <w:bookmarkEnd w:id="148"/>
      <w:bookmarkEnd w:id="149"/>
    </w:p>
    <w:p w14:paraId="26DC87CE" w14:textId="77777777" w:rsidR="00CD4DAB" w:rsidRDefault="00E678A7" w:rsidP="00CD4DAB">
      <w:pPr>
        <w:pStyle w:val="Heading2"/>
        <w:rPr>
          <w:rStyle w:val="Heading2Char"/>
        </w:rPr>
      </w:pPr>
      <w:bookmarkStart w:id="150" w:name="_Toc200457771"/>
      <w:r w:rsidRPr="00883D7C">
        <w:rPr>
          <w:rStyle w:val="Heading2Char"/>
        </w:rPr>
        <w:t>1</w:t>
      </w:r>
      <w:r w:rsidR="00223C04" w:rsidRPr="00883D7C">
        <w:rPr>
          <w:rStyle w:val="Heading2Char"/>
        </w:rPr>
        <w:t>5</w:t>
      </w:r>
      <w:r w:rsidRPr="00883D7C">
        <w:rPr>
          <w:rStyle w:val="Heading2Char"/>
        </w:rPr>
        <w:t>.01</w:t>
      </w:r>
      <w:r w:rsidR="003E49EA" w:rsidRPr="00883D7C">
        <w:rPr>
          <w:rStyle w:val="Heading2Char"/>
        </w:rPr>
        <w:tab/>
      </w:r>
      <w:r w:rsidRPr="00883D7C">
        <w:rPr>
          <w:rStyle w:val="Heading2Char"/>
        </w:rPr>
        <w:t>Treatment of Third</w:t>
      </w:r>
      <w:r w:rsidR="00CC48BC">
        <w:rPr>
          <w:rStyle w:val="Heading2Char"/>
        </w:rPr>
        <w:t>-</w:t>
      </w:r>
      <w:r w:rsidRPr="00883D7C">
        <w:rPr>
          <w:rStyle w:val="Heading2Char"/>
        </w:rPr>
        <w:t>Party Reviews</w:t>
      </w:r>
      <w:bookmarkEnd w:id="150"/>
    </w:p>
    <w:p w14:paraId="0ECD0205" w14:textId="3695C781" w:rsidR="00E678A7" w:rsidRPr="00461774" w:rsidRDefault="00E678A7" w:rsidP="00CD4DAB">
      <w:pPr>
        <w:pStyle w:val="BodyText3"/>
      </w:pPr>
      <w:r w:rsidRPr="00461774">
        <w:t>Detailed NRC reviews of Institute of Nuclear Power Operations (INPO) evaluations, findings, recommendations, and corrective actions, or other third</w:t>
      </w:r>
      <w:r w:rsidR="00F45639">
        <w:t>-</w:t>
      </w:r>
      <w:r w:rsidRPr="00461774">
        <w:t>party reviews with similar information are not referenced in NRC inspection reports, tracking tools, or other agency documents unless the issue is of such safety significance that no other reasonable alternative is acceptable</w:t>
      </w:r>
      <w:r w:rsidR="00B06097">
        <w:t xml:space="preserve">. </w:t>
      </w:r>
      <w:r w:rsidRPr="00461774">
        <w:t>INPO findings, recommendations and associated licensee corrective actions are not normally tracked by the NRC</w:t>
      </w:r>
      <w:r w:rsidR="00B06097">
        <w:t xml:space="preserve">. </w:t>
      </w:r>
      <w:r w:rsidRPr="00461774">
        <w:t xml:space="preserve">If a finding </w:t>
      </w:r>
      <w:r w:rsidR="00672ACE">
        <w:t xml:space="preserve">is of such safety significance that it </w:t>
      </w:r>
      <w:r w:rsidRPr="00461774">
        <w:t xml:space="preserve">warrants tracking, it should be independently evaluated, </w:t>
      </w:r>
      <w:r w:rsidR="00B442D7">
        <w:t xml:space="preserve">inspected, </w:t>
      </w:r>
      <w:r w:rsidRPr="00461774">
        <w:t xml:space="preserve">documented, and tracked as a </w:t>
      </w:r>
      <w:r w:rsidR="006B4339">
        <w:t>URI</w:t>
      </w:r>
      <w:r w:rsidRPr="00461774">
        <w:t>.</w:t>
      </w:r>
    </w:p>
    <w:p w14:paraId="0ECD0207" w14:textId="2600AF7B" w:rsidR="00E678A7" w:rsidRPr="00461774" w:rsidRDefault="00E678A7" w:rsidP="006F5BB4">
      <w:pPr>
        <w:pStyle w:val="BodyText3"/>
      </w:pPr>
      <w:r w:rsidRPr="00461774">
        <w:t>INPO findings, recommendations, corrective actions, and operating experience which are placed in the licensee</w:t>
      </w:r>
      <w:r w:rsidR="00EE3633" w:rsidRPr="00461774">
        <w:t>’</w:t>
      </w:r>
      <w:r w:rsidRPr="00461774">
        <w:t>s corrective action program, can be considered appropriate for inspection</w:t>
      </w:r>
      <w:r w:rsidR="00B06097">
        <w:t xml:space="preserve">. </w:t>
      </w:r>
      <w:r w:rsidRPr="00461774">
        <w:t>Additionally, when documenting review of these issues, inspection reports should not refer to any proprietary INPO reports or documents, INPO reference numbers, or identify specific sites when referencing operating experience</w:t>
      </w:r>
      <w:r w:rsidR="00B06097">
        <w:t xml:space="preserve">. </w:t>
      </w:r>
      <w:r w:rsidRPr="00461774">
        <w:t>If it is necessary to document review of an INPO document (i.e., an evaluation referring to the INPO document was an inspection sample), then state the reference number of the reviewed item and provide general words for the title, if applicable (e.g., “Condition Report 235235 concerning i</w:t>
      </w:r>
      <w:r w:rsidR="003E49EA">
        <w:t>ndustry information on pumps.”)</w:t>
      </w:r>
      <w:r w:rsidR="004875DE">
        <w:t>.</w:t>
      </w:r>
    </w:p>
    <w:p w14:paraId="3F5F6D16" w14:textId="2E0817F3" w:rsidR="006369EE" w:rsidRDefault="00E678A7" w:rsidP="006F5BB4">
      <w:pPr>
        <w:pStyle w:val="BodyText3"/>
      </w:pPr>
      <w:r w:rsidRPr="00461774">
        <w:t>If documenting review of an INPO evaluation, in accordance with Executive Director of Operations Policy 220, include a short statement that the review was completed</w:t>
      </w:r>
      <w:r w:rsidR="00B06097">
        <w:t xml:space="preserve">. </w:t>
      </w:r>
      <w:r w:rsidRPr="00461774">
        <w:t>Do not include a recounting or listing of INPO findings or reference a final INPO rating when documenting an INPO evaluation</w:t>
      </w:r>
      <w:r w:rsidR="00B06097">
        <w:t xml:space="preserve">. </w:t>
      </w:r>
      <w:r w:rsidRPr="00461774">
        <w:t>Discuss the specifics of any significant differences between NRC and INPO perceptions with regional management.</w:t>
      </w:r>
    </w:p>
    <w:p w14:paraId="0B140095" w14:textId="65D972CF" w:rsidR="00CD4DAB" w:rsidRDefault="00E678A7" w:rsidP="00CD4DAB">
      <w:pPr>
        <w:pStyle w:val="Heading2"/>
        <w:rPr>
          <w:rStyle w:val="Heading2Char"/>
        </w:rPr>
      </w:pPr>
      <w:bookmarkStart w:id="151" w:name="_Toc200457772"/>
      <w:r w:rsidRPr="00883D7C">
        <w:rPr>
          <w:rStyle w:val="Heading2Char"/>
        </w:rPr>
        <w:t>1</w:t>
      </w:r>
      <w:r w:rsidR="00202180" w:rsidRPr="00883D7C">
        <w:rPr>
          <w:rStyle w:val="Heading2Char"/>
        </w:rPr>
        <w:t>5</w:t>
      </w:r>
      <w:r w:rsidR="00BD6978" w:rsidRPr="00883D7C">
        <w:rPr>
          <w:rStyle w:val="Heading2Char"/>
        </w:rPr>
        <w:t>.02</w:t>
      </w:r>
      <w:r w:rsidR="003E49EA" w:rsidRPr="00883D7C">
        <w:rPr>
          <w:rStyle w:val="Heading2Char"/>
        </w:rPr>
        <w:tab/>
      </w:r>
      <w:r w:rsidRPr="00883D7C">
        <w:rPr>
          <w:rStyle w:val="Heading2Char"/>
        </w:rPr>
        <w:t>Treatment of Sensitive Unclassified Non-Safeguards Information (SUNSI) in Non</w:t>
      </w:r>
      <w:r w:rsidR="009249C3">
        <w:rPr>
          <w:rStyle w:val="Heading2Char"/>
        </w:rPr>
        <w:noBreakHyphen/>
      </w:r>
      <w:r w:rsidRPr="00883D7C">
        <w:rPr>
          <w:rStyle w:val="Heading2Char"/>
        </w:rPr>
        <w:t>Security</w:t>
      </w:r>
      <w:r w:rsidR="009249C3">
        <w:rPr>
          <w:rStyle w:val="Heading2Char"/>
        </w:rPr>
        <w:noBreakHyphen/>
      </w:r>
      <w:r w:rsidRPr="00883D7C">
        <w:rPr>
          <w:rStyle w:val="Heading2Char"/>
        </w:rPr>
        <w:t>Related Reports</w:t>
      </w:r>
      <w:bookmarkEnd w:id="151"/>
    </w:p>
    <w:p w14:paraId="47E266C1" w14:textId="0CF89A66" w:rsidR="008302D0" w:rsidRDefault="00E678A7" w:rsidP="00CD4DAB">
      <w:pPr>
        <w:pStyle w:val="BodyText3"/>
      </w:pPr>
      <w:r w:rsidRPr="00461774">
        <w:t>SUNSI must not be made publicly available and must be segregated from other portions of the report which are to be made publicly available</w:t>
      </w:r>
      <w:r w:rsidR="00B06097">
        <w:t xml:space="preserve">. </w:t>
      </w:r>
      <w:r w:rsidRPr="00461774">
        <w:t xml:space="preserve">This can typically be accomplished </w:t>
      </w:r>
      <w:r w:rsidRPr="00461774">
        <w:lastRenderedPageBreak/>
        <w:t>by creating and referencing a separate report enclosure which can be profiled in ADAMS as “Non-Publicly Available.”</w:t>
      </w:r>
      <w:r w:rsidR="003E49EA">
        <w:t xml:space="preserve"> </w:t>
      </w:r>
      <w:r w:rsidRPr="00461774">
        <w:t xml:space="preserve">The documents containing SUNSI must be marked in accordance with Management Directive 12.6, “NRC Sensitive Unclassified Information Security Program.” The NRC policy for handling, marking, and protecting SUNSI is publicly available on the NRC Public </w:t>
      </w:r>
      <w:r w:rsidR="001D7942">
        <w:t>w</w:t>
      </w:r>
      <w:r w:rsidRPr="00461774">
        <w:t xml:space="preserve">ebsite </w:t>
      </w:r>
      <w:r w:rsidR="00E5308C">
        <w:t xml:space="preserve">at </w:t>
      </w:r>
      <w:ins w:id="152" w:author="Author">
        <w:r w:rsidR="00322577">
          <w:fldChar w:fldCharType="begin"/>
        </w:r>
        <w:r w:rsidR="00322577">
          <w:instrText>HYPERLINK "</w:instrText>
        </w:r>
      </w:ins>
      <w:r w:rsidR="00322577" w:rsidRPr="00DC38CD">
        <w:instrText>https://www.nrc.gov/docs/ML0417/ML041700603.pdf</w:instrText>
      </w:r>
      <w:ins w:id="153" w:author="Author">
        <w:r w:rsidR="00322577">
          <w:instrText>"</w:instrText>
        </w:r>
        <w:r w:rsidR="00322577">
          <w:fldChar w:fldCharType="separate"/>
        </w:r>
      </w:ins>
      <w:r w:rsidR="00322577" w:rsidRPr="002F439D">
        <w:rPr>
          <w:rStyle w:val="Hyperlink"/>
        </w:rPr>
        <w:t>https://www.nrc.gov/docs/ML0417/ML041700603.pdf</w:t>
      </w:r>
      <w:ins w:id="154" w:author="Author">
        <w:r w:rsidR="00322577">
          <w:fldChar w:fldCharType="end"/>
        </w:r>
      </w:ins>
      <w:r w:rsidRPr="00461774">
        <w:t xml:space="preserve">. Additional staff guidance for handling of SUNSI is published on the NRC internal </w:t>
      </w:r>
      <w:r w:rsidR="00E346A0">
        <w:t>w</w:t>
      </w:r>
      <w:r w:rsidR="00FE25DB">
        <w:t>eb</w:t>
      </w:r>
      <w:r w:rsidRPr="00461774">
        <w:t xml:space="preserve">site at </w:t>
      </w:r>
      <w:hyperlink r:id="rId12" w:history="1">
        <w:r w:rsidR="00973967" w:rsidRPr="002F439D">
          <w:rPr>
            <w:rStyle w:val="Hyperlink"/>
          </w:rPr>
          <w:t>https://usnrc.sharepoint.com/sites/SUNSI</w:t>
        </w:r>
      </w:hyperlink>
      <w:r w:rsidR="003D1423">
        <w:t>.</w:t>
      </w:r>
    </w:p>
    <w:p w14:paraId="3A1CC9DB" w14:textId="0B853ADF" w:rsidR="002F5291" w:rsidRPr="00F739AD" w:rsidRDefault="00810A82" w:rsidP="008302D0">
      <w:pPr>
        <w:pStyle w:val="BodyText3"/>
      </w:pPr>
      <w:r>
        <w:t xml:space="preserve">The </w:t>
      </w:r>
      <w:r w:rsidR="000C0229" w:rsidRPr="000C0229">
        <w:t xml:space="preserve">CUI </w:t>
      </w:r>
      <w:r>
        <w:t xml:space="preserve">program </w:t>
      </w:r>
      <w:r w:rsidR="000C0229" w:rsidRPr="000C0229">
        <w:t>will replace the NRC’s current SUNSI program</w:t>
      </w:r>
      <w:r w:rsidR="009D3AC0" w:rsidRPr="009D3AC0">
        <w:rPr>
          <w:rFonts w:eastAsia="Times New Roman" w:cs="Times New Roman"/>
          <w:szCs w:val="24"/>
        </w:rPr>
        <w:t xml:space="preserve"> </w:t>
      </w:r>
      <w:ins w:id="155" w:author="Author">
        <w:r w:rsidR="00D8785F">
          <w:t>in the future</w:t>
        </w:r>
      </w:ins>
      <w:r w:rsidR="009D3AC0" w:rsidRPr="009D3AC0">
        <w:t>.</w:t>
      </w:r>
      <w:r w:rsidR="000C0229" w:rsidRPr="000C0229">
        <w:t xml:space="preserve"> CUI will include Safeguards Information and other categories of unclassified information that were not included in SUNSI but that nonetheless require protection, or are permitted to be protected, under law, regulation, or </w:t>
      </w:r>
      <w:ins w:id="156" w:author="Author">
        <w:r w:rsidR="0075798D" w:rsidRPr="000C0229">
          <w:t xml:space="preserve">governmentwide </w:t>
        </w:r>
      </w:ins>
      <w:r w:rsidR="000C0229" w:rsidRPr="000C0229">
        <w:t>policy.</w:t>
      </w:r>
    </w:p>
    <w:p w14:paraId="04843520" w14:textId="77777777" w:rsidR="00CD4DAB" w:rsidRDefault="00BD6978" w:rsidP="00CD4DAB">
      <w:pPr>
        <w:pStyle w:val="Heading2"/>
        <w:rPr>
          <w:rStyle w:val="Heading2Char"/>
        </w:rPr>
      </w:pPr>
      <w:bookmarkStart w:id="157" w:name="_Toc200457773"/>
      <w:r w:rsidRPr="00883D7C">
        <w:rPr>
          <w:rStyle w:val="Heading2Char"/>
        </w:rPr>
        <w:t>1</w:t>
      </w:r>
      <w:r w:rsidR="0024103C" w:rsidRPr="00883D7C">
        <w:rPr>
          <w:rStyle w:val="Heading2Char"/>
        </w:rPr>
        <w:t>5</w:t>
      </w:r>
      <w:r w:rsidR="003E49EA" w:rsidRPr="00883D7C">
        <w:rPr>
          <w:rStyle w:val="Heading2Char"/>
        </w:rPr>
        <w:t>.03</w:t>
      </w:r>
      <w:r w:rsidR="003E49EA" w:rsidRPr="00883D7C">
        <w:rPr>
          <w:rStyle w:val="Heading2Char"/>
        </w:rPr>
        <w:tab/>
      </w:r>
      <w:r w:rsidRPr="00883D7C">
        <w:rPr>
          <w:rStyle w:val="Heading2Char"/>
        </w:rPr>
        <w:t>Amending Inspection Reports</w:t>
      </w:r>
      <w:bookmarkEnd w:id="157"/>
    </w:p>
    <w:p w14:paraId="1E83AC24" w14:textId="63942F9A" w:rsidR="00893585" w:rsidRDefault="00BD6978" w:rsidP="00CD4DAB">
      <w:pPr>
        <w:pStyle w:val="BodyText3"/>
      </w:pPr>
      <w:r w:rsidRPr="00461774">
        <w:t>When it becomes necessary to correct an issued report, the previously issued report should generally be revised and reissued in its entirety under the same inspection report number</w:t>
      </w:r>
      <w:r w:rsidR="00B06097">
        <w:t xml:space="preserve">. </w:t>
      </w:r>
      <w:r w:rsidRPr="00461774">
        <w:t>The revised report would receive a new and unique ADAMS accession number and should include an appropriate cover letter explaining why the report is being reissued</w:t>
      </w:r>
      <w:r w:rsidR="00B06097">
        <w:t xml:space="preserve">. </w:t>
      </w:r>
      <w:r w:rsidRPr="00461774">
        <w:t xml:space="preserve">Note that a revised inspection report must not be used to document new </w:t>
      </w:r>
      <w:r w:rsidR="00400BC3">
        <w:t>violation</w:t>
      </w:r>
      <w:r w:rsidRPr="00461774">
        <w:t>s or inspection activities which occurred after the initial report was issued</w:t>
      </w:r>
      <w:r w:rsidR="00B06097">
        <w:t xml:space="preserve">. </w:t>
      </w:r>
      <w:r w:rsidRPr="00461774">
        <w:t>Also, note that depending on the nature of the correction, it may be more appropriate to discuss the change in a future report, rather than to go back and reissue a complete report.</w:t>
      </w:r>
    </w:p>
    <w:p w14:paraId="48A00F3F" w14:textId="77777777" w:rsidR="00CD4DAB" w:rsidRDefault="00DD59DA" w:rsidP="00CD4DAB">
      <w:pPr>
        <w:pStyle w:val="Heading2"/>
        <w:rPr>
          <w:rStyle w:val="Heading2Char"/>
        </w:rPr>
      </w:pPr>
      <w:bookmarkStart w:id="158" w:name="_Toc200457774"/>
      <w:r w:rsidRPr="00883D7C">
        <w:rPr>
          <w:rStyle w:val="Heading2Char"/>
        </w:rPr>
        <w:t>1</w:t>
      </w:r>
      <w:r w:rsidR="003D4F80" w:rsidRPr="00883D7C">
        <w:rPr>
          <w:rStyle w:val="Heading2Char"/>
        </w:rPr>
        <w:t>5</w:t>
      </w:r>
      <w:r w:rsidR="003E49EA" w:rsidRPr="00883D7C">
        <w:rPr>
          <w:rStyle w:val="Heading2Char"/>
        </w:rPr>
        <w:t>.04</w:t>
      </w:r>
      <w:r w:rsidR="003E49EA" w:rsidRPr="00883D7C">
        <w:rPr>
          <w:rStyle w:val="Heading2Char"/>
        </w:rPr>
        <w:tab/>
      </w:r>
      <w:r w:rsidR="00BD6978" w:rsidRPr="00883D7C">
        <w:rPr>
          <w:rStyle w:val="Heading2Char"/>
        </w:rPr>
        <w:t>Plain Language</w:t>
      </w:r>
      <w:bookmarkEnd w:id="158"/>
    </w:p>
    <w:p w14:paraId="0ECD0210" w14:textId="059366DF" w:rsidR="002D0B53" w:rsidRPr="00461774" w:rsidRDefault="00BD6978" w:rsidP="00CD4DAB">
      <w:pPr>
        <w:pStyle w:val="BodyText3"/>
      </w:pPr>
      <w:r w:rsidRPr="00461774">
        <w:t>Inspectors will use plain language in reports</w:t>
      </w:r>
      <w:r w:rsidR="00B06097">
        <w:t xml:space="preserve">. </w:t>
      </w:r>
      <w:r w:rsidRPr="00461774">
        <w:t>For additional guidance, inspectors should refer to NUREG-1379, “NRC Editorial Style Guide.”</w:t>
      </w:r>
    </w:p>
    <w:p w14:paraId="4639E177" w14:textId="77777777" w:rsidR="00CD4DAB" w:rsidRDefault="008B41E8" w:rsidP="00CD4DAB">
      <w:pPr>
        <w:pStyle w:val="Heading2"/>
        <w:rPr>
          <w:rStyle w:val="Heading2Char"/>
        </w:rPr>
      </w:pPr>
      <w:bookmarkStart w:id="159" w:name="_Toc200457775"/>
      <w:r w:rsidRPr="00883D7C">
        <w:rPr>
          <w:rStyle w:val="Heading2Char"/>
        </w:rPr>
        <w:t>15.05</w:t>
      </w:r>
      <w:r w:rsidRPr="00883D7C">
        <w:rPr>
          <w:rStyle w:val="Heading2Char"/>
        </w:rPr>
        <w:tab/>
        <w:t>Graphics/Visual Aids</w:t>
      </w:r>
      <w:bookmarkEnd w:id="159"/>
    </w:p>
    <w:p w14:paraId="40BB605B" w14:textId="3B882F28" w:rsidR="008B41E8" w:rsidRDefault="008B41E8" w:rsidP="00CD4DAB">
      <w:pPr>
        <w:pStyle w:val="BodyText3"/>
      </w:pPr>
      <w:r w:rsidRPr="008B41E8">
        <w:t>Use graphics (drawings, diagrams, photographs, or photocopies) if their inclusion will simplify describing a complex condition that would otherwise require substantially more text</w:t>
      </w:r>
      <w:r w:rsidR="00B06097">
        <w:t xml:space="preserve">. </w:t>
      </w:r>
      <w:r w:rsidRPr="008B41E8">
        <w:t>Photographs of plant areas or equipment or photocopies of technical or vendor manual pages must be handled in accordance with IMC 0620, “Inspection Documents and Records.” When including graphics, the following should be considered:</w:t>
      </w:r>
    </w:p>
    <w:p w14:paraId="6F6C5015" w14:textId="7526DD08" w:rsidR="008B41E8" w:rsidRPr="008413AB" w:rsidRDefault="008B41E8" w:rsidP="00477244">
      <w:pPr>
        <w:pStyle w:val="BodyText"/>
        <w:numPr>
          <w:ilvl w:val="0"/>
          <w:numId w:val="20"/>
        </w:numPr>
      </w:pPr>
      <w:r w:rsidRPr="008413AB">
        <w:t>Format as a jpeg and adjust size (height, width, and resolution) so as not to significantly increase overall file size.</w:t>
      </w:r>
    </w:p>
    <w:p w14:paraId="7710903A" w14:textId="6EFA6F12" w:rsidR="008B41E8" w:rsidRPr="008413AB" w:rsidRDefault="008B41E8" w:rsidP="00477244">
      <w:pPr>
        <w:pStyle w:val="BodyText"/>
        <w:numPr>
          <w:ilvl w:val="0"/>
          <w:numId w:val="20"/>
        </w:numPr>
      </w:pPr>
      <w:r w:rsidRPr="008413AB">
        <w:t>Locate on less than ½ page or put in an attachment.</w:t>
      </w:r>
    </w:p>
    <w:p w14:paraId="51C33E6A" w14:textId="1883E66D" w:rsidR="008B41E8" w:rsidRPr="00C20480" w:rsidRDefault="008B41E8" w:rsidP="00477244">
      <w:pPr>
        <w:pStyle w:val="BodyText"/>
        <w:numPr>
          <w:ilvl w:val="0"/>
          <w:numId w:val="20"/>
        </w:numPr>
        <w:rPr>
          <w:color w:val="000000"/>
        </w:rPr>
      </w:pPr>
      <w:r w:rsidRPr="008413AB">
        <w:t>Cente</w:t>
      </w:r>
      <w:r w:rsidRPr="00C20480">
        <w:rPr>
          <w:color w:val="000000"/>
        </w:rPr>
        <w:t>r on page and left/right indented from the text.</w:t>
      </w:r>
    </w:p>
    <w:p w14:paraId="50B24B72" w14:textId="172B91D5" w:rsidR="008B41E8" w:rsidRPr="00C20480" w:rsidRDefault="008B41E8" w:rsidP="00477244">
      <w:pPr>
        <w:pStyle w:val="BodyText"/>
        <w:numPr>
          <w:ilvl w:val="0"/>
          <w:numId w:val="20"/>
        </w:numPr>
        <w:rPr>
          <w:color w:val="000000"/>
        </w:rPr>
      </w:pPr>
      <w:r w:rsidRPr="00C20480">
        <w:rPr>
          <w:color w:val="000000"/>
        </w:rPr>
        <w:t>Include a unique identifier (Figure/Diagram/Photograph X) with a descriptive title (e.g., Breaker Trip Latch Alignment).</w:t>
      </w:r>
    </w:p>
    <w:p w14:paraId="3C196796" w14:textId="77777777" w:rsidR="00CD4DAB" w:rsidRDefault="00AC2610" w:rsidP="00CD4DAB">
      <w:pPr>
        <w:pStyle w:val="Heading2"/>
        <w:rPr>
          <w:rStyle w:val="Heading2Char"/>
        </w:rPr>
      </w:pPr>
      <w:bookmarkStart w:id="160" w:name="_Toc200457776"/>
      <w:r w:rsidRPr="00883D7C">
        <w:rPr>
          <w:rStyle w:val="Heading2Char"/>
        </w:rPr>
        <w:lastRenderedPageBreak/>
        <w:t>15.0</w:t>
      </w:r>
      <w:r w:rsidR="008B41E8" w:rsidRPr="00883D7C">
        <w:rPr>
          <w:rStyle w:val="Heading2Char"/>
        </w:rPr>
        <w:t>6</w:t>
      </w:r>
      <w:r w:rsidR="002B0BAC" w:rsidRPr="00883D7C">
        <w:rPr>
          <w:rStyle w:val="Heading2Char"/>
        </w:rPr>
        <w:tab/>
      </w:r>
      <w:r w:rsidRPr="00883D7C">
        <w:rPr>
          <w:rStyle w:val="Heading2Char"/>
        </w:rPr>
        <w:t>Caution Regarding the Creation of Staff Positions</w:t>
      </w:r>
      <w:bookmarkEnd w:id="160"/>
    </w:p>
    <w:p w14:paraId="229958ED" w14:textId="7D864EA0" w:rsidR="00D618D0" w:rsidRPr="002B0BAC" w:rsidRDefault="00AC2610" w:rsidP="00CD4DAB">
      <w:pPr>
        <w:pStyle w:val="BodyText3"/>
      </w:pPr>
      <w:r w:rsidRPr="002041FB">
        <w:t>The statement “</w:t>
      </w:r>
      <w:r w:rsidR="00A22F3C" w:rsidRPr="002041FB">
        <w:t>No violations of more than minor significance were identified</w:t>
      </w:r>
      <w:r w:rsidRPr="002041FB">
        <w:t>” does not create a staff position</w:t>
      </w:r>
      <w:r w:rsidR="00B06097">
        <w:t xml:space="preserve">. </w:t>
      </w:r>
      <w:r w:rsidR="002041FB" w:rsidRPr="002041FB">
        <w:t>This language acknowledges the possibility that noncompliances existed but were not documented in the report (e.g., because the inspectors did not discover them</w:t>
      </w:r>
      <w:r w:rsidR="00A37598">
        <w:t xml:space="preserve"> </w:t>
      </w:r>
      <w:r w:rsidR="002041FB" w:rsidRPr="002041FB">
        <w:t>or because any identified noncompliances were found to be minor)</w:t>
      </w:r>
      <w:r w:rsidR="00B06097">
        <w:t>.</w:t>
      </w:r>
    </w:p>
    <w:p w14:paraId="6FF550FD" w14:textId="24833D73" w:rsidR="00D618D0" w:rsidRPr="00D618D0" w:rsidRDefault="00D618D0" w:rsidP="00124B72">
      <w:pPr>
        <w:pStyle w:val="BodyText3"/>
      </w:pPr>
      <w:r w:rsidRPr="00D618D0">
        <w:t>However, if the inspection report states, “The licensee complied with [Requirement X],” as related to an issue of concern, that language would constitute a staff position. If the NRC subsequently determined there is a noncompliance with “Requirement X” related to the issue of concern, then the NRC may need to consider that discovery a change in staff position subject to the backfitting provision.</w:t>
      </w:r>
    </w:p>
    <w:p w14:paraId="538F8804" w14:textId="68F4390D" w:rsidR="00AC2610" w:rsidRPr="002B0BAC" w:rsidRDefault="00D618D0" w:rsidP="00124B72">
      <w:pPr>
        <w:pStyle w:val="BodyText3"/>
      </w:pPr>
      <w:r w:rsidRPr="002B0BAC">
        <w:t>As such, the staff must exercise caution and avoid creating staff positions by not documenting statements about the adequacy of the licensing basis or statements about licensee compliance (some exceptions may apply depending on the type of inspection).</w:t>
      </w:r>
    </w:p>
    <w:p w14:paraId="0ECD0213" w14:textId="60E5C624" w:rsidR="00FF34D5" w:rsidRPr="00461774" w:rsidRDefault="00DD59DA" w:rsidP="00EC6FD7">
      <w:pPr>
        <w:pStyle w:val="Heading1"/>
      </w:pPr>
      <w:bookmarkStart w:id="161" w:name="_Toc416695087"/>
      <w:bookmarkStart w:id="162" w:name="_Toc62124104"/>
      <w:bookmarkStart w:id="163" w:name="_Toc62124861"/>
      <w:bookmarkStart w:id="164" w:name="_Toc62125562"/>
      <w:bookmarkStart w:id="165" w:name="_Toc62125926"/>
      <w:bookmarkStart w:id="166" w:name="_Toc200457777"/>
      <w:r>
        <w:t>0616-1</w:t>
      </w:r>
      <w:r w:rsidR="003D4F80">
        <w:t>6</w:t>
      </w:r>
      <w:r w:rsidR="007354EB">
        <w:tab/>
        <w:t>GUIDANCE FOR INSPECTION REPORT CONTENT</w:t>
      </w:r>
      <w:bookmarkEnd w:id="161"/>
      <w:bookmarkEnd w:id="162"/>
      <w:bookmarkEnd w:id="163"/>
      <w:bookmarkEnd w:id="164"/>
      <w:bookmarkEnd w:id="165"/>
      <w:bookmarkEnd w:id="166"/>
    </w:p>
    <w:p w14:paraId="0ECD0216" w14:textId="59D918DA" w:rsidR="007354EB" w:rsidRPr="00461774" w:rsidRDefault="00FF34D5" w:rsidP="001D7099">
      <w:pPr>
        <w:pStyle w:val="BodyText-table"/>
        <w:spacing w:after="220"/>
      </w:pPr>
      <w:r w:rsidRPr="00461774">
        <w:t>Inspection results shall be reported to the licensee by issuance of a</w:t>
      </w:r>
      <w:r w:rsidR="0010329E" w:rsidRPr="00461774">
        <w:t>n</w:t>
      </w:r>
      <w:r w:rsidRPr="00461774">
        <w:t xml:space="preserve"> inspection report consisting of a cover letter signed by the </w:t>
      </w:r>
      <w:r w:rsidR="004167F0">
        <w:t>cognizant</w:t>
      </w:r>
      <w:r w:rsidRPr="00461774">
        <w:t xml:space="preserve"> </w:t>
      </w:r>
      <w:r w:rsidR="00CE019E">
        <w:t>Branch Chief</w:t>
      </w:r>
      <w:r w:rsidR="004167F0">
        <w:t>,</w:t>
      </w:r>
      <w:r w:rsidR="00CE019E">
        <w:t xml:space="preserve"> Division Director</w:t>
      </w:r>
      <w:r w:rsidR="00D71F56">
        <w:t>, Regional Administrator, or other designee,</w:t>
      </w:r>
      <w:r w:rsidRPr="00461774">
        <w:t xml:space="preserve"> depending on the significance of </w:t>
      </w:r>
      <w:r w:rsidR="00916114">
        <w:t>any</w:t>
      </w:r>
      <w:r w:rsidRPr="00461774">
        <w:t xml:space="preserve"> </w:t>
      </w:r>
      <w:r w:rsidR="00400BC3">
        <w:t>violation</w:t>
      </w:r>
      <w:r w:rsidRPr="00461774">
        <w:t>s, an NOV if applicable, an inspection cover sheet, and report details</w:t>
      </w:r>
      <w:r w:rsidR="00DD3A75">
        <w:t>.</w:t>
      </w:r>
    </w:p>
    <w:p w14:paraId="0ECD0218" w14:textId="0E019C9C" w:rsidR="00FF34D5" w:rsidRPr="00461774" w:rsidRDefault="00FF34D5" w:rsidP="001D7099">
      <w:pPr>
        <w:pStyle w:val="BodyText-table"/>
        <w:spacing w:after="220"/>
      </w:pPr>
      <w:r w:rsidRPr="00461774">
        <w:t xml:space="preserve">The NRC Inspection Report is the document that states the official Agency position on </w:t>
      </w:r>
      <w:r w:rsidR="006B4339">
        <w:t>the inspection scope</w:t>
      </w:r>
      <w:r w:rsidRPr="00461774">
        <w:t xml:space="preserve">, </w:t>
      </w:r>
      <w:r w:rsidR="006B4339">
        <w:t>any observations</w:t>
      </w:r>
      <w:r w:rsidR="004167F0">
        <w:t xml:space="preserve">, </w:t>
      </w:r>
      <w:r w:rsidR="00115A54">
        <w:t xml:space="preserve">assessments, </w:t>
      </w:r>
      <w:r w:rsidR="00BA76EB">
        <w:t>noncompliances</w:t>
      </w:r>
      <w:r w:rsidR="004167F0">
        <w:t xml:space="preserve">, </w:t>
      </w:r>
      <w:r w:rsidR="00DD3A75">
        <w:t>and/</w:t>
      </w:r>
      <w:r w:rsidR="004167F0">
        <w:t>or URIs</w:t>
      </w:r>
      <w:r w:rsidR="006B4339">
        <w:t xml:space="preserve"> noted by</w:t>
      </w:r>
      <w:r w:rsidRPr="00461774">
        <w:t xml:space="preserve"> the inspectors, and </w:t>
      </w:r>
      <w:r w:rsidR="006B4339">
        <w:t>any</w:t>
      </w:r>
      <w:r w:rsidRPr="00461774">
        <w:t xml:space="preserve"> conclusions </w:t>
      </w:r>
      <w:r w:rsidR="006B4339">
        <w:t>that</w:t>
      </w:r>
      <w:r w:rsidRPr="00461774">
        <w:t xml:space="preserve"> were reached relating to the inspection</w:t>
      </w:r>
      <w:r w:rsidR="00B06097">
        <w:t xml:space="preserve">. </w:t>
      </w:r>
      <w:r w:rsidRPr="00461774">
        <w:t xml:space="preserve">All enforcement, routine and escalated, and all other Agency actions </w:t>
      </w:r>
      <w:r w:rsidR="004167F0">
        <w:t>that</w:t>
      </w:r>
      <w:r w:rsidRPr="00461774">
        <w:t xml:space="preserve"> may </w:t>
      </w:r>
      <w:r w:rsidR="004167F0">
        <w:t>result from</w:t>
      </w:r>
      <w:r w:rsidRPr="00461774">
        <w:t xml:space="preserve"> an inspection (such as Orders)</w:t>
      </w:r>
      <w:r w:rsidR="004167F0">
        <w:t>,</w:t>
      </w:r>
      <w:r w:rsidRPr="00461774">
        <w:t xml:space="preserve"> will be based upon the associated inspection report</w:t>
      </w:r>
      <w:r w:rsidR="00B06097">
        <w:t xml:space="preserve">. </w:t>
      </w:r>
      <w:r w:rsidRPr="00461774">
        <w:t>Inspection reports must be clear, accurate, consistent</w:t>
      </w:r>
      <w:r w:rsidR="004167F0">
        <w:t>,</w:t>
      </w:r>
      <w:r w:rsidRPr="00461774">
        <w:t xml:space="preserve"> and complete.</w:t>
      </w:r>
    </w:p>
    <w:p w14:paraId="0ECD021A" w14:textId="4FA4D8F7" w:rsidR="007354EB" w:rsidRPr="00461774" w:rsidRDefault="007354EB" w:rsidP="001D7099">
      <w:pPr>
        <w:pStyle w:val="BodyText-table"/>
        <w:spacing w:after="220"/>
      </w:pPr>
      <w:r w:rsidRPr="00461774">
        <w:t xml:space="preserve">This section provides guidance on the contents of inspection reports for </w:t>
      </w:r>
      <w:r w:rsidR="00DE7C8B" w:rsidRPr="00461774">
        <w:t>fuel facility in</w:t>
      </w:r>
      <w:r w:rsidRPr="00461774">
        <w:t>spections</w:t>
      </w:r>
      <w:r w:rsidR="00B06097">
        <w:t xml:space="preserve">. </w:t>
      </w:r>
      <w:ins w:id="167" w:author="Author">
        <w:r w:rsidR="001B53F2">
          <w:t>DFRSS</w:t>
        </w:r>
      </w:ins>
      <w:r w:rsidR="003F67CE">
        <w:t xml:space="preserve"> </w:t>
      </w:r>
      <w:r w:rsidRPr="00461774">
        <w:t xml:space="preserve">or </w:t>
      </w:r>
      <w:r w:rsidR="00073C93">
        <w:t>DFM</w:t>
      </w:r>
      <w:r w:rsidR="00073C93" w:rsidRPr="00461774">
        <w:t xml:space="preserve"> </w:t>
      </w:r>
      <w:r w:rsidRPr="00461774">
        <w:t>may prepare additional instructions or guidance on inspection reports based on the specific needs of the programs they manage</w:t>
      </w:r>
      <w:r w:rsidR="00B06097">
        <w:t xml:space="preserve">. </w:t>
      </w:r>
      <w:r w:rsidRPr="00461774">
        <w:t>Flexibility is provided in this area because of the many disciplines covered by fuel cycle inspections</w:t>
      </w:r>
      <w:r w:rsidR="00B06097">
        <w:t xml:space="preserve">. </w:t>
      </w:r>
      <w:r w:rsidRPr="00461774">
        <w:t xml:space="preserve">Because fuel cycle inspections cover a variety of inspections, the </w:t>
      </w:r>
      <w:r w:rsidR="00520127" w:rsidRPr="00461774">
        <w:t xml:space="preserve">inspector </w:t>
      </w:r>
      <w:r w:rsidRPr="00461774">
        <w:t xml:space="preserve">is advised to </w:t>
      </w:r>
      <w:r w:rsidR="00B90E62">
        <w:t xml:space="preserve">use </w:t>
      </w:r>
      <w:r w:rsidRPr="00461774">
        <w:t xml:space="preserve">the </w:t>
      </w:r>
      <w:r w:rsidR="007F3480">
        <w:t>template for</w:t>
      </w:r>
      <w:r w:rsidRPr="00461774">
        <w:t xml:space="preserve"> the particular discipline</w:t>
      </w:r>
      <w:r w:rsidR="00B90E62">
        <w:t xml:space="preserve"> as a starting point</w:t>
      </w:r>
      <w:r w:rsidR="00B06097">
        <w:t xml:space="preserve">. </w:t>
      </w:r>
      <w:r w:rsidRPr="00461774">
        <w:t>Some disciplines call for a more detailed description than others</w:t>
      </w:r>
      <w:r w:rsidR="00B06097">
        <w:t xml:space="preserve">. </w:t>
      </w:r>
      <w:r w:rsidRPr="00461774">
        <w:t xml:space="preserve">In general, provide enough detail that the report will be understandable </w:t>
      </w:r>
      <w:r w:rsidR="00C1037B" w:rsidRPr="00461774">
        <w:t>and</w:t>
      </w:r>
      <w:r w:rsidRPr="00461774">
        <w:t xml:space="preserve"> useful in the subsequent inspection(s).</w:t>
      </w:r>
    </w:p>
    <w:p w14:paraId="5525B156" w14:textId="77777777" w:rsidR="00CD4DAB" w:rsidRDefault="00DD59DA" w:rsidP="001356F8">
      <w:pPr>
        <w:pStyle w:val="Heading2"/>
        <w:rPr>
          <w:rStyle w:val="Heading2Char"/>
        </w:rPr>
      </w:pPr>
      <w:bookmarkStart w:id="168" w:name="_Toc200457778"/>
      <w:r w:rsidRPr="005E38A2">
        <w:rPr>
          <w:rStyle w:val="Heading2Char"/>
        </w:rPr>
        <w:t>1</w:t>
      </w:r>
      <w:r w:rsidR="00275F1F" w:rsidRPr="005E38A2">
        <w:rPr>
          <w:rStyle w:val="Heading2Char"/>
        </w:rPr>
        <w:t>6</w:t>
      </w:r>
      <w:r w:rsidR="00037C13" w:rsidRPr="005E38A2">
        <w:rPr>
          <w:rStyle w:val="Heading2Char"/>
        </w:rPr>
        <w:t>.01</w:t>
      </w:r>
      <w:r w:rsidR="007354EB" w:rsidRPr="005E38A2">
        <w:rPr>
          <w:rStyle w:val="Heading2Char"/>
        </w:rPr>
        <w:tab/>
        <w:t>Cover Letter</w:t>
      </w:r>
      <w:bookmarkEnd w:id="168"/>
    </w:p>
    <w:p w14:paraId="0ECD021E" w14:textId="789B463F" w:rsidR="007354EB" w:rsidRPr="00CF5DC7" w:rsidRDefault="007354EB" w:rsidP="001356F8">
      <w:pPr>
        <w:pStyle w:val="BodyText3"/>
      </w:pPr>
      <w:r w:rsidRPr="00CF5DC7">
        <w:t>The purpose of the cover letter is to transmit the inspection report results</w:t>
      </w:r>
      <w:r w:rsidR="00B06097">
        <w:t xml:space="preserve">. </w:t>
      </w:r>
      <w:r w:rsidRPr="00CF5DC7">
        <w:t xml:space="preserve">Inspection reports are transmitted using a cover letter from the applicable NRC official as delegated by NRC </w:t>
      </w:r>
      <w:r w:rsidR="00557306">
        <w:t>h</w:t>
      </w:r>
      <w:r w:rsidRPr="00CF5DC7">
        <w:t xml:space="preserve">eadquarters or the </w:t>
      </w:r>
      <w:r w:rsidR="00557306">
        <w:t>r</w:t>
      </w:r>
      <w:r w:rsidRPr="00CF5DC7">
        <w:t>egions to the designated licensee executive</w:t>
      </w:r>
      <w:r w:rsidR="00B06097">
        <w:t>.</w:t>
      </w:r>
    </w:p>
    <w:p w14:paraId="0ECD0220" w14:textId="4BBB0D8E" w:rsidR="007354EB" w:rsidRPr="00CF5DC7" w:rsidRDefault="546F04BF" w:rsidP="00477244">
      <w:pPr>
        <w:pStyle w:val="BodyText"/>
        <w:numPr>
          <w:ilvl w:val="0"/>
          <w:numId w:val="21"/>
        </w:numPr>
      </w:pPr>
      <w:r>
        <w:t>Cover Letter Content</w:t>
      </w:r>
      <w:r w:rsidR="00B06097">
        <w:t xml:space="preserve">. </w:t>
      </w:r>
      <w:r>
        <w:t>Cover letter content varies somewhat depending on whether the inspection identified violations</w:t>
      </w:r>
      <w:r w:rsidR="00B06097">
        <w:t xml:space="preserve">. </w:t>
      </w:r>
      <w:r>
        <w:t>In general, however, every cover letter is based on a standard letter from the “NRC Enforcement Manual” Appendix B</w:t>
      </w:r>
      <w:r w:rsidR="00F65A09">
        <w:t xml:space="preserve"> </w:t>
      </w:r>
      <w:r>
        <w:t xml:space="preserve"> (</w:t>
      </w:r>
      <w:hyperlink r:id="rId13" w:history="1">
        <w:r w:rsidRPr="00F65A09">
          <w:rPr>
            <w:rStyle w:val="Hyperlink"/>
          </w:rPr>
          <w:t>https://www.nrc.gov/reading-rm/basic-ref/enf-man/app-b.html</w:t>
        </w:r>
      </w:hyperlink>
      <w:r>
        <w:t>) and has the same basic structure, as follows:</w:t>
      </w:r>
    </w:p>
    <w:p w14:paraId="0ECD0222" w14:textId="1FFE7162" w:rsidR="007354EB" w:rsidRPr="00461774" w:rsidRDefault="007354EB" w:rsidP="00B85F05">
      <w:pPr>
        <w:pStyle w:val="BodyText3"/>
      </w:pPr>
      <w:r w:rsidRPr="00461774">
        <w:lastRenderedPageBreak/>
        <w:t>Addresses, Date, and Salutation</w:t>
      </w:r>
      <w:r w:rsidR="00B06097">
        <w:t xml:space="preserve">. </w:t>
      </w:r>
      <w:r w:rsidRPr="00461774">
        <w:t>At the top of the first page, the cover letter begins with the NRC seal and address, followed by the date on which the report cover letter is signed and the report issued.</w:t>
      </w:r>
    </w:p>
    <w:p w14:paraId="0ECD0226" w14:textId="2BDFF799" w:rsidR="007354EB" w:rsidRPr="00461774" w:rsidRDefault="007354EB" w:rsidP="00AD586F">
      <w:pPr>
        <w:pStyle w:val="BodyText3"/>
      </w:pPr>
      <w:r w:rsidRPr="00461774">
        <w:t xml:space="preserve">For cover letters transmitting report details with </w:t>
      </w:r>
      <w:r w:rsidR="00400BC3">
        <w:t>violation</w:t>
      </w:r>
      <w:r w:rsidRPr="00461774">
        <w:t>s assigned an EA number, the EA number should be placed in the upper left-hand corner above the</w:t>
      </w:r>
      <w:r w:rsidR="0019214B">
        <w:t xml:space="preserve"> </w:t>
      </w:r>
      <w:r w:rsidRPr="00461774">
        <w:t>principal addressee</w:t>
      </w:r>
      <w:r w:rsidR="00393EC7" w:rsidRPr="00461774">
        <w:t>’</w:t>
      </w:r>
      <w:r w:rsidRPr="00461774">
        <w:t>s name</w:t>
      </w:r>
      <w:r w:rsidR="00B06097">
        <w:t xml:space="preserve">. </w:t>
      </w:r>
      <w:r w:rsidR="00C31325" w:rsidRPr="00461774">
        <w:t>The EA number should be place</w:t>
      </w:r>
      <w:r w:rsidR="00E155B2" w:rsidRPr="00461774">
        <w:t>d</w:t>
      </w:r>
      <w:r w:rsidR="00C31325" w:rsidRPr="00461774">
        <w:t xml:space="preserve"> into the ADAMS profile of the document for the case/reference number</w:t>
      </w:r>
      <w:r w:rsidR="00B06097">
        <w:t xml:space="preserve">. </w:t>
      </w:r>
      <w:r w:rsidRPr="00461774">
        <w:t>Additionally, on event-related documents, the Nuclear Materials Events Database (NMED) number</w:t>
      </w:r>
      <w:r w:rsidR="00926C37">
        <w:t xml:space="preserve"> or</w:t>
      </w:r>
      <w:r w:rsidRPr="00461774">
        <w:t xml:space="preserve"> Fuel Cycle Nuclear Materials Events Database (FCNMED) number</w:t>
      </w:r>
      <w:r w:rsidR="0057782C">
        <w:t xml:space="preserve"> </w:t>
      </w:r>
      <w:r w:rsidRPr="00461774">
        <w:t xml:space="preserve">should also be included on the document </w:t>
      </w:r>
      <w:r w:rsidR="00CE019E">
        <w:t>below</w:t>
      </w:r>
      <w:r w:rsidRPr="00461774">
        <w:t xml:space="preserve"> the EA number.</w:t>
      </w:r>
    </w:p>
    <w:p w14:paraId="0ECD0228" w14:textId="317A6674" w:rsidR="007354EB" w:rsidRPr="00461774" w:rsidRDefault="007354EB" w:rsidP="00477244">
      <w:pPr>
        <w:pStyle w:val="BodyText"/>
        <w:numPr>
          <w:ilvl w:val="0"/>
          <w:numId w:val="21"/>
        </w:numPr>
      </w:pPr>
      <w:r w:rsidRPr="00461774">
        <w:t>The name and title of the principal addressee is placed at least four lines below the letterhead, followed by the licensee</w:t>
      </w:r>
      <w:r w:rsidR="00A00A91" w:rsidRPr="00461774">
        <w:t>’</w:t>
      </w:r>
      <w:r w:rsidRPr="00461774">
        <w:t>s name and address</w:t>
      </w:r>
      <w:r w:rsidR="00B06097">
        <w:t xml:space="preserve">. </w:t>
      </w:r>
      <w:r w:rsidRPr="00461774">
        <w:t>Note that the salutation is placed after the subject line.</w:t>
      </w:r>
    </w:p>
    <w:p w14:paraId="0ECD022A" w14:textId="6566E41D" w:rsidR="007354EB" w:rsidRPr="00CF5DC7" w:rsidRDefault="007354EB" w:rsidP="00477244">
      <w:pPr>
        <w:pStyle w:val="BodyText"/>
        <w:numPr>
          <w:ilvl w:val="0"/>
          <w:numId w:val="21"/>
        </w:numPr>
      </w:pPr>
      <w:r w:rsidRPr="003E49EA">
        <w:t>Subject Line</w:t>
      </w:r>
      <w:r w:rsidR="00B06097">
        <w:t xml:space="preserve">. </w:t>
      </w:r>
      <w:r w:rsidRPr="00CF5DC7">
        <w:t>The subject line of the letter should state the facility name (if it is not apparent from the Addressee line), the docket or license number, and inspection subject</w:t>
      </w:r>
      <w:r w:rsidR="00B06097">
        <w:t xml:space="preserve">. </w:t>
      </w:r>
      <w:r w:rsidRPr="00CF5DC7">
        <w:t xml:space="preserve">The words </w:t>
      </w:r>
      <w:r w:rsidR="004B5636" w:rsidRPr="00CF5DC7">
        <w:t>“</w:t>
      </w:r>
      <w:r w:rsidRPr="00CF5DC7">
        <w:t>NOTICE OF VIOLATION</w:t>
      </w:r>
      <w:r w:rsidR="004B5636" w:rsidRPr="00CF5DC7">
        <w:t>”</w:t>
      </w:r>
      <w:r w:rsidRPr="00CF5DC7">
        <w:t xml:space="preserve"> (or </w:t>
      </w:r>
      <w:r w:rsidR="004B5636" w:rsidRPr="00CF5DC7">
        <w:t>“</w:t>
      </w:r>
      <w:r w:rsidRPr="00CF5DC7">
        <w:t>NOTICE OF DEVIATION,</w:t>
      </w:r>
      <w:r w:rsidR="004B5636" w:rsidRPr="00CF5DC7">
        <w:t>”</w:t>
      </w:r>
      <w:r w:rsidRPr="00CF5DC7">
        <w:t xml:space="preserve"> etc.) should be included if such a notice accompanies the inspection report</w:t>
      </w:r>
      <w:r w:rsidR="00B06097">
        <w:t xml:space="preserve">. </w:t>
      </w:r>
      <w:r w:rsidRPr="00CF5DC7">
        <w:t>The entire subject line shall be capitalized.</w:t>
      </w:r>
    </w:p>
    <w:p w14:paraId="0ECD022C" w14:textId="30D480AA" w:rsidR="007354EB" w:rsidRPr="00CF5DC7" w:rsidRDefault="007354EB" w:rsidP="00477244">
      <w:pPr>
        <w:pStyle w:val="BodyText"/>
        <w:numPr>
          <w:ilvl w:val="0"/>
          <w:numId w:val="21"/>
        </w:numPr>
      </w:pPr>
      <w:r w:rsidRPr="003E49EA">
        <w:t>Introductory Paragraphs</w:t>
      </w:r>
      <w:r w:rsidR="00B06097">
        <w:t xml:space="preserve">. </w:t>
      </w:r>
      <w:r w:rsidRPr="00CF5DC7">
        <w:t>The first two paragraphs of the cover letter should give a brief introduction, including the type of inspection report</w:t>
      </w:r>
      <w:r w:rsidR="006363FD">
        <w:t>,</w:t>
      </w:r>
      <w:r w:rsidR="00823787">
        <w:t xml:space="preserve"> </w:t>
      </w:r>
      <w:r w:rsidR="00823787" w:rsidRPr="00823787">
        <w:t>except for security and safeguards reports</w:t>
      </w:r>
      <w:r w:rsidRPr="00CF5DC7">
        <w:t>.</w:t>
      </w:r>
    </w:p>
    <w:p w14:paraId="0ECD022E" w14:textId="60D47099" w:rsidR="007354EB" w:rsidRPr="00CF5DC7" w:rsidRDefault="007354EB" w:rsidP="00477244">
      <w:pPr>
        <w:pStyle w:val="BodyText"/>
        <w:numPr>
          <w:ilvl w:val="0"/>
          <w:numId w:val="21"/>
        </w:numPr>
      </w:pPr>
      <w:r w:rsidRPr="003E49EA">
        <w:t>Body</w:t>
      </w:r>
      <w:r w:rsidR="00B06097">
        <w:t xml:space="preserve">. </w:t>
      </w:r>
      <w:r w:rsidRPr="00CF5DC7">
        <w:t>The body of the letter should discuss the most important topics first.</w:t>
      </w:r>
    </w:p>
    <w:p w14:paraId="0ECD0230" w14:textId="4A044D8B" w:rsidR="007354EB" w:rsidRPr="00461774" w:rsidRDefault="007354EB" w:rsidP="004D6E2E">
      <w:pPr>
        <w:pStyle w:val="BodyText3"/>
      </w:pPr>
      <w:r w:rsidRPr="00461774">
        <w:t>The cover letter is written to transmit the inspection report to the licensee</w:t>
      </w:r>
      <w:r w:rsidR="00A00A91" w:rsidRPr="00461774">
        <w:t>’</w:t>
      </w:r>
      <w:r w:rsidRPr="00461774">
        <w:t xml:space="preserve">s management, and to deliver the </w:t>
      </w:r>
      <w:r w:rsidR="00A00A91" w:rsidRPr="00461774">
        <w:t>“</w:t>
      </w:r>
      <w:r w:rsidRPr="00461774">
        <w:t>big picture</w:t>
      </w:r>
      <w:r w:rsidR="00A00A91" w:rsidRPr="00461774">
        <w:t>”</w:t>
      </w:r>
      <w:r w:rsidRPr="00461774">
        <w:t xml:space="preserve"> message regarding the inspection</w:t>
      </w:r>
      <w:r w:rsidR="00B06097">
        <w:t xml:space="preserve">. </w:t>
      </w:r>
      <w:r w:rsidRPr="00461774">
        <w:t xml:space="preserve">Because it is the highest-level document, it does not need to (and normally </w:t>
      </w:r>
      <w:r w:rsidR="00557306" w:rsidRPr="00461774">
        <w:t>w</w:t>
      </w:r>
      <w:r w:rsidR="00557306">
        <w:t>ill not</w:t>
      </w:r>
      <w:r w:rsidRPr="00461774">
        <w:t xml:space="preserve">) detail all the </w:t>
      </w:r>
      <w:r w:rsidRPr="00E80B7A">
        <w:t>items</w:t>
      </w:r>
      <w:r w:rsidRPr="00461774">
        <w:t xml:space="preserve"> </w:t>
      </w:r>
      <w:r w:rsidR="00E80B7A" w:rsidRPr="00461774">
        <w:t>inspected,</w:t>
      </w:r>
      <w:r w:rsidRPr="00461774">
        <w:t xml:space="preserve"> and the inspection procedures used</w:t>
      </w:r>
      <w:r w:rsidR="00B06097">
        <w:t xml:space="preserve">. </w:t>
      </w:r>
      <w:r w:rsidRPr="00461774">
        <w:t xml:space="preserve">It </w:t>
      </w:r>
      <w:r w:rsidRPr="00E80B7A">
        <w:t>will</w:t>
      </w:r>
      <w:r w:rsidRPr="00461774">
        <w:t xml:space="preserve"> note the </w:t>
      </w:r>
      <w:r w:rsidRPr="00E80B7A">
        <w:t>areas</w:t>
      </w:r>
      <w:r w:rsidRPr="00461774">
        <w:t xml:space="preserve"> covered by the inspection</w:t>
      </w:r>
      <w:r w:rsidR="00B06097">
        <w:t xml:space="preserve">. </w:t>
      </w:r>
      <w:r w:rsidRPr="00461774">
        <w:t>The cover letter must never contain any significant information which is not also contained in the summary and supported in the report details.</w:t>
      </w:r>
    </w:p>
    <w:p w14:paraId="0ECD0232" w14:textId="6C8FA1E8" w:rsidR="007354EB" w:rsidRPr="00461774" w:rsidRDefault="007354EB" w:rsidP="004D6E2E">
      <w:pPr>
        <w:pStyle w:val="BodyText3"/>
      </w:pPr>
      <w:r w:rsidRPr="00461774">
        <w:t>The tone of</w:t>
      </w:r>
      <w:r w:rsidR="000F2D4A" w:rsidRPr="00461774">
        <w:t xml:space="preserve"> </w:t>
      </w:r>
      <w:r w:rsidRPr="00461774">
        <w:t>the cover letter must have a correct balance</w:t>
      </w:r>
      <w:r w:rsidR="00B06097">
        <w:t xml:space="preserve">. </w:t>
      </w:r>
      <w:r w:rsidRPr="00461774">
        <w:t>The NRC focuses on performance issues</w:t>
      </w:r>
      <w:r w:rsidR="00B06097">
        <w:t xml:space="preserve">. </w:t>
      </w:r>
      <w:r w:rsidRPr="00461774">
        <w:t>If a licensee performed some activity 100 times, and succeeded 99 times, we will be most interested in the single failure</w:t>
      </w:r>
      <w:r w:rsidR="00B06097">
        <w:t xml:space="preserve">. </w:t>
      </w:r>
      <w:r w:rsidRPr="00461774">
        <w:t>But that does not mean that the cover letter will make it appear that the licensee rarely</w:t>
      </w:r>
      <w:r w:rsidR="00791F65">
        <w:t xml:space="preserve"> did</w:t>
      </w:r>
      <w:r w:rsidRPr="00461774">
        <w:t xml:space="preserve"> succeed</w:t>
      </w:r>
      <w:r w:rsidR="00B06097">
        <w:t xml:space="preserve">. </w:t>
      </w:r>
      <w:r w:rsidRPr="00461774">
        <w:t>The safety and regulatory significance of any licensee failure will be a primary consideration, above and beyond the numerical frequency of failure compared to success.</w:t>
      </w:r>
    </w:p>
    <w:p w14:paraId="0ECD0234" w14:textId="68D107FA" w:rsidR="007354EB" w:rsidRPr="00461774" w:rsidRDefault="546F04BF" w:rsidP="004D6E2E">
      <w:pPr>
        <w:pStyle w:val="BodyText3"/>
      </w:pPr>
      <w:r>
        <w:t>The cover letter must always be consistent with the inspection report</w:t>
      </w:r>
      <w:r w:rsidR="00B06097">
        <w:t xml:space="preserve">. </w:t>
      </w:r>
      <w:r>
        <w:t>In addition, it must be consistent with the information which the inspector conveyed to licensee managers at the exit meeting</w:t>
      </w:r>
      <w:ins w:id="169" w:author="Author">
        <w:r w:rsidR="00756323">
          <w:t xml:space="preserve"> (or otherwise conveyed to licensee management if no exit meeting was held)</w:t>
        </w:r>
      </w:ins>
      <w:r w:rsidR="00B06097">
        <w:t xml:space="preserve">. </w:t>
      </w:r>
      <w:r>
        <w:t>If the inspector’s understanding of the facts or the significance of the violations changes after</w:t>
      </w:r>
      <w:ins w:id="170" w:author="Author">
        <w:r w:rsidR="00756323">
          <w:t>wards</w:t>
        </w:r>
      </w:ins>
      <w:r>
        <w:t>, the NRC shall call the licensee and re-exit</w:t>
      </w:r>
      <w:r w:rsidR="00B06097">
        <w:t xml:space="preserve">. </w:t>
      </w:r>
      <w:r>
        <w:t>The re-exit should be documented in the cover letter</w:t>
      </w:r>
      <w:r w:rsidR="00B06097">
        <w:t xml:space="preserve">. </w:t>
      </w:r>
      <w:r>
        <w:t>There should never be any surprises in a cover letter to anyone who was present at the exit meeting</w:t>
      </w:r>
      <w:ins w:id="171" w:author="Author">
        <w:r w:rsidR="00A24ADA">
          <w:t xml:space="preserve"> or d</w:t>
        </w:r>
        <w:r w:rsidR="00DC6042">
          <w:t>iscussed with the inspectors (in lieu of an exit meeting)</w:t>
        </w:r>
      </w:ins>
      <w:r>
        <w:t>.</w:t>
      </w:r>
    </w:p>
    <w:p w14:paraId="3B26EA81" w14:textId="7285F81B" w:rsidR="00893585" w:rsidRDefault="007354EB" w:rsidP="004D6E2E">
      <w:pPr>
        <w:pStyle w:val="BodyText3"/>
      </w:pPr>
      <w:r w:rsidRPr="00461774">
        <w:lastRenderedPageBreak/>
        <w:t>Lastly, the cover letter usually should not contain recommendations</w:t>
      </w:r>
      <w:r w:rsidR="00B06097">
        <w:t xml:space="preserve">. </w:t>
      </w:r>
      <w:r w:rsidRPr="00461774">
        <w:t xml:space="preserve">There should not be any statements to the effect, </w:t>
      </w:r>
      <w:r w:rsidR="00A00A91" w:rsidRPr="00461774">
        <w:t>“</w:t>
      </w:r>
      <w:r w:rsidR="00051D81" w:rsidRPr="00461774">
        <w:t>The licensee needs to...</w:t>
      </w:r>
      <w:r w:rsidR="00A00A91" w:rsidRPr="00461774">
        <w:t>”</w:t>
      </w:r>
      <w:r w:rsidRPr="00461774">
        <w:t xml:space="preserve"> or, </w:t>
      </w:r>
      <w:r w:rsidR="00A00A91" w:rsidRPr="00461774">
        <w:t>“</w:t>
      </w:r>
      <w:r w:rsidRPr="00461774">
        <w:t>The licensee should....</w:t>
      </w:r>
      <w:r w:rsidR="00A00A91" w:rsidRPr="00461774">
        <w:t>”</w:t>
      </w:r>
      <w:r w:rsidRPr="00461774">
        <w:t xml:space="preserve"> If the licensee is not meeting safety or regulatory</w:t>
      </w:r>
      <w:r w:rsidR="00D94CAE">
        <w:t xml:space="preserve"> </w:t>
      </w:r>
      <w:r w:rsidRPr="00461774">
        <w:t>requirements, the statements should clearly show those facts</w:t>
      </w:r>
      <w:r w:rsidR="00B06097">
        <w:t xml:space="preserve">. </w:t>
      </w:r>
      <w:r w:rsidRPr="00461774">
        <w:t>If the NRC believes that a licensee cannot ensure the safety of its activities, then an Order or some similar official action may be appropriate</w:t>
      </w:r>
      <w:r w:rsidR="00B06097">
        <w:t xml:space="preserve">. </w:t>
      </w:r>
      <w:r w:rsidRPr="00461774">
        <w:t xml:space="preserve">Guiding licensee decision-making </w:t>
      </w:r>
      <w:r w:rsidR="00884588" w:rsidRPr="00461774">
        <w:t>using</w:t>
      </w:r>
      <w:r w:rsidRPr="00461774">
        <w:t xml:space="preserve"> a cover letter to an inspection report is not the appropriate method for accomplishing this type of action.</w:t>
      </w:r>
    </w:p>
    <w:p w14:paraId="0ECD0239" w14:textId="3F885E37" w:rsidR="000212F3" w:rsidRDefault="00834605" w:rsidP="004D6E2E">
      <w:pPr>
        <w:pStyle w:val="BodyText3"/>
      </w:pPr>
      <w:r w:rsidRPr="00834605">
        <w:t>The content of a publicly</w:t>
      </w:r>
      <w:r w:rsidR="00A07DA8">
        <w:t>-</w:t>
      </w:r>
      <w:r w:rsidRPr="00834605">
        <w:t>available cover letter to a non-public inspection report and N</w:t>
      </w:r>
      <w:r w:rsidR="00557306">
        <w:t>O</w:t>
      </w:r>
      <w:r w:rsidRPr="00834605">
        <w:t>V should be limited</w:t>
      </w:r>
      <w:r w:rsidR="00B06097">
        <w:t xml:space="preserve">. </w:t>
      </w:r>
      <w:r w:rsidRPr="00834605">
        <w:t>The cover letter should closely follow the template provided in the Enforcement Manual</w:t>
      </w:r>
      <w:r w:rsidR="00B06097">
        <w:t xml:space="preserve">. </w:t>
      </w:r>
      <w:r w:rsidRPr="00834605">
        <w:t xml:space="preserve">The number and </w:t>
      </w:r>
      <w:r w:rsidR="00AA4652">
        <w:t>SL</w:t>
      </w:r>
      <w:r w:rsidRPr="00834605">
        <w:t xml:space="preserve"> of the violations identified should be stated,</w:t>
      </w:r>
      <w:r w:rsidR="006D7412">
        <w:t xml:space="preserve"> if the</w:t>
      </w:r>
      <w:r w:rsidR="0019214B">
        <w:t xml:space="preserve"> violations are</w:t>
      </w:r>
      <w:r w:rsidR="006D7412">
        <w:t xml:space="preserve"> </w:t>
      </w:r>
      <w:r w:rsidR="00AA4652">
        <w:t>NCVs</w:t>
      </w:r>
      <w:r w:rsidR="00190C6A">
        <w:t xml:space="preserve"> or </w:t>
      </w:r>
      <w:r w:rsidR="00FC0541">
        <w:t>SL</w:t>
      </w:r>
      <w:r w:rsidR="00EA6EA9">
        <w:t>-</w:t>
      </w:r>
      <w:r w:rsidR="0019214B">
        <w:t>IV</w:t>
      </w:r>
      <w:r w:rsidR="00190C6A">
        <w:t xml:space="preserve"> violations</w:t>
      </w:r>
      <w:r w:rsidR="00B06097">
        <w:t xml:space="preserve">. </w:t>
      </w:r>
      <w:r w:rsidR="006D7412">
        <w:t xml:space="preserve">The number of violations pertaining to escalated enforcement should also be </w:t>
      </w:r>
      <w:r w:rsidR="003D7602">
        <w:t>stated;</w:t>
      </w:r>
      <w:r w:rsidR="006D7412">
        <w:t xml:space="preserve"> however</w:t>
      </w:r>
      <w:r w:rsidR="00CC48BC">
        <w:t>,</w:t>
      </w:r>
      <w:r w:rsidR="006D7412">
        <w:t xml:space="preserve"> the </w:t>
      </w:r>
      <w:r w:rsidR="003D7602">
        <w:t xml:space="preserve">specific </w:t>
      </w:r>
      <w:r w:rsidR="006D7412">
        <w:t xml:space="preserve">severity level should not be </w:t>
      </w:r>
      <w:r w:rsidR="00190C6A">
        <w:t>given</w:t>
      </w:r>
      <w:r w:rsidR="00B06097">
        <w:t xml:space="preserve">. </w:t>
      </w:r>
      <w:r w:rsidR="006D7412">
        <w:t xml:space="preserve">In </w:t>
      </w:r>
      <w:r w:rsidR="00190C6A">
        <w:t>all</w:t>
      </w:r>
      <w:r w:rsidR="006D7412">
        <w:t xml:space="preserve"> cases, the</w:t>
      </w:r>
      <w:r w:rsidRPr="00834605">
        <w:t xml:space="preserve"> content of the violations shall be withheld</w:t>
      </w:r>
      <w:r w:rsidR="00CC48BC">
        <w:t>,</w:t>
      </w:r>
      <w:r w:rsidR="00190C6A">
        <w:t xml:space="preserve"> and the N</w:t>
      </w:r>
      <w:r w:rsidR="00557306">
        <w:t>O</w:t>
      </w:r>
      <w:r w:rsidR="00190C6A">
        <w:t>V shall not be included on the public docket</w:t>
      </w:r>
      <w:r w:rsidR="00B06097">
        <w:t xml:space="preserve">. </w:t>
      </w:r>
      <w:r w:rsidR="00190C6A">
        <w:t>The specific regulation that the licensee was in violation of should not be specified</w:t>
      </w:r>
      <w:r w:rsidR="00B06097">
        <w:t xml:space="preserve">. </w:t>
      </w:r>
      <w:r w:rsidR="00190C6A">
        <w:t xml:space="preserve">The type of inspection (MC&amp;A, </w:t>
      </w:r>
      <w:ins w:id="172" w:author="Author">
        <w:r w:rsidR="00A84570">
          <w:t>PHYSEC</w:t>
        </w:r>
      </w:ins>
      <w:r w:rsidR="00190C6A">
        <w:t xml:space="preserve">, </w:t>
      </w:r>
      <w:ins w:id="173" w:author="Author">
        <w:r w:rsidR="00A84570">
          <w:t>INFOSEC</w:t>
        </w:r>
      </w:ins>
      <w:r w:rsidR="00190C6A">
        <w:t>, etc.) should not be specified in the publicly-available cover letter.</w:t>
      </w:r>
    </w:p>
    <w:p w14:paraId="3C0C1BC9" w14:textId="576D70A4" w:rsidR="00235ECD" w:rsidRDefault="00190C6A" w:rsidP="004D6E2E">
      <w:pPr>
        <w:pStyle w:val="BodyText3"/>
      </w:pPr>
      <w:r>
        <w:t xml:space="preserve">A publicly-available cover letter should accompany all security and safeguards </w:t>
      </w:r>
      <w:r w:rsidR="00CB2444">
        <w:noBreakHyphen/>
      </w:r>
      <w:r>
        <w:t>related inspection reports that include enforcement information, including but not limited to</w:t>
      </w:r>
      <w:r w:rsidR="546F04BF">
        <w:t>:</w:t>
      </w:r>
      <w:r>
        <w:t xml:space="preserve"> choice letters, conference letters, </w:t>
      </w:r>
      <w:r w:rsidR="00251944" w:rsidRPr="00251944">
        <w:t xml:space="preserve">predecisional enforcement </w:t>
      </w:r>
      <w:r>
        <w:t>letters, and final determination letters</w:t>
      </w:r>
      <w:r w:rsidR="00B06097">
        <w:t xml:space="preserve">. </w:t>
      </w:r>
      <w:r w:rsidR="0019214B">
        <w:t xml:space="preserve">In the instance that a </w:t>
      </w:r>
      <w:r>
        <w:t>security or safeguards-related</w:t>
      </w:r>
      <w:r w:rsidR="0019214B">
        <w:t xml:space="preserve"> inspection report does not contain a N</w:t>
      </w:r>
      <w:r w:rsidR="00251944">
        <w:t>O</w:t>
      </w:r>
      <w:r w:rsidR="0019214B">
        <w:t xml:space="preserve">V, the publicly-available cover letter should </w:t>
      </w:r>
      <w:r>
        <w:t xml:space="preserve">clearly </w:t>
      </w:r>
      <w:r w:rsidR="00CE1FEE">
        <w:t>state</w:t>
      </w:r>
      <w:r w:rsidR="0019214B">
        <w:t xml:space="preserve"> this.</w:t>
      </w:r>
    </w:p>
    <w:p w14:paraId="1446CFFD" w14:textId="0957A2D4" w:rsidR="00862ED0" w:rsidRPr="00862ED0" w:rsidRDefault="00B834E9" w:rsidP="004D6E2E">
      <w:pPr>
        <w:pStyle w:val="BodyText3"/>
      </w:pPr>
      <w:r w:rsidRPr="00862ED0">
        <w:t>However</w:t>
      </w:r>
      <w:r w:rsidR="00B36632">
        <w:t>,</w:t>
      </w:r>
      <w:r w:rsidRPr="00862ED0">
        <w:t xml:space="preserve"> i</w:t>
      </w:r>
      <w:r w:rsidR="00C67158" w:rsidRPr="00862ED0">
        <w:t>n rare and exceptional instances, the NRC may choose not to release a cover letter or enforcement document with security-related violations when the information could potentially increase the security risk of a licensee or when another Federal agency requests the NRC not to issue any public notifications regarding a specific event</w:t>
      </w:r>
      <w:r w:rsidR="00B06097">
        <w:t xml:space="preserve">. </w:t>
      </w:r>
      <w:r w:rsidR="00C67158" w:rsidRPr="00862ED0">
        <w:t>On</w:t>
      </w:r>
      <w:r w:rsidR="002F16E4" w:rsidRPr="00862ED0">
        <w:t xml:space="preserve"> </w:t>
      </w:r>
      <w:r w:rsidR="00C67158" w:rsidRPr="00862ED0">
        <w:t>a case-by-case basis, NRC senior management from the office issuing the cover letter of an enforcement document, the Office of Nuclear Security and Incident</w:t>
      </w:r>
      <w:r w:rsidR="002F16E4" w:rsidRPr="00862ED0">
        <w:t xml:space="preserve"> </w:t>
      </w:r>
      <w:r w:rsidR="00C67158" w:rsidRPr="00862ED0">
        <w:t xml:space="preserve">Response (NSIR), the </w:t>
      </w:r>
      <w:r w:rsidR="00C67158" w:rsidRPr="002705D8">
        <w:t>Office of Enforcement (</w:t>
      </w:r>
      <w:r w:rsidR="00C67158" w:rsidRPr="00862ED0">
        <w:t>OE</w:t>
      </w:r>
      <w:r w:rsidR="00C67158" w:rsidRPr="002705D8">
        <w:t>),</w:t>
      </w:r>
      <w:r w:rsidR="00C67158" w:rsidRPr="00862ED0">
        <w:t xml:space="preserve"> the Office of the General Counsel (OGC) and the </w:t>
      </w:r>
      <w:r w:rsidR="00C67158" w:rsidRPr="002705D8">
        <w:t>Office of Investigations (</w:t>
      </w:r>
      <w:r w:rsidR="00C67158" w:rsidRPr="00862ED0">
        <w:t>OI</w:t>
      </w:r>
      <w:r w:rsidR="00C67158" w:rsidRPr="002705D8">
        <w:t>)</w:t>
      </w:r>
      <w:r w:rsidR="00C67158" w:rsidRPr="00862ED0">
        <w:t xml:space="preserve"> (for cases involving OI reports) will</w:t>
      </w:r>
      <w:r w:rsidR="002F16E4" w:rsidRPr="00862ED0">
        <w:t xml:space="preserve"> </w:t>
      </w:r>
      <w:r w:rsidR="00C67158" w:rsidRPr="00862ED0">
        <w:t>determine when withholding a cover letter of an enforcement document is appropriate after reviewing specific circumstances of the case.</w:t>
      </w:r>
    </w:p>
    <w:p w14:paraId="0ECD023B" w14:textId="7968A9FD" w:rsidR="007354EB" w:rsidRPr="00CF5DC7" w:rsidRDefault="007354EB" w:rsidP="00477244">
      <w:pPr>
        <w:pStyle w:val="BodyText"/>
        <w:numPr>
          <w:ilvl w:val="0"/>
          <w:numId w:val="21"/>
        </w:numPr>
      </w:pPr>
      <w:r w:rsidRPr="00F86FF2">
        <w:t>Closing</w:t>
      </w:r>
      <w:r w:rsidR="00B06097">
        <w:t xml:space="preserve">. </w:t>
      </w:r>
      <w:r w:rsidRPr="00CF5DC7">
        <w:t>The final paragraph consists of standard legal language that varies depending</w:t>
      </w:r>
      <w:r w:rsidR="000F2D4A" w:rsidRPr="00CF5DC7">
        <w:t xml:space="preserve"> </w:t>
      </w:r>
      <w:r w:rsidRPr="00CF5DC7">
        <w:t xml:space="preserve">on whether </w:t>
      </w:r>
      <w:r w:rsidR="000B7605" w:rsidRPr="00CF5DC7">
        <w:t>enforcement action is involved.</w:t>
      </w:r>
    </w:p>
    <w:p w14:paraId="0ECD023E" w14:textId="77E2E408" w:rsidR="007354EB" w:rsidRDefault="007354EB" w:rsidP="00C853F8">
      <w:pPr>
        <w:pStyle w:val="BodyText3"/>
      </w:pPr>
      <w:r w:rsidRPr="00461774">
        <w:t>The signature of the appropriate NRC official is followed by the docket number(s), license number(s), enclosures</w:t>
      </w:r>
      <w:r w:rsidR="006D3687">
        <w:t>, and cc: list</w:t>
      </w:r>
      <w:r w:rsidR="00B06097">
        <w:t xml:space="preserve">. </w:t>
      </w:r>
      <w:r w:rsidR="00053A59">
        <w:t xml:space="preserve">The </w:t>
      </w:r>
      <w:r w:rsidRPr="00461774">
        <w:t>distribution list</w:t>
      </w:r>
      <w:r w:rsidR="00F10C04">
        <w:t xml:space="preserve"> is then on the concurrence page</w:t>
      </w:r>
      <w:r w:rsidR="00B06097">
        <w:t xml:space="preserve">. </w:t>
      </w:r>
      <w:r w:rsidR="00A159D8">
        <w:t>The LISTSERV® cc is meant for external recipients and the distribution list is for inter</w:t>
      </w:r>
      <w:r w:rsidR="00786B2B">
        <w:t>n</w:t>
      </w:r>
      <w:r w:rsidR="00A251F1">
        <w:t xml:space="preserve">al </w:t>
      </w:r>
      <w:r w:rsidR="00CD485C">
        <w:t>recipients</w:t>
      </w:r>
      <w:r w:rsidR="00B06097">
        <w:t xml:space="preserve">. </w:t>
      </w:r>
      <w:r w:rsidR="009961C0">
        <w:t>An example is below.</w:t>
      </w:r>
    </w:p>
    <w:p w14:paraId="4BEBE216" w14:textId="77777777" w:rsidR="00F12634" w:rsidRDefault="00F12634" w:rsidP="006E703E">
      <w:pPr>
        <w:pStyle w:val="BodyText5"/>
      </w:pPr>
      <w:r>
        <w:t>Docket No. 70-XXXX</w:t>
      </w:r>
    </w:p>
    <w:p w14:paraId="334D31BF" w14:textId="77777777" w:rsidR="00F12634" w:rsidRDefault="00F12634" w:rsidP="006E703E">
      <w:pPr>
        <w:pStyle w:val="BodyText5"/>
      </w:pPr>
      <w:r>
        <w:t>License No. SNM-XXXX</w:t>
      </w:r>
    </w:p>
    <w:p w14:paraId="72D128AA" w14:textId="77777777" w:rsidR="00F12634" w:rsidRDefault="00F12634" w:rsidP="006E703E">
      <w:pPr>
        <w:pStyle w:val="BodyText5"/>
      </w:pPr>
      <w:r>
        <w:t>Enclosure:</w:t>
      </w:r>
    </w:p>
    <w:p w14:paraId="636D56C9" w14:textId="1363281A" w:rsidR="00F12634" w:rsidRDefault="00F649F2" w:rsidP="006E703E">
      <w:pPr>
        <w:pStyle w:val="BodyText5"/>
      </w:pPr>
      <w:r>
        <w:t>A</w:t>
      </w:r>
      <w:r w:rsidR="0095094F">
        <w:t>s stated</w:t>
      </w:r>
    </w:p>
    <w:p w14:paraId="74A73701" w14:textId="77777777" w:rsidR="00F12634" w:rsidRDefault="00F12634" w:rsidP="006E703E">
      <w:pPr>
        <w:pStyle w:val="BodyText5"/>
      </w:pPr>
      <w:r>
        <w:lastRenderedPageBreak/>
        <w:t>cc w/ encl: Distribution via LISTSERV®</w:t>
      </w:r>
    </w:p>
    <w:p w14:paraId="34F6611E" w14:textId="77777777" w:rsidR="006E703E" w:rsidRDefault="006E703E" w:rsidP="006E703E">
      <w:pPr>
        <w:pStyle w:val="BodyText5"/>
      </w:pPr>
    </w:p>
    <w:p w14:paraId="4E39CE4D" w14:textId="0A59E016" w:rsidR="00F12634" w:rsidRDefault="00F12634" w:rsidP="006E703E">
      <w:pPr>
        <w:pStyle w:val="BodyText5"/>
      </w:pPr>
      <w:r>
        <w:t>DISTRIBUTION:</w:t>
      </w:r>
    </w:p>
    <w:p w14:paraId="1AAC4B33" w14:textId="77777777" w:rsidR="00F12634" w:rsidRDefault="00F12634" w:rsidP="006E703E">
      <w:pPr>
        <w:pStyle w:val="BodyText5"/>
      </w:pPr>
      <w:r>
        <w:t>X. XXXX, RII (Director)</w:t>
      </w:r>
    </w:p>
    <w:p w14:paraId="5ECD943B" w14:textId="77777777" w:rsidR="00F12634" w:rsidRDefault="00F12634" w:rsidP="006E703E">
      <w:pPr>
        <w:pStyle w:val="BodyText5"/>
      </w:pPr>
      <w:r>
        <w:t>X. XXXX, RII (BC)</w:t>
      </w:r>
    </w:p>
    <w:p w14:paraId="0FBC77D3" w14:textId="77777777" w:rsidR="00F12634" w:rsidRDefault="00F12634" w:rsidP="006E703E">
      <w:pPr>
        <w:pStyle w:val="BodyText5"/>
      </w:pPr>
      <w:r>
        <w:t>X. XXXX, RII (SRI)</w:t>
      </w:r>
    </w:p>
    <w:p w14:paraId="4C4D8BB4" w14:textId="5652FE91" w:rsidR="00F12634" w:rsidRDefault="00F12634" w:rsidP="006E703E">
      <w:pPr>
        <w:pStyle w:val="BodyText5"/>
      </w:pPr>
      <w:r>
        <w:t>X. XXXX, RII (SPI)</w:t>
      </w:r>
    </w:p>
    <w:p w14:paraId="55F55F1E" w14:textId="77777777" w:rsidR="00F12634" w:rsidRDefault="00F12634" w:rsidP="006E703E">
      <w:pPr>
        <w:pStyle w:val="BodyText5"/>
      </w:pPr>
      <w:r>
        <w:t>X. XXXX, RII (PI)</w:t>
      </w:r>
    </w:p>
    <w:p w14:paraId="414EDCDD" w14:textId="77777777" w:rsidR="00F12634" w:rsidRDefault="00F12634" w:rsidP="006E703E">
      <w:pPr>
        <w:pStyle w:val="BodyText5"/>
        <w:rPr>
          <w:ins w:id="174" w:author="Author"/>
        </w:rPr>
      </w:pPr>
      <w:r>
        <w:t>X. XXXX, NMSS (PM)</w:t>
      </w:r>
    </w:p>
    <w:p w14:paraId="0C21A6A6" w14:textId="3CADC30F" w:rsidR="00FB7364" w:rsidRDefault="00FB7364" w:rsidP="006E703E">
      <w:pPr>
        <w:pStyle w:val="BodyText5"/>
      </w:pPr>
      <w:ins w:id="175" w:author="Author">
        <w:r>
          <w:t>EICS</w:t>
        </w:r>
      </w:ins>
    </w:p>
    <w:p w14:paraId="097BD165" w14:textId="77777777" w:rsidR="00F12634" w:rsidRDefault="00F12634" w:rsidP="006E703E">
      <w:pPr>
        <w:pStyle w:val="BodyText5"/>
      </w:pPr>
      <w:r>
        <w:t>PUBLIC</w:t>
      </w:r>
    </w:p>
    <w:p w14:paraId="62A2E155" w14:textId="48FCDDA9" w:rsidR="00F12634" w:rsidRDefault="00F12634" w:rsidP="006E703E">
      <w:pPr>
        <w:pStyle w:val="BodyText5"/>
      </w:pPr>
      <w:r>
        <w:t>Add additional NRC staff to the distribution list if needed.</w:t>
      </w:r>
    </w:p>
    <w:p w14:paraId="0ECD023F" w14:textId="2A423020" w:rsidR="007354EB" w:rsidRPr="00CF5DC7" w:rsidRDefault="007354EB" w:rsidP="00477244">
      <w:pPr>
        <w:pStyle w:val="BodyText"/>
        <w:numPr>
          <w:ilvl w:val="0"/>
          <w:numId w:val="21"/>
        </w:numPr>
      </w:pPr>
      <w:r w:rsidRPr="00F86FF2">
        <w:t>N</w:t>
      </w:r>
      <w:r w:rsidR="00862ED0">
        <w:t>O</w:t>
      </w:r>
      <w:r w:rsidRPr="00F86FF2">
        <w:t>V</w:t>
      </w:r>
      <w:r w:rsidR="00090FC7" w:rsidRPr="00F86FF2">
        <w:t xml:space="preserve"> (If Applicable)</w:t>
      </w:r>
      <w:r w:rsidR="00B06097">
        <w:t xml:space="preserve">. </w:t>
      </w:r>
      <w:r w:rsidRPr="00CF5DC7">
        <w:t>Licensees are officially notified that they have failed to meet regulatory requirements when NRC issues a</w:t>
      </w:r>
      <w:r w:rsidR="00051D81" w:rsidRPr="00CF5DC7">
        <w:t>n</w:t>
      </w:r>
      <w:r w:rsidRPr="00CF5DC7">
        <w:t xml:space="preserve"> NOV</w:t>
      </w:r>
      <w:r w:rsidR="00B06097">
        <w:t xml:space="preserve">. </w:t>
      </w:r>
      <w:r w:rsidRPr="00CF5DC7">
        <w:t>An NOV may be sent to licensees as part of a package of documents which also includes a cover letter and associated inspection report</w:t>
      </w:r>
      <w:r w:rsidR="00B06097">
        <w:t xml:space="preserve">. </w:t>
      </w:r>
      <w:r w:rsidRPr="00CF5DC7">
        <w:t>An NOV may be sent with a cover letter which refers to an inspection report that was distributed previously</w:t>
      </w:r>
      <w:r w:rsidR="00B06097">
        <w:t xml:space="preserve">. </w:t>
      </w:r>
      <w:r w:rsidRPr="00CF5DC7">
        <w:t>An NOV should not be sent to the licensee in advance of the inspection report.</w:t>
      </w:r>
    </w:p>
    <w:p w14:paraId="0ECD0241" w14:textId="6A53D7D5" w:rsidR="007354EB" w:rsidRPr="00461774" w:rsidRDefault="007354EB" w:rsidP="005F0BCA">
      <w:pPr>
        <w:pStyle w:val="BodyText3"/>
      </w:pPr>
      <w:r w:rsidRPr="00461774">
        <w:t>Every NOV must be clear, so that there is little doubt that the licensee (or other interested reader) can understand the basis for the violation</w:t>
      </w:r>
      <w:r w:rsidR="00B06097">
        <w:t xml:space="preserve">. </w:t>
      </w:r>
      <w:r w:rsidRPr="00461774">
        <w:t>The licensee may not agree with</w:t>
      </w:r>
      <w:r w:rsidR="009F5A4E" w:rsidRPr="00461774">
        <w:t xml:space="preserve"> the NRC</w:t>
      </w:r>
      <w:r w:rsidRPr="00461774">
        <w:t xml:space="preserve"> basis, but they must understand </w:t>
      </w:r>
      <w:r w:rsidR="009F5A4E" w:rsidRPr="00461774">
        <w:t xml:space="preserve">the NRC </w:t>
      </w:r>
      <w:r w:rsidRPr="00461774">
        <w:t>position.</w:t>
      </w:r>
    </w:p>
    <w:p w14:paraId="0ECD0243" w14:textId="39FA1453" w:rsidR="007354EB" w:rsidRPr="00461774" w:rsidRDefault="007354EB" w:rsidP="005F0BCA">
      <w:pPr>
        <w:pStyle w:val="BodyText3"/>
      </w:pPr>
      <w:r w:rsidRPr="00461774">
        <w:t>Every NOV must clearly state what requirement was not met</w:t>
      </w:r>
      <w:r w:rsidR="00B06097">
        <w:t xml:space="preserve">. </w:t>
      </w:r>
      <w:r w:rsidRPr="00461774">
        <w:t>That may mean that the date and revision number of the applicable document will need to be provided</w:t>
      </w:r>
      <w:r w:rsidR="00B06097">
        <w:t xml:space="preserve">. </w:t>
      </w:r>
      <w:r w:rsidRPr="00461774">
        <w:t>Then, a clear statement of what happened (including when and for how long, if the timing is important) will be provided</w:t>
      </w:r>
      <w:r w:rsidR="00B06097">
        <w:t xml:space="preserve">. </w:t>
      </w:r>
      <w:r w:rsidRPr="00461774">
        <w:t>The intention is that any interested reader will be able to clearly see and understand what the requirement was and how it was not met</w:t>
      </w:r>
      <w:r w:rsidR="00B06097">
        <w:t xml:space="preserve">. </w:t>
      </w:r>
      <w:r w:rsidRPr="00461774">
        <w:t xml:space="preserve">For additional guidance on documenting violations, refer to the </w:t>
      </w:r>
      <w:r w:rsidR="00C42C1E" w:rsidRPr="00461774">
        <w:t>“</w:t>
      </w:r>
      <w:r w:rsidRPr="00461774">
        <w:t>NRC Enforcement Manual.</w:t>
      </w:r>
      <w:r w:rsidR="00C42C1E" w:rsidRPr="00461774">
        <w:t>”</w:t>
      </w:r>
      <w:r w:rsidRPr="00461774">
        <w:t xml:space="preserve"> The NOV should be an enclosure to the cover letter</w:t>
      </w:r>
      <w:r w:rsidR="00B06097">
        <w:t xml:space="preserve">. </w:t>
      </w:r>
      <w:r w:rsidRPr="00461774">
        <w:t xml:space="preserve">Additional guidance on </w:t>
      </w:r>
      <w:r w:rsidR="00051D81" w:rsidRPr="00461774">
        <w:t>EA</w:t>
      </w:r>
      <w:r w:rsidRPr="00461774">
        <w:t xml:space="preserve">s </w:t>
      </w:r>
      <w:r w:rsidR="009F5A4E" w:rsidRPr="00461774">
        <w:t>is</w:t>
      </w:r>
      <w:r w:rsidRPr="00461774">
        <w:t xml:space="preserve"> found in </w:t>
      </w:r>
      <w:r w:rsidR="007331B0">
        <w:t xml:space="preserve">Section </w:t>
      </w:r>
      <w:r w:rsidR="004D0DFA">
        <w:t>0616-06</w:t>
      </w:r>
      <w:r w:rsidR="003D5CC5" w:rsidRPr="00461774">
        <w:t xml:space="preserve"> </w:t>
      </w:r>
      <w:r w:rsidRPr="00461774">
        <w:t>of this document.</w:t>
      </w:r>
    </w:p>
    <w:p w14:paraId="5CB4B054" w14:textId="77777777" w:rsidR="00CD4DAB" w:rsidRDefault="002559D7" w:rsidP="001356F8">
      <w:pPr>
        <w:pStyle w:val="Heading2"/>
        <w:rPr>
          <w:rStyle w:val="Heading2Char"/>
        </w:rPr>
      </w:pPr>
      <w:bookmarkStart w:id="176" w:name="_Toc200457779"/>
      <w:r w:rsidRPr="00B62F90">
        <w:rPr>
          <w:rStyle w:val="Heading2Char"/>
        </w:rPr>
        <w:t>16.0</w:t>
      </w:r>
      <w:r w:rsidR="00C31209" w:rsidRPr="00B62F90">
        <w:rPr>
          <w:rStyle w:val="Heading2Char"/>
        </w:rPr>
        <w:t>2</w:t>
      </w:r>
      <w:r w:rsidRPr="00B62F90">
        <w:rPr>
          <w:rStyle w:val="Heading2Char"/>
        </w:rPr>
        <w:tab/>
      </w:r>
      <w:r w:rsidR="007354EB" w:rsidRPr="00B62F90">
        <w:rPr>
          <w:rStyle w:val="Heading2Char"/>
        </w:rPr>
        <w:t>Cover Page</w:t>
      </w:r>
      <w:bookmarkEnd w:id="176"/>
    </w:p>
    <w:p w14:paraId="0ECD0245" w14:textId="164C65F6" w:rsidR="007354EB" w:rsidRPr="00CF5DC7" w:rsidRDefault="007354EB" w:rsidP="001356F8">
      <w:pPr>
        <w:pStyle w:val="BodyText3"/>
      </w:pPr>
      <w:r w:rsidRPr="00CF5DC7">
        <w:t xml:space="preserve">The report cover page gives a </w:t>
      </w:r>
      <w:r w:rsidR="00F7671B">
        <w:t>brief</w:t>
      </w:r>
      <w:r w:rsidRPr="00CF5DC7">
        <w:t xml:space="preserve"> summary of information about the inspection</w:t>
      </w:r>
      <w:r w:rsidR="00B06097">
        <w:t xml:space="preserve">. </w:t>
      </w:r>
      <w:r w:rsidRPr="00CF5DC7">
        <w:t>It contains the docket/certificate number, report number,</w:t>
      </w:r>
      <w:r w:rsidR="006863DB">
        <w:t xml:space="preserve"> Enterprise Identifi</w:t>
      </w:r>
      <w:r w:rsidR="003E1960">
        <w:t>er</w:t>
      </w:r>
      <w:r w:rsidR="006863DB">
        <w:t>,</w:t>
      </w:r>
      <w:r w:rsidRPr="00CF5DC7">
        <w:t xml:space="preserve"> </w:t>
      </w:r>
      <w:r w:rsidR="003E1960">
        <w:t xml:space="preserve">licensee, </w:t>
      </w:r>
      <w:r w:rsidRPr="00CF5DC7">
        <w:t>facility name,</w:t>
      </w:r>
      <w:r w:rsidR="003E1960">
        <w:t xml:space="preserve"> location,</w:t>
      </w:r>
      <w:r w:rsidR="000F2D4A" w:rsidRPr="00CF5DC7">
        <w:t xml:space="preserve"> </w:t>
      </w:r>
      <w:r w:rsidRPr="00CF5DC7">
        <w:t>dates of inspection, names and titles of participating inspectors, and name and title of the approving NRC manager.</w:t>
      </w:r>
    </w:p>
    <w:p w14:paraId="7A1F0197" w14:textId="77777777" w:rsidR="00CD4DAB" w:rsidRDefault="002559D7" w:rsidP="001356F8">
      <w:pPr>
        <w:pStyle w:val="Heading2"/>
        <w:rPr>
          <w:rStyle w:val="Heading2Char"/>
        </w:rPr>
      </w:pPr>
      <w:bookmarkStart w:id="177" w:name="_Toc200457780"/>
      <w:r w:rsidRPr="00B62F90">
        <w:rPr>
          <w:rStyle w:val="Heading2Char"/>
        </w:rPr>
        <w:lastRenderedPageBreak/>
        <w:t>16.0</w:t>
      </w:r>
      <w:r w:rsidR="00CD26B5" w:rsidRPr="00B62F90">
        <w:rPr>
          <w:rStyle w:val="Heading2Char"/>
        </w:rPr>
        <w:t>3</w:t>
      </w:r>
      <w:r w:rsidRPr="00B62F90">
        <w:rPr>
          <w:rStyle w:val="Heading2Char"/>
        </w:rPr>
        <w:tab/>
      </w:r>
      <w:r w:rsidR="00B12DB0" w:rsidRPr="00B62F90">
        <w:rPr>
          <w:rStyle w:val="Heading2Char"/>
        </w:rPr>
        <w:t>Summary</w:t>
      </w:r>
      <w:bookmarkEnd w:id="177"/>
    </w:p>
    <w:p w14:paraId="4ECAD543" w14:textId="27D08632" w:rsidR="00B12DB0" w:rsidRDefault="009E2E83" w:rsidP="001356F8">
      <w:pPr>
        <w:pStyle w:val="BodyText3"/>
      </w:pPr>
      <w:r>
        <w:t xml:space="preserve">Include a paragraph similar to the following and modify it to accurately describe the </w:t>
      </w:r>
      <w:r w:rsidR="00E202A6">
        <w:t>content of the report regarding violations, and licensee identified violations.</w:t>
      </w:r>
    </w:p>
    <w:p w14:paraId="00805A32" w14:textId="3A721E53" w:rsidR="00242BDF" w:rsidRDefault="00941000" w:rsidP="00A8006A">
      <w:pPr>
        <w:pStyle w:val="BodyText3"/>
      </w:pPr>
      <w:r>
        <w:t>“</w:t>
      </w:r>
      <w:r w:rsidR="00242BDF">
        <w:t>The U.S. Nuclear Regulatory Commission (NRC) continued monitoring the licensee’s performance by conducting a</w:t>
      </w:r>
      <w:r w:rsidR="00AD7261">
        <w:t>(</w:t>
      </w:r>
      <w:r w:rsidR="00242BDF">
        <w:t>n</w:t>
      </w:r>
      <w:r w:rsidR="00AD7261">
        <w:t>)</w:t>
      </w:r>
      <w:r w:rsidR="00242BDF">
        <w:t xml:space="preserve"> </w:t>
      </w:r>
      <w:r w:rsidR="00AD7261">
        <w:t>[</w:t>
      </w:r>
      <w:r w:rsidR="00242BDF">
        <w:t>integrated</w:t>
      </w:r>
      <w:r w:rsidR="00AD7261">
        <w:t>]</w:t>
      </w:r>
      <w:r w:rsidR="00242BDF">
        <w:t xml:space="preserve"> inspection at </w:t>
      </w:r>
      <w:r w:rsidR="006367C9">
        <w:t>[Site Name]</w:t>
      </w:r>
      <w:r w:rsidR="00242BDF">
        <w:t>, in accordance with the fuel cycle facility inspection program</w:t>
      </w:r>
      <w:r w:rsidR="00B06097">
        <w:t xml:space="preserve">. </w:t>
      </w:r>
      <w:r w:rsidR="00242BDF">
        <w:t>This is the NRC’s program for overseeing the safe operation of licensed fuel cycle facilities</w:t>
      </w:r>
      <w:r w:rsidR="00B06097">
        <w:t xml:space="preserve">. </w:t>
      </w:r>
      <w:r w:rsidR="00242BDF">
        <w:t xml:space="preserve">Refer to </w:t>
      </w:r>
      <w:hyperlink r:id="rId14" w:history="1">
        <w:r w:rsidR="009340B6" w:rsidRPr="00BE0D13">
          <w:rPr>
            <w:rStyle w:val="Hyperlink"/>
          </w:rPr>
          <w:t>https://www.nrc.gov/materials/fuel-cycle-fac.html</w:t>
        </w:r>
      </w:hyperlink>
      <w:r w:rsidR="00242BDF">
        <w:t xml:space="preserve"> for more information</w:t>
      </w:r>
      <w:r w:rsidR="009340B6">
        <w:t>.</w:t>
      </w:r>
      <w:r w:rsidR="00242BDF">
        <w:t>”</w:t>
      </w:r>
    </w:p>
    <w:p w14:paraId="591F4204" w14:textId="5FEDEC68" w:rsidR="0004714A" w:rsidRDefault="00CA7521" w:rsidP="00477244">
      <w:pPr>
        <w:pStyle w:val="BodyText"/>
        <w:numPr>
          <w:ilvl w:val="0"/>
          <w:numId w:val="22"/>
        </w:numPr>
      </w:pPr>
      <w:r>
        <w:t>List of Violations</w:t>
      </w:r>
      <w:r w:rsidR="00B06097">
        <w:t xml:space="preserve">. </w:t>
      </w:r>
      <w:r w:rsidR="00EA24D6">
        <w:t>Copy the violation headers from the write</w:t>
      </w:r>
      <w:r w:rsidR="003E6F48">
        <w:t xml:space="preserve">-ups done for </w:t>
      </w:r>
      <w:r w:rsidR="007331B0">
        <w:t>Section</w:t>
      </w:r>
      <w:r w:rsidR="00645522">
        <w:t> </w:t>
      </w:r>
      <w:r w:rsidR="003E6F48">
        <w:t>0616</w:t>
      </w:r>
      <w:r w:rsidR="00026B62">
        <w:noBreakHyphen/>
      </w:r>
      <w:r w:rsidR="00136F33">
        <w:t>07</w:t>
      </w:r>
      <w:r w:rsidR="002062FD">
        <w:t xml:space="preserve">, </w:t>
      </w:r>
      <w:r w:rsidR="00942C80">
        <w:t>“</w:t>
      </w:r>
      <w:r w:rsidR="002062FD">
        <w:t>Documenting Violations using the Four Part Writeup,</w:t>
      </w:r>
      <w:r w:rsidR="00942C80">
        <w:t>”</w:t>
      </w:r>
      <w:r w:rsidR="00C1717F">
        <w:t xml:space="preserve"> and </w:t>
      </w:r>
      <w:r w:rsidR="00645522">
        <w:t>Section </w:t>
      </w:r>
      <w:r w:rsidR="00C1717F">
        <w:t>0616-1</w:t>
      </w:r>
      <w:r w:rsidR="00942C80">
        <w:t>3</w:t>
      </w:r>
      <w:r w:rsidR="002062FD">
        <w:t xml:space="preserve">, </w:t>
      </w:r>
      <w:r w:rsidR="00942C80">
        <w:t>“</w:t>
      </w:r>
      <w:r w:rsidR="002062FD">
        <w:t>Licensee Identified Violations</w:t>
      </w:r>
      <w:r w:rsidR="000B3AE4">
        <w:t>.</w:t>
      </w:r>
      <w:r w:rsidR="00D606A1">
        <w:t>”</w:t>
      </w:r>
      <w:r w:rsidR="000B3AE4">
        <w:t xml:space="preserve"> </w:t>
      </w:r>
      <w:r w:rsidR="00E35932">
        <w:t>Organize the violation headers by the order they appear in the report</w:t>
      </w:r>
      <w:r w:rsidR="00B06097">
        <w:t xml:space="preserve">. </w:t>
      </w:r>
      <w:r w:rsidR="00C456CC">
        <w:t xml:space="preserve">If no violations were identified, include a statement similar to “No violations of more than minor significance were </w:t>
      </w:r>
      <w:r w:rsidR="00695A5A">
        <w:t xml:space="preserve">identified.”, as appropriate under the List of Violations </w:t>
      </w:r>
      <w:r w:rsidR="00FE447E">
        <w:t>s</w:t>
      </w:r>
      <w:r w:rsidR="00695A5A">
        <w:t>ection.</w:t>
      </w:r>
    </w:p>
    <w:p w14:paraId="12871425" w14:textId="33FDB819" w:rsidR="00CA7521" w:rsidRDefault="00904408" w:rsidP="00477244">
      <w:pPr>
        <w:pStyle w:val="BodyText"/>
        <w:numPr>
          <w:ilvl w:val="0"/>
          <w:numId w:val="22"/>
        </w:numPr>
      </w:pPr>
      <w:r>
        <w:t>Additional Tracking Items</w:t>
      </w:r>
      <w:r w:rsidR="00B06097">
        <w:t xml:space="preserve">. </w:t>
      </w:r>
      <w:r w:rsidR="002846F9">
        <w:t>Include a list of items opened, closed, and discussed which are not directly covered in the list of violations above</w:t>
      </w:r>
      <w:r w:rsidR="00B06097">
        <w:t xml:space="preserve">. </w:t>
      </w:r>
      <w:r w:rsidR="002846F9">
        <w:t xml:space="preserve">For each listed item, include the item type, tracking number, title, status, (i.e., Open, Closed, or Discussed), and a reference </w:t>
      </w:r>
      <w:r w:rsidR="00BD2587">
        <w:t>t</w:t>
      </w:r>
      <w:r w:rsidR="002846F9">
        <w:t>o the appropriate report section.</w:t>
      </w:r>
    </w:p>
    <w:p w14:paraId="039919D2" w14:textId="540EE197" w:rsidR="001356F8" w:rsidRDefault="00CD26B5" w:rsidP="001356F8">
      <w:pPr>
        <w:pStyle w:val="Heading2"/>
      </w:pPr>
      <w:bookmarkStart w:id="178" w:name="_Toc200457781"/>
      <w:r w:rsidRPr="00B62F90">
        <w:rPr>
          <w:rStyle w:val="Heading2Char"/>
        </w:rPr>
        <w:t>16.04</w:t>
      </w:r>
      <w:r w:rsidRPr="00B62F90">
        <w:rPr>
          <w:rStyle w:val="Heading2Char"/>
        </w:rPr>
        <w:tab/>
        <w:t>Table of Contents</w:t>
      </w:r>
      <w:r w:rsidRPr="00534B5B">
        <w:t xml:space="preserve"> </w:t>
      </w:r>
      <w:r w:rsidRPr="00CD26B5">
        <w:rPr>
          <w:u w:val="single"/>
        </w:rPr>
        <w:t>(if applicable)</w:t>
      </w:r>
      <w:bookmarkEnd w:id="178"/>
    </w:p>
    <w:p w14:paraId="34911455" w14:textId="08DA210B" w:rsidR="00CD26B5" w:rsidRPr="00CF5DC7" w:rsidRDefault="00CD26B5" w:rsidP="001356F8">
      <w:pPr>
        <w:pStyle w:val="BodyText3"/>
      </w:pPr>
      <w:r>
        <w:t xml:space="preserve">For reports that are considered complicated or are of significant length (e.g., the Report Summary section to the Exit Meetings and </w:t>
      </w:r>
      <w:r w:rsidR="00062C27">
        <w:t>Debriefs section</w:t>
      </w:r>
      <w:r>
        <w:t xml:space="preserve"> is more than 20 pages long), the writer should include a table of contents as an aid to clarity</w:t>
      </w:r>
      <w:r w:rsidR="00B06097">
        <w:t xml:space="preserve">. </w:t>
      </w:r>
      <w:r w:rsidRPr="00076324">
        <w:t xml:space="preserve">This requirement does not apply to routine integrated and </w:t>
      </w:r>
      <w:r>
        <w:t>stand-alone</w:t>
      </w:r>
      <w:r w:rsidRPr="00076324">
        <w:t xml:space="preserve"> inspection reports.</w:t>
      </w:r>
    </w:p>
    <w:p w14:paraId="5320AAF6" w14:textId="77777777" w:rsidR="001356F8" w:rsidRDefault="00940F79" w:rsidP="001356F8">
      <w:pPr>
        <w:pStyle w:val="Heading2"/>
        <w:rPr>
          <w:rStyle w:val="Heading2Char"/>
        </w:rPr>
      </w:pPr>
      <w:bookmarkStart w:id="179" w:name="_Toc200457782"/>
      <w:r w:rsidRPr="00186002">
        <w:rPr>
          <w:rStyle w:val="Heading2Char"/>
        </w:rPr>
        <w:t>16.05</w:t>
      </w:r>
      <w:r w:rsidRPr="00186002">
        <w:rPr>
          <w:rStyle w:val="Heading2Char"/>
        </w:rPr>
        <w:tab/>
      </w:r>
      <w:r w:rsidR="001557B1" w:rsidRPr="00186002">
        <w:rPr>
          <w:rStyle w:val="Heading2Char"/>
        </w:rPr>
        <w:t>Plant Status</w:t>
      </w:r>
      <w:bookmarkEnd w:id="179"/>
    </w:p>
    <w:p w14:paraId="47804DCB" w14:textId="3709AE35" w:rsidR="000260A7" w:rsidRDefault="005357E7" w:rsidP="001356F8">
      <w:pPr>
        <w:pStyle w:val="BodyText3"/>
      </w:pPr>
      <w:r>
        <w:t xml:space="preserve">Include a </w:t>
      </w:r>
      <w:r w:rsidR="00E60053">
        <w:t>Plant Status section, if appropriate</w:t>
      </w:r>
      <w:r w:rsidR="00B06097">
        <w:t xml:space="preserve">. </w:t>
      </w:r>
      <w:r w:rsidR="00E60053">
        <w:t xml:space="preserve">Briefly describe </w:t>
      </w:r>
      <w:r w:rsidR="001745CE">
        <w:t>the overall operations at the facility</w:t>
      </w:r>
      <w:r w:rsidR="00E60053">
        <w:t xml:space="preserve"> and plant status</w:t>
      </w:r>
      <w:r w:rsidR="001745CE">
        <w:t xml:space="preserve"> for the report period</w:t>
      </w:r>
      <w:r w:rsidR="00B06097">
        <w:t xml:space="preserve">. </w:t>
      </w:r>
      <w:r w:rsidR="009C0AA0">
        <w:t>An example of plant status would be that normal production activities were ongoing or list degraded conditions which significantly affected operations</w:t>
      </w:r>
      <w:r w:rsidR="00B06097">
        <w:t xml:space="preserve">. </w:t>
      </w:r>
      <w:r w:rsidR="004A5601">
        <w:t xml:space="preserve">This summary is not needed for some inspections since plant operating status </w:t>
      </w:r>
      <w:r w:rsidR="000260A7">
        <w:t>may not be relevant</w:t>
      </w:r>
      <w:r w:rsidR="00B06097">
        <w:t xml:space="preserve">. </w:t>
      </w:r>
      <w:r w:rsidR="00A42F93">
        <w:t>E</w:t>
      </w:r>
      <w:r w:rsidR="000260A7">
        <w:t>xample plant status</w:t>
      </w:r>
      <w:r w:rsidR="00E35357">
        <w:t xml:space="preserve"> statements are </w:t>
      </w:r>
      <w:r w:rsidR="000260A7">
        <w:t>as follows:</w:t>
      </w:r>
    </w:p>
    <w:p w14:paraId="7EF5ABB5" w14:textId="41A1F376" w:rsidR="008D3760" w:rsidRDefault="00525982" w:rsidP="00083D8B">
      <w:pPr>
        <w:pStyle w:val="BodyText4"/>
        <w:ind w:right="360"/>
      </w:pPr>
      <w:ins w:id="180" w:author="Author">
        <w:r>
          <w:t>“</w:t>
        </w:r>
      </w:ins>
      <w:r w:rsidR="002C5487">
        <w:t>During the inspection period, routin</w:t>
      </w:r>
      <w:r w:rsidR="008239A2">
        <w:t>e</w:t>
      </w:r>
      <w:r w:rsidR="002C5487">
        <w:t xml:space="preserve"> fuel manufacturing operations and maintenance activities were conducted in</w:t>
      </w:r>
      <w:r w:rsidR="008239A2">
        <w:t xml:space="preserve"> </w:t>
      </w:r>
      <w:r w:rsidR="002C5487">
        <w:t>t</w:t>
      </w:r>
      <w:r w:rsidR="008239A2">
        <w:t>h</w:t>
      </w:r>
      <w:r w:rsidR="002C5487">
        <w:t>e fuel processing areas, Urani</w:t>
      </w:r>
      <w:r w:rsidR="001D0914">
        <w:t>u</w:t>
      </w:r>
      <w:r w:rsidR="002C5487">
        <w:t xml:space="preserve">m Recovery (UR) </w:t>
      </w:r>
      <w:r w:rsidR="001D0914">
        <w:t>facility, and in the Research and Test Reactors and Targets (RTRT) facility</w:t>
      </w:r>
      <w:r w:rsidR="00B06097">
        <w:t>.</w:t>
      </w:r>
      <w:ins w:id="181" w:author="Author">
        <w:r>
          <w:t>”</w:t>
        </w:r>
      </w:ins>
    </w:p>
    <w:p w14:paraId="6C6C2A0F" w14:textId="20331E79" w:rsidR="00373569" w:rsidRDefault="00525982" w:rsidP="00083D8B">
      <w:pPr>
        <w:pStyle w:val="BodyText4"/>
        <w:ind w:right="360"/>
      </w:pPr>
      <w:ins w:id="182" w:author="Author">
        <w:r>
          <w:t>“</w:t>
        </w:r>
      </w:ins>
      <w:r w:rsidR="00A42F93">
        <w:t>The Framatome facility converts uranium hexafluoride (UF6) into uranium dioxide (UO2) for the fabrication of low-enriched fuel assemblies used in commercial light water reactors</w:t>
      </w:r>
      <w:r w:rsidR="00B06097">
        <w:t xml:space="preserve">. </w:t>
      </w:r>
      <w:r w:rsidR="00A42F93">
        <w:t>During the inspection period, normal operations were ongoing</w:t>
      </w:r>
      <w:r w:rsidR="00C106EE">
        <w:t>.</w:t>
      </w:r>
      <w:ins w:id="183" w:author="Author">
        <w:r>
          <w:t>”</w:t>
        </w:r>
      </w:ins>
    </w:p>
    <w:p w14:paraId="609C8446" w14:textId="77777777" w:rsidR="001356F8" w:rsidRDefault="00940F79" w:rsidP="001356F8">
      <w:pPr>
        <w:pStyle w:val="Heading2"/>
        <w:rPr>
          <w:rStyle w:val="Heading2Char"/>
        </w:rPr>
      </w:pPr>
      <w:bookmarkStart w:id="184" w:name="_Toc200457783"/>
      <w:r w:rsidRPr="00B62F90">
        <w:rPr>
          <w:rStyle w:val="Heading2Char"/>
        </w:rPr>
        <w:lastRenderedPageBreak/>
        <w:t>16.06</w:t>
      </w:r>
      <w:r w:rsidRPr="00B62F90">
        <w:rPr>
          <w:rStyle w:val="Heading2Char"/>
        </w:rPr>
        <w:tab/>
      </w:r>
      <w:r w:rsidR="001557B1" w:rsidRPr="00B62F90">
        <w:rPr>
          <w:rStyle w:val="Heading2Char"/>
        </w:rPr>
        <w:t>Inspection Scope</w:t>
      </w:r>
      <w:bookmarkEnd w:id="184"/>
    </w:p>
    <w:p w14:paraId="171A5177" w14:textId="56A74EED" w:rsidR="00661341" w:rsidRPr="00CF5DC7" w:rsidRDefault="00661341" w:rsidP="001356F8">
      <w:pPr>
        <w:pStyle w:val="BodyText3"/>
      </w:pPr>
      <w:r w:rsidRPr="00CF5DC7">
        <w:t>This section details the specific items such as equipment or programs that were inspected and the regulatory standard</w:t>
      </w:r>
      <w:r w:rsidR="00534B5B">
        <w:t>s</w:t>
      </w:r>
      <w:r w:rsidRPr="00CF5DC7">
        <w:t xml:space="preserve"> that </w:t>
      </w:r>
      <w:r w:rsidR="00534B5B">
        <w:t>were</w:t>
      </w:r>
      <w:r w:rsidRPr="00CF5DC7">
        <w:t xml:space="preserve"> used to determine if the licensee was in compliance</w:t>
      </w:r>
      <w:r w:rsidR="00B06097">
        <w:t xml:space="preserve">. </w:t>
      </w:r>
      <w:r w:rsidRPr="00CF5DC7">
        <w:t xml:space="preserve">In most cases, the approach that </w:t>
      </w:r>
      <w:r w:rsidR="00534B5B">
        <w:t>should</w:t>
      </w:r>
      <w:r w:rsidRPr="00CF5DC7">
        <w:t xml:space="preserve"> be used in writing the scope should be consistent with the Inspection Procedure (IP) used in performing th</w:t>
      </w:r>
      <w:r w:rsidR="00534B5B">
        <w:t>e inspection</w:t>
      </w:r>
      <w:r w:rsidR="00B06097">
        <w:t xml:space="preserve">. </w:t>
      </w:r>
      <w:r w:rsidRPr="00CF5DC7">
        <w:t>When describing the Scope, it is acceptable to state either what the inspector(s) did, or what the inspection accomplished</w:t>
      </w:r>
      <w:r w:rsidR="00B06097">
        <w:t xml:space="preserve">. </w:t>
      </w:r>
      <w:r w:rsidRPr="00CF5DC7">
        <w:t xml:space="preserve">That is, a Scope section could be phrased, “This inspection included a review (or observation, or </w:t>
      </w:r>
      <w:r>
        <w:t>evaluation, etc.) of....” or it could be written as, “The inspectors reviewed (observed, evaluated) the....” The Scope statements should also describe why certain items were inspected</w:t>
      </w:r>
      <w:r w:rsidR="00B06097">
        <w:t xml:space="preserve">. </w:t>
      </w:r>
      <w:r>
        <w:t>For example, “...to determine compliance with....”</w:t>
      </w:r>
    </w:p>
    <w:p w14:paraId="7EE0B3F8" w14:textId="6C7238AD" w:rsidR="00661341" w:rsidRDefault="00661341" w:rsidP="00486D56">
      <w:pPr>
        <w:pStyle w:val="BodyText3"/>
      </w:pPr>
      <w:r w:rsidRPr="00461774">
        <w:t xml:space="preserve">There should always be a </w:t>
      </w:r>
      <w:r w:rsidR="000E1999" w:rsidRPr="00461774">
        <w:t>readily identifiable</w:t>
      </w:r>
      <w:r w:rsidRPr="00461774">
        <w:t xml:space="preserve"> connection between the stated Scope and the items that the inspector reviewed</w:t>
      </w:r>
      <w:r w:rsidR="00B06097">
        <w:t xml:space="preserve">. </w:t>
      </w:r>
      <w:r w:rsidRPr="00461774">
        <w:t>Thus, if the Scope was to review personnel dosimetry records, the inspector should not include issues associated with packaging and shipping problems</w:t>
      </w:r>
      <w:r w:rsidR="00B06097">
        <w:t xml:space="preserve">. </w:t>
      </w:r>
      <w:r w:rsidRPr="00461774">
        <w:t xml:space="preserve">The scope may, when germane to the inspection, include (1) </w:t>
      </w:r>
      <w:r w:rsidRPr="007D2F11">
        <w:rPr>
          <w:u w:val="single"/>
        </w:rPr>
        <w:t>how</w:t>
      </w:r>
      <w:r w:rsidRPr="00461774">
        <w:t xml:space="preserve"> the inspection was conducted (i.e., </w:t>
      </w:r>
      <w:r w:rsidRPr="008E35AD">
        <w:t>the methods</w:t>
      </w:r>
      <w:r w:rsidRPr="00461774">
        <w:t xml:space="preserve"> of inspection), (2) </w:t>
      </w:r>
      <w:r w:rsidRPr="007D2F11">
        <w:rPr>
          <w:u w:val="single"/>
        </w:rPr>
        <w:t>what</w:t>
      </w:r>
      <w:r w:rsidRPr="00461774">
        <w:t xml:space="preserve"> was inspected, (3) approximately </w:t>
      </w:r>
      <w:r w:rsidRPr="007D2F11">
        <w:rPr>
          <w:u w:val="single"/>
        </w:rPr>
        <w:t>when</w:t>
      </w:r>
      <w:r w:rsidRPr="00461774">
        <w:t xml:space="preserve"> each activity was performed, (4) </w:t>
      </w:r>
      <w:r w:rsidRPr="007D2F11">
        <w:rPr>
          <w:u w:val="single"/>
        </w:rPr>
        <w:t>where</w:t>
      </w:r>
      <w:r w:rsidRPr="00461774">
        <w:t xml:space="preserve"> the inspection took place (i.e., what room(s) or buildings) and (5) the inspection objectives and/or criteria for determining whether the licensee is in compliance.</w:t>
      </w:r>
    </w:p>
    <w:p w14:paraId="391B923C" w14:textId="168A3C3B" w:rsidR="00ED0FF0" w:rsidRDefault="00D023BE" w:rsidP="00477244">
      <w:pPr>
        <w:pStyle w:val="BodyText"/>
        <w:numPr>
          <w:ilvl w:val="0"/>
          <w:numId w:val="23"/>
        </w:numPr>
      </w:pPr>
      <w:r>
        <w:t>Scope Paragraph</w:t>
      </w:r>
      <w:r w:rsidR="00B06097">
        <w:t xml:space="preserve">. </w:t>
      </w:r>
      <w:r w:rsidR="00ED0FF0">
        <w:t>Include a paragraph similar to the following at the beginning of the scope sections:</w:t>
      </w:r>
    </w:p>
    <w:p w14:paraId="730E6530" w14:textId="7DC1216B" w:rsidR="002964BD" w:rsidRDefault="002964BD" w:rsidP="00486D56">
      <w:pPr>
        <w:pStyle w:val="BodyText3"/>
      </w:pPr>
      <w:r>
        <w:t>Inspections were conducted using the appropriate portions of the inspection procedures (IPs) in effect at the beginning of the inspection unless otherwise noted</w:t>
      </w:r>
      <w:r w:rsidR="00B06097">
        <w:t xml:space="preserve">. </w:t>
      </w:r>
      <w:r>
        <w:t xml:space="preserve">Currently approved IPs with their attached revision histories are located on the public website at </w:t>
      </w:r>
      <w:hyperlink r:id="rId15" w:history="1">
        <w:r w:rsidRPr="009E7D88">
          <w:rPr>
            <w:rStyle w:val="Hyperlink"/>
          </w:rPr>
          <w:t>http://www.nrc.gov/reading-rm/doc-collections/insp-manual/inspection-procedure/index.html</w:t>
        </w:r>
      </w:hyperlink>
      <w:r w:rsidR="00B06097">
        <w:t xml:space="preserve">. </w:t>
      </w:r>
      <w:r>
        <w:t xml:space="preserve">Inspections were declared complete when the IP requirements most appropriate to the inspection activity were met consistent with Inspection Manual Chapter (IMC) 2600, “Fuel Cycle Facility Operational Safety and Safeguards Inspection Program.” The inspectors reviewed selected procedures and records, observed activities, and interviewed personnel to assess licensee performance and compliance with Commission rules and regulations, license conditions, site procedures, and </w:t>
      </w:r>
      <w:bookmarkStart w:id="185" w:name="_Hlk194655854"/>
      <w:r>
        <w:t>standards.</w:t>
      </w:r>
    </w:p>
    <w:p w14:paraId="6278BD0B" w14:textId="61429492" w:rsidR="00B10DEC" w:rsidRPr="002C72BE" w:rsidRDefault="00D023BE" w:rsidP="002C72BE">
      <w:pPr>
        <w:pStyle w:val="BodyText"/>
        <w:numPr>
          <w:ilvl w:val="0"/>
          <w:numId w:val="23"/>
        </w:numPr>
        <w:rPr>
          <w:ins w:id="186" w:author="Author"/>
          <w:color w:val="000000"/>
        </w:rPr>
      </w:pPr>
      <w:r w:rsidRPr="00486D56">
        <w:rPr>
          <w:color w:val="000000"/>
        </w:rPr>
        <w:t>Individual Inspection Scopes</w:t>
      </w:r>
      <w:r w:rsidR="00B06097" w:rsidRPr="00486D56">
        <w:rPr>
          <w:color w:val="000000"/>
        </w:rPr>
        <w:t xml:space="preserve">. </w:t>
      </w:r>
      <w:bookmarkEnd w:id="185"/>
      <w:r w:rsidR="009C3BC6" w:rsidRPr="00486D56">
        <w:rPr>
          <w:color w:val="000000"/>
        </w:rPr>
        <w:t xml:space="preserve">Following the </w:t>
      </w:r>
      <w:r w:rsidR="002955C7" w:rsidRPr="00486D56">
        <w:rPr>
          <w:color w:val="000000"/>
        </w:rPr>
        <w:t xml:space="preserve">general </w:t>
      </w:r>
      <w:r w:rsidR="009C3BC6" w:rsidRPr="00486D56">
        <w:rPr>
          <w:color w:val="000000"/>
        </w:rPr>
        <w:t xml:space="preserve">scope paragraph, </w:t>
      </w:r>
      <w:r w:rsidR="00B77242" w:rsidRPr="00486D56">
        <w:rPr>
          <w:color w:val="000000"/>
        </w:rPr>
        <w:t>s</w:t>
      </w:r>
      <w:r w:rsidR="00B77242" w:rsidRPr="00461774">
        <w:t>ubsequent sections include, when appropriate, the Functional Areas that are used in the Licensee Performance Review Process (</w:t>
      </w:r>
      <w:r w:rsidR="00B77242">
        <w:t>I</w:t>
      </w:r>
      <w:r w:rsidR="00B77242" w:rsidRPr="00461774">
        <w:t>MC 2604)</w:t>
      </w:r>
      <w:r w:rsidR="00B06097">
        <w:t xml:space="preserve">. </w:t>
      </w:r>
      <w:r w:rsidR="00B77242" w:rsidRPr="00461774">
        <w:t>These Functional Areas are Safety Operations, Safeguards, Radiological Controls, Facility Support and Other Areas</w:t>
      </w:r>
      <w:r w:rsidR="00B06097">
        <w:t xml:space="preserve">. </w:t>
      </w:r>
      <w:r w:rsidR="00B77242" w:rsidRPr="00461774">
        <w:t xml:space="preserve">These Functional Areas are further divided </w:t>
      </w:r>
      <w:r w:rsidR="00B77242" w:rsidRPr="00E2426F">
        <w:t>into sections defined by the inspection procedures</w:t>
      </w:r>
      <w:r w:rsidR="00A800F7" w:rsidRPr="00E2426F">
        <w:t>, as listed in IMC 2600, Appendix B,</w:t>
      </w:r>
      <w:r w:rsidR="00456324">
        <w:t xml:space="preserve"> “NRC Core Inspection Requirements.”</w:t>
      </w:r>
      <w:r w:rsidR="00B4581C">
        <w:t xml:space="preserve"> </w:t>
      </w:r>
      <w:r w:rsidR="00B77242" w:rsidRPr="00E2426F">
        <w:t>F</w:t>
      </w:r>
      <w:r w:rsidR="009C3BC6" w:rsidRPr="00486D56">
        <w:rPr>
          <w:color w:val="000000"/>
        </w:rPr>
        <w:t>or inspection activities performed, identify the report section by the IP number and title</w:t>
      </w:r>
      <w:r w:rsidR="00B06097" w:rsidRPr="00486D56">
        <w:rPr>
          <w:color w:val="000000"/>
        </w:rPr>
        <w:t xml:space="preserve">. </w:t>
      </w:r>
      <w:r w:rsidR="002955C7" w:rsidRPr="00486D56">
        <w:rPr>
          <w:color w:val="000000"/>
        </w:rPr>
        <w:t xml:space="preserve">Then </w:t>
      </w:r>
      <w:r w:rsidR="002B759D" w:rsidRPr="00486D56">
        <w:rPr>
          <w:color w:val="000000"/>
        </w:rPr>
        <w:t xml:space="preserve">include a scope </w:t>
      </w:r>
      <w:r w:rsidR="00024851" w:rsidRPr="00486D56">
        <w:rPr>
          <w:color w:val="000000"/>
        </w:rPr>
        <w:t>section</w:t>
      </w:r>
      <w:r w:rsidR="002B759D" w:rsidRPr="00486D56">
        <w:rPr>
          <w:color w:val="000000"/>
        </w:rPr>
        <w:t xml:space="preserve"> about the specific inspection activity. </w:t>
      </w:r>
      <w:r w:rsidR="00AA77B5" w:rsidRPr="00486D56">
        <w:rPr>
          <w:color w:val="000000"/>
        </w:rPr>
        <w:t>An example is shown below.</w:t>
      </w:r>
    </w:p>
    <w:p w14:paraId="0EDC0220" w14:textId="7B9125F5" w:rsidR="00D30F57" w:rsidRPr="00C74D34" w:rsidRDefault="00D30F57" w:rsidP="00C74D34">
      <w:pPr>
        <w:pStyle w:val="BodyText4"/>
        <w:rPr>
          <w:u w:val="single"/>
        </w:rPr>
      </w:pPr>
      <w:r w:rsidRPr="00C74D34">
        <w:rPr>
          <w:u w:val="single"/>
        </w:rPr>
        <w:t>88020 - Operational Safety</w:t>
      </w:r>
    </w:p>
    <w:p w14:paraId="210A1A46" w14:textId="77777777" w:rsidR="00D30F57" w:rsidRPr="00A87C71" w:rsidRDefault="00D30F57" w:rsidP="00C74D34">
      <w:pPr>
        <w:pStyle w:val="BodyText4"/>
      </w:pPr>
      <w:r w:rsidRPr="00A87C71">
        <w:t>This is the scope text for IP 88020.</w:t>
      </w:r>
    </w:p>
    <w:p w14:paraId="30CDE517" w14:textId="06319C54" w:rsidR="003D3712" w:rsidRDefault="00611256" w:rsidP="00922CA8">
      <w:pPr>
        <w:pStyle w:val="BodyText4"/>
        <w:keepNext/>
        <w:rPr>
          <w:u w:val="single"/>
        </w:rPr>
      </w:pPr>
      <w:r w:rsidRPr="00611256">
        <w:rPr>
          <w:u w:val="single"/>
        </w:rPr>
        <w:lastRenderedPageBreak/>
        <w:t>Identification of Safety Controls and Related Programs</w:t>
      </w:r>
      <w:r>
        <w:rPr>
          <w:u w:val="single"/>
        </w:rPr>
        <w:t xml:space="preserve"> (IP </w:t>
      </w:r>
      <w:r w:rsidR="00645522">
        <w:rPr>
          <w:u w:val="single"/>
        </w:rPr>
        <w:t xml:space="preserve">Section </w:t>
      </w:r>
      <w:r>
        <w:rPr>
          <w:u w:val="single"/>
        </w:rPr>
        <w:t>02.01)</w:t>
      </w:r>
    </w:p>
    <w:p w14:paraId="47A1AE56" w14:textId="1CCFAB10" w:rsidR="000578B9" w:rsidRDefault="008D7273" w:rsidP="00C74D34">
      <w:pPr>
        <w:pStyle w:val="BodyText4"/>
      </w:pPr>
      <w:r w:rsidRPr="008D7273">
        <w:t xml:space="preserve">This is the scope text for </w:t>
      </w:r>
      <w:r w:rsidR="00A87C71">
        <w:t>S</w:t>
      </w:r>
      <w:r w:rsidRPr="008D7273">
        <w:t>ection 02.01</w:t>
      </w:r>
      <w:r w:rsidR="00B06097">
        <w:t xml:space="preserve">. </w:t>
      </w:r>
      <w:r w:rsidR="00EE40EC" w:rsidRPr="008D7273">
        <w:t xml:space="preserve">The inspectors reviewed the following </w:t>
      </w:r>
      <w:r w:rsidR="00F37FE7" w:rsidRPr="00F63CFB">
        <w:t>safety</w:t>
      </w:r>
      <w:r w:rsidR="00F37FE7" w:rsidRPr="008D7273">
        <w:t xml:space="preserve"> controls</w:t>
      </w:r>
      <w:r w:rsidR="00EE40EC" w:rsidRPr="008D7273">
        <w:t>:</w:t>
      </w:r>
    </w:p>
    <w:p w14:paraId="44527F58" w14:textId="30873EEF" w:rsidR="00EE40EC" w:rsidRDefault="00F37FE7" w:rsidP="002A262E">
      <w:pPr>
        <w:pStyle w:val="ListBullet5"/>
        <w:contextualSpacing/>
      </w:pPr>
      <w:r>
        <w:t>Safety Control</w:t>
      </w:r>
      <w:r w:rsidR="00EE40EC">
        <w:t xml:space="preserve"> XX</w:t>
      </w:r>
      <w:r w:rsidR="00C45207">
        <w:t xml:space="preserve"> and </w:t>
      </w:r>
      <w:r w:rsidR="00B440C4">
        <w:t>attributes Y and Z</w:t>
      </w:r>
    </w:p>
    <w:p w14:paraId="0E839951" w14:textId="787D97D6" w:rsidR="00EE40EC" w:rsidRDefault="00F37FE7" w:rsidP="002A262E">
      <w:pPr>
        <w:pStyle w:val="ListBullet5"/>
      </w:pPr>
      <w:r>
        <w:t>Safety Control</w:t>
      </w:r>
      <w:r w:rsidR="00EE40EC">
        <w:t xml:space="preserve"> XX</w:t>
      </w:r>
      <w:r w:rsidR="00B440C4">
        <w:t xml:space="preserve"> and attributes Y and Z</w:t>
      </w:r>
    </w:p>
    <w:p w14:paraId="4AAC6D10" w14:textId="159F8BD0" w:rsidR="00C62DD2" w:rsidRDefault="00EB1A90" w:rsidP="006F3DEC">
      <w:pPr>
        <w:pStyle w:val="BodyText3"/>
      </w:pPr>
      <w:r>
        <w:t xml:space="preserve">All inspection scopes shall be listed under the IP </w:t>
      </w:r>
      <w:r w:rsidR="006C7D97">
        <w:t>that was used to conduct the review</w:t>
      </w:r>
      <w:r w:rsidR="00B06097">
        <w:t xml:space="preserve">. </w:t>
      </w:r>
      <w:r w:rsidR="004C784D">
        <w:t xml:space="preserve">The scope should focus on the activities conducted to follow-up on the issue, but it </w:t>
      </w:r>
      <w:r w:rsidR="00A04F4C">
        <w:t>should not</w:t>
      </w:r>
      <w:r w:rsidR="004C784D">
        <w:t xml:space="preserve"> mention any opinions about the adequacy of licensee actions</w:t>
      </w:r>
      <w:r w:rsidR="00B06097">
        <w:t xml:space="preserve">. </w:t>
      </w:r>
      <w:r w:rsidR="006C7D97">
        <w:t>For f</w:t>
      </w:r>
      <w:r w:rsidR="00C62DD2">
        <w:t xml:space="preserve">ollow-up on </w:t>
      </w:r>
      <w:r w:rsidR="006C7D97">
        <w:t>p</w:t>
      </w:r>
      <w:r w:rsidR="00C62DD2">
        <w:t xml:space="preserve">reviously </w:t>
      </w:r>
      <w:r w:rsidR="006C7D97">
        <w:t>i</w:t>
      </w:r>
      <w:r w:rsidR="00C62DD2">
        <w:t xml:space="preserve">dentified </w:t>
      </w:r>
      <w:r w:rsidR="006C7D97">
        <w:t>i</w:t>
      </w:r>
      <w:r w:rsidR="00C62DD2">
        <w:t>ssues</w:t>
      </w:r>
      <w:r w:rsidR="006C7D97">
        <w:t xml:space="preserve">, </w:t>
      </w:r>
      <w:r w:rsidR="004B1630">
        <w:t>inspectors should typically use the IP and Functional Area under which the item was originally opened</w:t>
      </w:r>
      <w:r w:rsidR="00B06097">
        <w:t xml:space="preserve">. </w:t>
      </w:r>
      <w:r w:rsidR="004B1630">
        <w:t xml:space="preserve">For event follow-up, the </w:t>
      </w:r>
      <w:r w:rsidR="003E1FF1">
        <w:t>inspectors should use the IP and Functional Area most closely related to the event</w:t>
      </w:r>
      <w:r w:rsidR="00DC2226">
        <w:t xml:space="preserve">, or use IP 88075, </w:t>
      </w:r>
      <w:r w:rsidR="002C3BBE">
        <w:t>“</w:t>
      </w:r>
      <w:r w:rsidR="00DC2226">
        <w:t>Event Follow-Up.</w:t>
      </w:r>
      <w:r w:rsidR="002C3BBE">
        <w:t>”</w:t>
      </w:r>
    </w:p>
    <w:p w14:paraId="02C61770" w14:textId="011D7BAB" w:rsidR="005100E3" w:rsidRDefault="00450726" w:rsidP="00FF3A29">
      <w:pPr>
        <w:pStyle w:val="BodyText3"/>
        <w:numPr>
          <w:ilvl w:val="0"/>
          <w:numId w:val="23"/>
        </w:numPr>
        <w:rPr>
          <w:ins w:id="187" w:author="Author"/>
        </w:rPr>
      </w:pPr>
      <w:r w:rsidRPr="000956BC">
        <w:rPr>
          <w:color w:val="000000"/>
        </w:rPr>
        <w:t>PHYSEC Inspection Scopes</w:t>
      </w:r>
      <w:r w:rsidR="000956BC">
        <w:t xml:space="preserve">. </w:t>
      </w:r>
      <w:ins w:id="188" w:author="Author">
        <w:r w:rsidR="00223F08">
          <w:t xml:space="preserve">For a Category I </w:t>
        </w:r>
        <w:r w:rsidR="005100E3">
          <w:t>fuel cycle inspection report, f</w:t>
        </w:r>
        <w:r w:rsidR="000956BC" w:rsidRPr="000956BC">
          <w:t xml:space="preserve">ollowing the </w:t>
        </w:r>
        <w:r w:rsidR="00C85728" w:rsidRPr="00486D56">
          <w:rPr>
            <w:color w:val="000000"/>
          </w:rPr>
          <w:t xml:space="preserve">general </w:t>
        </w:r>
        <w:r w:rsidR="000956BC" w:rsidRPr="000956BC">
          <w:t xml:space="preserve">scope paragraph, for inspection activities performed, </w:t>
        </w:r>
        <w:r w:rsidR="00C9001E" w:rsidRPr="00486D56">
          <w:rPr>
            <w:color w:val="000000"/>
          </w:rPr>
          <w:t xml:space="preserve">identify the report section by the IP number and title. </w:t>
        </w:r>
        <w:r w:rsidR="005D110F">
          <w:rPr>
            <w:color w:val="000000"/>
          </w:rPr>
          <w:t xml:space="preserve">Then include a scope section about the specific inspection activity </w:t>
        </w:r>
        <w:r w:rsidR="005100E3" w:rsidRPr="000956BC">
          <w:t>us</w:t>
        </w:r>
        <w:r w:rsidR="005D110F">
          <w:t>ing</w:t>
        </w:r>
        <w:r w:rsidR="005100E3" w:rsidRPr="000956BC">
          <w:t xml:space="preserve"> a </w:t>
        </w:r>
        <w:r w:rsidR="005100E3">
          <w:t xml:space="preserve">bullet </w:t>
        </w:r>
        <w:r w:rsidR="005100E3" w:rsidRPr="000956BC">
          <w:t>to describe the</w:t>
        </w:r>
        <w:r w:rsidR="005100E3">
          <w:t xml:space="preserve"> </w:t>
        </w:r>
        <w:r w:rsidR="00431FD9">
          <w:t xml:space="preserve">Tier of the </w:t>
        </w:r>
        <w:r w:rsidR="005100E3" w:rsidRPr="000956BC">
          <w:t xml:space="preserve">inspection </w:t>
        </w:r>
        <w:r w:rsidR="005100E3">
          <w:t>requirement</w:t>
        </w:r>
        <w:r w:rsidR="00CE0380">
          <w:t>,</w:t>
        </w:r>
        <w:r w:rsidR="005100E3" w:rsidRPr="000956BC">
          <w:t xml:space="preserve"> followed by a listing of </w:t>
        </w:r>
        <w:r w:rsidR="005100E3">
          <w:t xml:space="preserve">inspections requirements completed within each </w:t>
        </w:r>
        <w:r w:rsidR="00CE0380">
          <w:t>T</w:t>
        </w:r>
        <w:r w:rsidR="005100E3">
          <w:t>ier. An example is shown below.</w:t>
        </w:r>
      </w:ins>
    </w:p>
    <w:p w14:paraId="2BA2C9F4" w14:textId="77777777" w:rsidR="007F38FB" w:rsidRDefault="00B039DC" w:rsidP="007C75E2">
      <w:pPr>
        <w:pStyle w:val="BodyText4"/>
        <w:rPr>
          <w:ins w:id="189" w:author="Author"/>
          <w:u w:val="single"/>
        </w:rPr>
      </w:pPr>
      <w:ins w:id="190" w:author="Author">
        <w:r>
          <w:rPr>
            <w:u w:val="single"/>
          </w:rPr>
          <w:t>81700</w:t>
        </w:r>
        <w:r w:rsidR="00CC329B" w:rsidRPr="00CC329B">
          <w:rPr>
            <w:u w:val="single"/>
          </w:rPr>
          <w:t>.0</w:t>
        </w:r>
        <w:r>
          <w:rPr>
            <w:u w:val="single"/>
          </w:rPr>
          <w:t>1</w:t>
        </w:r>
        <w:r w:rsidR="00CC329B" w:rsidRPr="00CC329B">
          <w:rPr>
            <w:u w:val="single"/>
          </w:rPr>
          <w:t xml:space="preserve"> - </w:t>
        </w:r>
        <w:r w:rsidR="005C4F3F" w:rsidRPr="005C4F3F">
          <w:rPr>
            <w:u w:val="single"/>
          </w:rPr>
          <w:t>Category I Fuel Cycle Facility Strategic Special Nuclear Material Security Controls</w:t>
        </w:r>
      </w:ins>
    </w:p>
    <w:p w14:paraId="39295841" w14:textId="4EA45306" w:rsidR="00B039DC" w:rsidRDefault="00B039DC" w:rsidP="007C75E2">
      <w:pPr>
        <w:pStyle w:val="BodyText4"/>
        <w:rPr>
          <w:ins w:id="191" w:author="Author"/>
        </w:rPr>
      </w:pPr>
      <w:ins w:id="192" w:author="Author">
        <w:r>
          <w:t>This is the scope text for IP 81700.01.</w:t>
        </w:r>
        <w:r w:rsidR="00485C84">
          <w:t xml:space="preserve"> </w:t>
        </w:r>
        <w:r w:rsidR="00485C84" w:rsidRPr="00485C84">
          <w:t xml:space="preserve">The </w:t>
        </w:r>
        <w:r w:rsidR="00CC4489">
          <w:t xml:space="preserve">inspectors evaluated the </w:t>
        </w:r>
        <w:r w:rsidR="00485C84" w:rsidRPr="00485C84">
          <w:t xml:space="preserve">following elements </w:t>
        </w:r>
        <w:r w:rsidR="00CC4489">
          <w:t>from the</w:t>
        </w:r>
        <w:r w:rsidR="00485C84" w:rsidRPr="00485C84">
          <w:t xml:space="preserve"> IP:</w:t>
        </w:r>
      </w:ins>
    </w:p>
    <w:p w14:paraId="2FEFA404" w14:textId="1FE9E813" w:rsidR="007F38FB" w:rsidRDefault="007F38FB" w:rsidP="007C75E2">
      <w:pPr>
        <w:pStyle w:val="ListBullet5"/>
        <w:contextualSpacing/>
        <w:rPr>
          <w:ins w:id="193" w:author="Author"/>
        </w:rPr>
      </w:pPr>
      <w:ins w:id="194" w:author="Author">
        <w:r>
          <w:t xml:space="preserve">Tier I: All </w:t>
        </w:r>
        <w:r w:rsidR="00D23584">
          <w:t>r</w:t>
        </w:r>
        <w:r>
          <w:t>equirements</w:t>
        </w:r>
      </w:ins>
    </w:p>
    <w:p w14:paraId="47F9998A" w14:textId="25C14A49" w:rsidR="007F38FB" w:rsidRDefault="007F38FB" w:rsidP="007C75E2">
      <w:pPr>
        <w:pStyle w:val="ListBullet5"/>
        <w:contextualSpacing/>
        <w:rPr>
          <w:ins w:id="195" w:author="Author"/>
        </w:rPr>
      </w:pPr>
      <w:ins w:id="196" w:author="Author">
        <w:r>
          <w:t xml:space="preserve">Tier II: </w:t>
        </w:r>
        <w:r w:rsidR="00C355EC">
          <w:t>02.03</w:t>
        </w:r>
        <w:r w:rsidR="0030242A">
          <w:t xml:space="preserve"> a., c.</w:t>
        </w:r>
      </w:ins>
    </w:p>
    <w:p w14:paraId="21FB572C" w14:textId="0528A9EE" w:rsidR="007F38FB" w:rsidRDefault="007F38FB" w:rsidP="007C75E2">
      <w:pPr>
        <w:pStyle w:val="ListBullet5"/>
        <w:contextualSpacing/>
        <w:rPr>
          <w:ins w:id="197" w:author="Author"/>
        </w:rPr>
      </w:pPr>
      <w:ins w:id="198" w:author="Author">
        <w:r>
          <w:t xml:space="preserve">Tier III: </w:t>
        </w:r>
        <w:r w:rsidR="0030242A">
          <w:t>02.04</w:t>
        </w:r>
      </w:ins>
    </w:p>
    <w:p w14:paraId="08E2CCB1" w14:textId="7AD7E829" w:rsidR="00057616" w:rsidRDefault="00863DB2" w:rsidP="006618DF">
      <w:pPr>
        <w:pStyle w:val="BodyText3"/>
        <w:rPr>
          <w:ins w:id="199" w:author="Author"/>
        </w:rPr>
      </w:pPr>
      <w:ins w:id="200" w:author="Author">
        <w:r>
          <w:t xml:space="preserve">For a Category </w:t>
        </w:r>
        <w:r w:rsidR="00057616">
          <w:t xml:space="preserve">II or III fuel cycle inspection report, </w:t>
        </w:r>
        <w:r w:rsidR="005D110F">
          <w:t>f</w:t>
        </w:r>
        <w:r w:rsidR="005D110F" w:rsidRPr="000956BC">
          <w:t xml:space="preserve">ollowing the </w:t>
        </w:r>
        <w:r w:rsidR="005D110F" w:rsidRPr="00486D56">
          <w:rPr>
            <w:color w:val="000000"/>
          </w:rPr>
          <w:t xml:space="preserve">general </w:t>
        </w:r>
        <w:r w:rsidR="005D110F" w:rsidRPr="000956BC">
          <w:t xml:space="preserve">scope paragraph, for inspection activities performed, </w:t>
        </w:r>
        <w:r w:rsidR="005D110F" w:rsidRPr="00486D56">
          <w:rPr>
            <w:color w:val="000000"/>
          </w:rPr>
          <w:t xml:space="preserve">identify the report section by the IP number and title. </w:t>
        </w:r>
        <w:r w:rsidR="002D4F80">
          <w:rPr>
            <w:color w:val="000000"/>
          </w:rPr>
          <w:t xml:space="preserve">Within </w:t>
        </w:r>
        <w:r w:rsidR="003B5CCB">
          <w:rPr>
            <w:color w:val="000000"/>
          </w:rPr>
          <w:t>each</w:t>
        </w:r>
        <w:r w:rsidR="002D4F80">
          <w:rPr>
            <w:color w:val="000000"/>
          </w:rPr>
          <w:t xml:space="preserve"> IP section, </w:t>
        </w:r>
        <w:r w:rsidR="00057616" w:rsidRPr="000956BC">
          <w:t xml:space="preserve">use a </w:t>
        </w:r>
        <w:r w:rsidR="00772489">
          <w:t xml:space="preserve">listed </w:t>
        </w:r>
        <w:r w:rsidR="00057616">
          <w:t xml:space="preserve">bullet </w:t>
        </w:r>
        <w:r w:rsidR="00057616" w:rsidRPr="000956BC">
          <w:t>to describe the</w:t>
        </w:r>
        <w:r w:rsidR="00057616">
          <w:t xml:space="preserve"> </w:t>
        </w:r>
        <w:r w:rsidR="00772489">
          <w:t xml:space="preserve">inspection requirements completed. </w:t>
        </w:r>
        <w:r w:rsidR="00057616">
          <w:t>An example is shown below.</w:t>
        </w:r>
      </w:ins>
    </w:p>
    <w:p w14:paraId="7FD34E6E" w14:textId="3497BFA5" w:rsidR="00057616" w:rsidRDefault="00057616" w:rsidP="00337505">
      <w:pPr>
        <w:pStyle w:val="BodyText4"/>
        <w:rPr>
          <w:ins w:id="201" w:author="Author"/>
          <w:u w:val="single"/>
        </w:rPr>
      </w:pPr>
      <w:ins w:id="202" w:author="Author">
        <w:r>
          <w:rPr>
            <w:u w:val="single"/>
          </w:rPr>
          <w:t>81</w:t>
        </w:r>
        <w:r w:rsidR="006618DF">
          <w:rPr>
            <w:u w:val="single"/>
          </w:rPr>
          <w:t>421</w:t>
        </w:r>
        <w:r w:rsidRPr="00CC329B">
          <w:rPr>
            <w:u w:val="single"/>
          </w:rPr>
          <w:t xml:space="preserve"> - </w:t>
        </w:r>
        <w:r w:rsidR="00D91A7B" w:rsidRPr="00D91A7B">
          <w:rPr>
            <w:u w:val="single"/>
          </w:rPr>
          <w:t>Fixed Site Physical Protection of Special Nuclear Material of Moderate</w:t>
        </w:r>
        <w:r w:rsidR="00D91A7B" w:rsidRPr="00780B07">
          <w:t xml:space="preserve"> </w:t>
        </w:r>
        <w:r w:rsidR="00D91A7B" w:rsidRPr="00780B07">
          <w:rPr>
            <w:u w:val="single"/>
          </w:rPr>
          <w:t>Strategic</w:t>
        </w:r>
        <w:r w:rsidR="00D91A7B" w:rsidRPr="00D91A7B">
          <w:rPr>
            <w:u w:val="single"/>
          </w:rPr>
          <w:t xml:space="preserve"> Significance</w:t>
        </w:r>
      </w:ins>
    </w:p>
    <w:p w14:paraId="6874D1A3" w14:textId="3092B974" w:rsidR="00057616" w:rsidRDefault="00057616" w:rsidP="00337505">
      <w:pPr>
        <w:pStyle w:val="BodyText4"/>
        <w:rPr>
          <w:ins w:id="203" w:author="Author"/>
        </w:rPr>
      </w:pPr>
      <w:ins w:id="204" w:author="Author">
        <w:r>
          <w:t>This is the scope text for IP 81</w:t>
        </w:r>
        <w:r w:rsidR="00D91A7B">
          <w:t>421</w:t>
        </w:r>
        <w:r>
          <w:t xml:space="preserve">. </w:t>
        </w:r>
        <w:r w:rsidRPr="00485C84">
          <w:t xml:space="preserve">The </w:t>
        </w:r>
        <w:r>
          <w:t xml:space="preserve">inspectors evaluated the </w:t>
        </w:r>
        <w:r w:rsidRPr="00485C84">
          <w:t xml:space="preserve">following elements </w:t>
        </w:r>
        <w:r>
          <w:t>from the</w:t>
        </w:r>
        <w:r w:rsidRPr="00485C84">
          <w:t xml:space="preserve"> IP</w:t>
        </w:r>
        <w:r w:rsidR="00D91A7B">
          <w:t>, as applicable</w:t>
        </w:r>
        <w:r w:rsidRPr="00485C84">
          <w:t>:</w:t>
        </w:r>
      </w:ins>
    </w:p>
    <w:p w14:paraId="08B3BB87" w14:textId="5843630F" w:rsidR="00D23584" w:rsidRPr="00D23584" w:rsidRDefault="00D23584" w:rsidP="00337505">
      <w:pPr>
        <w:pStyle w:val="BodyText4"/>
        <w:rPr>
          <w:ins w:id="205" w:author="Author"/>
          <w:u w:val="single"/>
        </w:rPr>
      </w:pPr>
      <w:ins w:id="206" w:author="Author">
        <w:r>
          <w:rPr>
            <w:u w:val="single"/>
          </w:rPr>
          <w:t>Use and Storage (IP Section 03.01)</w:t>
        </w:r>
      </w:ins>
    </w:p>
    <w:p w14:paraId="01D915F0" w14:textId="29A87028" w:rsidR="00A02CC6" w:rsidRPr="00337505" w:rsidRDefault="00D23584" w:rsidP="00337505">
      <w:pPr>
        <w:pStyle w:val="BodyText5"/>
      </w:pPr>
      <w:ins w:id="207" w:author="Author">
        <w:r w:rsidRPr="00337505">
          <w:t>All requirements</w:t>
        </w:r>
      </w:ins>
    </w:p>
    <w:p w14:paraId="4E2D3808" w14:textId="77777777" w:rsidR="001356F8" w:rsidRDefault="00E2426F" w:rsidP="001356F8">
      <w:pPr>
        <w:pStyle w:val="Heading2"/>
        <w:rPr>
          <w:rStyle w:val="Heading2Char"/>
        </w:rPr>
      </w:pPr>
      <w:bookmarkStart w:id="208" w:name="_Toc200457784"/>
      <w:r w:rsidRPr="00B62F90">
        <w:rPr>
          <w:rStyle w:val="Heading2Char"/>
        </w:rPr>
        <w:t>16.07</w:t>
      </w:r>
      <w:r w:rsidRPr="00B62F90">
        <w:rPr>
          <w:rStyle w:val="Heading2Char"/>
        </w:rPr>
        <w:tab/>
      </w:r>
      <w:r w:rsidR="00784EA9" w:rsidRPr="00B62F90">
        <w:rPr>
          <w:rStyle w:val="Heading2Char"/>
        </w:rPr>
        <w:t>Inspection Results</w:t>
      </w:r>
      <w:bookmarkEnd w:id="208"/>
    </w:p>
    <w:p w14:paraId="0ECD024E" w14:textId="3EF9E7EC" w:rsidR="007354EB" w:rsidRPr="00CF5DC7" w:rsidRDefault="006E141C" w:rsidP="001356F8">
      <w:pPr>
        <w:pStyle w:val="BodyText3"/>
      </w:pPr>
      <w:r>
        <w:t>Organize the inspection results (</w:t>
      </w:r>
      <w:r w:rsidR="009E7D0F">
        <w:t>e.g.,</w:t>
      </w:r>
      <w:r>
        <w:t xml:space="preserve"> tabled information documented using </w:t>
      </w:r>
      <w:r w:rsidR="007136C2">
        <w:t>s</w:t>
      </w:r>
      <w:r>
        <w:t>ections 061</w:t>
      </w:r>
      <w:r w:rsidR="006A794D">
        <w:t>6</w:t>
      </w:r>
      <w:r>
        <w:t>-0</w:t>
      </w:r>
      <w:r w:rsidR="006A794D">
        <w:t>7</w:t>
      </w:r>
      <w:r>
        <w:t xml:space="preserve"> through 061</w:t>
      </w:r>
      <w:r w:rsidR="00290BFA">
        <w:t>6</w:t>
      </w:r>
      <w:r>
        <w:t>-1</w:t>
      </w:r>
      <w:r w:rsidR="00290BFA">
        <w:t>4</w:t>
      </w:r>
      <w:r>
        <w:t>) in accordance with IMC 061</w:t>
      </w:r>
      <w:r w:rsidR="006A794D">
        <w:t>6</w:t>
      </w:r>
      <w:r>
        <w:t xml:space="preserve"> Exhibit 1, grouped by IP, </w:t>
      </w:r>
      <w:r>
        <w:lastRenderedPageBreak/>
        <w:t xml:space="preserve">applicable IP </w:t>
      </w:r>
      <w:r w:rsidR="00540949">
        <w:t>s</w:t>
      </w:r>
      <w:r>
        <w:t xml:space="preserve">ection, and finally by the order of the table used in this IMC to document the results (except Table </w:t>
      </w:r>
      <w:r w:rsidR="008273D5">
        <w:t>7</w:t>
      </w:r>
      <w:r>
        <w:t>, “Assessment,” which should be listed first when used). When there are no inspection results in the report, include a statement similar to</w:t>
      </w:r>
      <w:r w:rsidR="0060084E">
        <w:t>,</w:t>
      </w:r>
      <w:r>
        <w:t xml:space="preserve"> “No </w:t>
      </w:r>
      <w:r w:rsidR="006A794D">
        <w:t>violations</w:t>
      </w:r>
      <w:r w:rsidR="0060084E">
        <w:t xml:space="preserve"> </w:t>
      </w:r>
      <w:r w:rsidR="0060084E" w:rsidRPr="00E91EB1">
        <w:t>of more than minor significance</w:t>
      </w:r>
      <w:r>
        <w:t xml:space="preserve"> were identified.”</w:t>
      </w:r>
    </w:p>
    <w:p w14:paraId="28371BC5" w14:textId="1CAA157E" w:rsidR="00491488" w:rsidRPr="00491488" w:rsidRDefault="546F04BF" w:rsidP="00334DC7">
      <w:pPr>
        <w:pStyle w:val="BodyText3"/>
      </w:pPr>
      <w:r>
        <w:t>For safeguards reports that contain Official Use Only, Safeguards Information, or Classified Information</w:t>
      </w:r>
      <w:r w:rsidR="005F1175">
        <w:t>,</w:t>
      </w:r>
      <w:r>
        <w:t xml:space="preserve"> care must be taken to ensure the proper </w:t>
      </w:r>
      <w:r w:rsidR="00471901">
        <w:t xml:space="preserve">screening review </w:t>
      </w:r>
      <w:r w:rsidR="001B0C0F">
        <w:t xml:space="preserve">for classified matter </w:t>
      </w:r>
      <w:r w:rsidR="008D2ACA">
        <w:t>is performed</w:t>
      </w:r>
      <w:r w:rsidR="00B06097">
        <w:t xml:space="preserve">. </w:t>
      </w:r>
      <w:r>
        <w:t xml:space="preserve">If all the information required by the </w:t>
      </w:r>
      <w:r w:rsidR="00A31DF6">
        <w:t>f</w:t>
      </w:r>
      <w:r>
        <w:t>our-</w:t>
      </w:r>
      <w:r w:rsidR="00A31DF6">
        <w:t>p</w:t>
      </w:r>
      <w:r>
        <w:t>art write-up will not be included to maintain the report at a lower classification, the Office of Enforcement should be consulted prior to issuance of the report</w:t>
      </w:r>
      <w:r w:rsidR="00B06097">
        <w:t xml:space="preserve">. </w:t>
      </w:r>
      <w:r>
        <w:t>If it is determined that information cannot be removed, then the report must be classified at the appropriate level.</w:t>
      </w:r>
    </w:p>
    <w:p w14:paraId="2EE465FA" w14:textId="5A9B60B2" w:rsidR="00893585" w:rsidRDefault="00491488" w:rsidP="000A53B1">
      <w:pPr>
        <w:pStyle w:val="BodyText3"/>
      </w:pPr>
      <w:r w:rsidRPr="00491488">
        <w:t>The inspector should note that the determination of willfulness associated with a violation is an agency decision and is normally made after the Office of Investigations has completed an investigation</w:t>
      </w:r>
      <w:r w:rsidR="00B06097">
        <w:t xml:space="preserve">. </w:t>
      </w:r>
      <w:r w:rsidRPr="00491488">
        <w:t>A premature or inaccurate discussion of the willfulness of a violation in an inspection report could result in later conflict based on additional input and review</w:t>
      </w:r>
      <w:r w:rsidR="00B06097">
        <w:t xml:space="preserve">. </w:t>
      </w:r>
      <w:r w:rsidRPr="00491488">
        <w:t>Do not speculate or draw conclusions about the intent behind a violation</w:t>
      </w:r>
      <w:r w:rsidR="00B06097">
        <w:t xml:space="preserve">. </w:t>
      </w:r>
      <w:r w:rsidRPr="00491488">
        <w:t>Inspection reports that include potentially willful violations or that contain material that may be related to an ongoing investigation must be reviewed by the Office of Investigations and the Office of Enforcement prior to issuance.</w:t>
      </w:r>
    </w:p>
    <w:p w14:paraId="375FB862" w14:textId="77777777" w:rsidR="001356F8" w:rsidRDefault="002156F7" w:rsidP="001356F8">
      <w:pPr>
        <w:pStyle w:val="Heading2"/>
        <w:rPr>
          <w:rStyle w:val="Heading2Char"/>
        </w:rPr>
      </w:pPr>
      <w:bookmarkStart w:id="209" w:name="_Toc200457785"/>
      <w:r w:rsidRPr="00446165">
        <w:rPr>
          <w:rStyle w:val="Heading2Char"/>
        </w:rPr>
        <w:t>16.08</w:t>
      </w:r>
      <w:r w:rsidRPr="00446165">
        <w:rPr>
          <w:rStyle w:val="Heading2Char"/>
        </w:rPr>
        <w:tab/>
      </w:r>
      <w:r w:rsidR="00491488" w:rsidRPr="00446165">
        <w:rPr>
          <w:rStyle w:val="Heading2Char"/>
        </w:rPr>
        <w:t>Exit Meeting</w:t>
      </w:r>
      <w:r w:rsidR="002916C4" w:rsidRPr="00446165">
        <w:rPr>
          <w:rStyle w:val="Heading2Char"/>
        </w:rPr>
        <w:t>s and Debriefs</w:t>
      </w:r>
      <w:bookmarkEnd w:id="209"/>
    </w:p>
    <w:p w14:paraId="3D743B43" w14:textId="6BC73A59" w:rsidR="009F0269" w:rsidRDefault="0062681E" w:rsidP="001356F8">
      <w:pPr>
        <w:pStyle w:val="BodyText3"/>
        <w:rPr>
          <w:ins w:id="210" w:author="Author"/>
        </w:rPr>
      </w:pPr>
      <w:r>
        <w:t>This section appears f</w:t>
      </w:r>
      <w:r w:rsidR="00E830F3">
        <w:t>ollowing the Inspection Results section of the</w:t>
      </w:r>
      <w:r w:rsidR="00491488">
        <w:t xml:space="preserve"> inspection report</w:t>
      </w:r>
      <w:r>
        <w:t xml:space="preserve"> and</w:t>
      </w:r>
      <w:r w:rsidR="00491488">
        <w:t xml:space="preserve"> briefly summarizes the exit meeting(s), which is</w:t>
      </w:r>
      <w:r w:rsidR="008B4B48">
        <w:t>/are</w:t>
      </w:r>
      <w:r w:rsidR="00491488">
        <w:t xml:space="preserve"> also described in the first paragraph of the cover letter and identifies the most senior licensee manager who attended the meeting(s).</w:t>
      </w:r>
    </w:p>
    <w:p w14:paraId="70E1ACD7" w14:textId="77777777" w:rsidR="009F0269" w:rsidRDefault="0003483B" w:rsidP="001356F8">
      <w:pPr>
        <w:pStyle w:val="BodyText3"/>
        <w:rPr>
          <w:ins w:id="211" w:author="Author"/>
        </w:rPr>
      </w:pPr>
      <w:ins w:id="212" w:author="Author">
        <w:r>
          <w:t xml:space="preserve">If no exit meeting was held, </w:t>
        </w:r>
        <w:r w:rsidR="000C4B7A">
          <w:t>state</w:t>
        </w:r>
        <w:r w:rsidR="009F0269">
          <w:t xml:space="preserve">, in the cover letter, </w:t>
        </w:r>
      </w:ins>
    </w:p>
    <w:p w14:paraId="59FA7103" w14:textId="4524255E" w:rsidR="00491488" w:rsidRDefault="009F0269" w:rsidP="006E51C4">
      <w:pPr>
        <w:pStyle w:val="BodyText4"/>
      </w:pPr>
      <w:ins w:id="213" w:author="Author">
        <w:r>
          <w:t>“</w:t>
        </w:r>
        <w:r w:rsidR="00173391">
          <w:t>On</w:t>
        </w:r>
        <w:r w:rsidR="00173391" w:rsidRPr="006E51C4">
          <w:t xml:space="preserve"> {INSERT DATE}, </w:t>
        </w:r>
        <w:r w:rsidR="00DB2917" w:rsidRPr="004E0698">
          <w:rPr>
            <w:szCs w:val="18"/>
          </w:rPr>
          <w:t>t</w:t>
        </w:r>
        <w:r w:rsidR="000C4B7A">
          <w:t>he results of the inspection were communicated to licensee staff.</w:t>
        </w:r>
        <w:r>
          <w:t>”</w:t>
        </w:r>
      </w:ins>
    </w:p>
    <w:p w14:paraId="45734D91" w14:textId="2DF649F8" w:rsidR="00491488" w:rsidRDefault="00491488" w:rsidP="005F0DDB">
      <w:pPr>
        <w:pStyle w:val="BodyText3"/>
      </w:pPr>
      <w:r>
        <w:t>At the exit meeting</w:t>
      </w:r>
      <w:ins w:id="214" w:author="Author">
        <w:r w:rsidR="00C008A2">
          <w:t xml:space="preserve"> or in discussion with licensee staff</w:t>
        </w:r>
      </w:ins>
      <w:r>
        <w:t>, the inspectors should verify that the information the inspector reviewed during the inspection</w:t>
      </w:r>
      <w:r w:rsidR="001C41A9">
        <w:t>,</w:t>
      </w:r>
      <w:r>
        <w:t xml:space="preserve"> </w:t>
      </w:r>
      <w:r w:rsidR="002638F3">
        <w:t xml:space="preserve">if </w:t>
      </w:r>
      <w:r>
        <w:t>intend</w:t>
      </w:r>
      <w:r w:rsidR="002638F3">
        <w:t>ed</w:t>
      </w:r>
      <w:r>
        <w:t xml:space="preserve"> to </w:t>
      </w:r>
      <w:r w:rsidR="004E5278">
        <w:t xml:space="preserve">be </w:t>
      </w:r>
      <w:r>
        <w:t>include</w:t>
      </w:r>
      <w:r w:rsidR="004E5278">
        <w:t>d</w:t>
      </w:r>
      <w:r>
        <w:t xml:space="preserve"> in the report</w:t>
      </w:r>
      <w:r w:rsidR="001C41A9">
        <w:t>,</w:t>
      </w:r>
      <w:r>
        <w:t xml:space="preserve"> is not proprietary or classified</w:t>
      </w:r>
      <w:r w:rsidR="00B06097">
        <w:t xml:space="preserve">. </w:t>
      </w:r>
      <w:r>
        <w:t>If the licensee does not identify any material as proprietary, the Exit Meeting</w:t>
      </w:r>
      <w:r w:rsidR="004E5278">
        <w:t>s and Debriefs section</w:t>
      </w:r>
      <w:r>
        <w:t xml:space="preserve"> should include a sentence to that effect</w:t>
      </w:r>
      <w:r w:rsidR="00B06097">
        <w:t xml:space="preserve">. </w:t>
      </w:r>
      <w:r>
        <w:t>For fuel cycle facilities, most operations and information reviewed will be at least proprietary.</w:t>
      </w:r>
    </w:p>
    <w:p w14:paraId="359DF4E2" w14:textId="77777777" w:rsidR="00491488" w:rsidRDefault="00491488" w:rsidP="005F0DDB">
      <w:pPr>
        <w:pStyle w:val="BodyText3"/>
      </w:pPr>
      <w:r>
        <w:t>If the NRC’s position on a noncompliance changes significantly after the exit meeting, that change should be discussed with the licensee before the report is issued.</w:t>
      </w:r>
    </w:p>
    <w:p w14:paraId="14D2C0D9" w14:textId="02C1E81D" w:rsidR="000E2454" w:rsidRDefault="00491488" w:rsidP="005F0DDB">
      <w:pPr>
        <w:pStyle w:val="BodyText3"/>
      </w:pPr>
      <w:r>
        <w:t>Licensee responses should not be included in the summary.</w:t>
      </w:r>
    </w:p>
    <w:p w14:paraId="731567E9" w14:textId="10E64EEB" w:rsidR="001356F8" w:rsidRDefault="003D15A7" w:rsidP="001356F8">
      <w:pPr>
        <w:pStyle w:val="Heading2"/>
      </w:pPr>
      <w:bookmarkStart w:id="215" w:name="_Toc200457786"/>
      <w:r w:rsidRPr="00B62F90">
        <w:rPr>
          <w:rStyle w:val="Heading2Char"/>
        </w:rPr>
        <w:t>16.09</w:t>
      </w:r>
      <w:r w:rsidRPr="00B62F90">
        <w:rPr>
          <w:rStyle w:val="Heading2Char"/>
        </w:rPr>
        <w:tab/>
      </w:r>
      <w:r w:rsidR="00EA405E" w:rsidRPr="00B62F90">
        <w:rPr>
          <w:rStyle w:val="Heading2Char"/>
        </w:rPr>
        <w:t>Third Party Reviews</w:t>
      </w:r>
      <w:r w:rsidR="005B3AF2">
        <w:rPr>
          <w:u w:val="single"/>
        </w:rPr>
        <w:t xml:space="preserve"> (if applicable)</w:t>
      </w:r>
      <w:bookmarkEnd w:id="215"/>
    </w:p>
    <w:p w14:paraId="0BAD68E2" w14:textId="43C134B7" w:rsidR="003D15A7" w:rsidRDefault="004F6969" w:rsidP="001356F8">
      <w:pPr>
        <w:pStyle w:val="BodyText3"/>
      </w:pPr>
      <w:r>
        <w:t>In rare circumstances, it may be necessary to d</w:t>
      </w:r>
      <w:r w:rsidR="005B3AF2" w:rsidRPr="005B3AF2">
        <w:t xml:space="preserve">ocument the completion of </w:t>
      </w:r>
      <w:r w:rsidR="002C3BBE" w:rsidRPr="005B3AF2">
        <w:t>third-party</w:t>
      </w:r>
      <w:r w:rsidR="005B3AF2" w:rsidRPr="005B3AF2">
        <w:t xml:space="preserve"> reviews in this section</w:t>
      </w:r>
      <w:r w:rsidR="00E16A43">
        <w:t xml:space="preserve"> of</w:t>
      </w:r>
      <w:r w:rsidR="00F41252">
        <w:t xml:space="preserve"> a report</w:t>
      </w:r>
      <w:r w:rsidR="00B06097">
        <w:t xml:space="preserve">. </w:t>
      </w:r>
      <w:r w:rsidR="005B3AF2" w:rsidRPr="005B3AF2">
        <w:t>For example, state “The inspectors reviewed Institute on Nuclear Power Operations reports that were issued during the inspection period.” Omit this report section when there are no reviews.</w:t>
      </w:r>
    </w:p>
    <w:p w14:paraId="7D1A3314" w14:textId="77777777" w:rsidR="001356F8" w:rsidRDefault="003D15A7" w:rsidP="001356F8">
      <w:pPr>
        <w:pStyle w:val="Heading2"/>
        <w:rPr>
          <w:rStyle w:val="Heading2Char"/>
        </w:rPr>
      </w:pPr>
      <w:bookmarkStart w:id="216" w:name="_Toc200457787"/>
      <w:r w:rsidRPr="00D27EB9">
        <w:rPr>
          <w:rStyle w:val="Heading2Char"/>
        </w:rPr>
        <w:lastRenderedPageBreak/>
        <w:t>16.10</w:t>
      </w:r>
      <w:r w:rsidRPr="00D27EB9">
        <w:rPr>
          <w:rStyle w:val="Heading2Char"/>
        </w:rPr>
        <w:tab/>
      </w:r>
      <w:r w:rsidR="00A0511C" w:rsidRPr="00D27EB9">
        <w:rPr>
          <w:rStyle w:val="Heading2Char"/>
        </w:rPr>
        <w:t>Documents Reviewed</w:t>
      </w:r>
      <w:bookmarkEnd w:id="216"/>
    </w:p>
    <w:p w14:paraId="0ECD0275" w14:textId="000EF31A" w:rsidR="00A0511C" w:rsidRPr="00461774" w:rsidRDefault="00A0511C" w:rsidP="001356F8">
      <w:pPr>
        <w:pStyle w:val="BodyText3"/>
      </w:pPr>
      <w:r w:rsidRPr="00D27EB9">
        <w:t xml:space="preserve">A list of the documents and records reviewed during an inspection must be </w:t>
      </w:r>
      <w:r w:rsidR="008E3732" w:rsidRPr="00D27EB9">
        <w:t xml:space="preserve">included in the </w:t>
      </w:r>
      <w:r w:rsidRPr="00D27EB9">
        <w:t>inspection report</w:t>
      </w:r>
      <w:r w:rsidR="00B06097">
        <w:t xml:space="preserve">. </w:t>
      </w:r>
      <w:r w:rsidRPr="00D27EB9">
        <w:t>The list need not include those reviewed documents and records already identified in the body of the report nor those which, upon review, were determined not to support the inspection scope and determinations.</w:t>
      </w:r>
      <w:r w:rsidRPr="00BE2BB3">
        <w:t xml:space="preserve"> </w:t>
      </w:r>
      <w:r w:rsidRPr="00461774">
        <w:t>The level of detail for listed documents must be sufficient to allow the NRC to retrieve the document from the licensee in the foreseeable future</w:t>
      </w:r>
      <w:r w:rsidR="00B06097">
        <w:t xml:space="preserve">. </w:t>
      </w:r>
      <w:r w:rsidRPr="00461774">
        <w:t>Therefore, a unique identifier, which may include the tracking number, title, revision and/or date, must be provided for each document referenced</w:t>
      </w:r>
      <w:r w:rsidR="00464E03">
        <w:t>.</w:t>
      </w:r>
    </w:p>
    <w:p w14:paraId="40A04B7B" w14:textId="65ACE4EF" w:rsidR="001356F8" w:rsidRDefault="001232A3" w:rsidP="001356F8">
      <w:pPr>
        <w:pStyle w:val="Heading2"/>
      </w:pPr>
      <w:bookmarkStart w:id="217" w:name="_Toc200457788"/>
      <w:r w:rsidRPr="00B62F90">
        <w:rPr>
          <w:rStyle w:val="Heading2Char"/>
        </w:rPr>
        <w:t>16.11</w:t>
      </w:r>
      <w:r w:rsidR="004F2473" w:rsidRPr="00B62F90">
        <w:rPr>
          <w:rStyle w:val="Heading2Char"/>
        </w:rPr>
        <w:tab/>
        <w:t>Report Attachments</w:t>
      </w:r>
      <w:r w:rsidR="00FD14BD">
        <w:rPr>
          <w:u w:val="single"/>
        </w:rPr>
        <w:t xml:space="preserve"> (if applicable)</w:t>
      </w:r>
      <w:bookmarkEnd w:id="217"/>
    </w:p>
    <w:p w14:paraId="1F755213" w14:textId="75E8C159" w:rsidR="001232A3" w:rsidRDefault="009C4D74" w:rsidP="001356F8">
      <w:pPr>
        <w:pStyle w:val="BodyText3"/>
      </w:pPr>
      <w:r w:rsidRPr="009C4D74">
        <w:t xml:space="preserve">If desired, attachments (e.g., </w:t>
      </w:r>
      <w:r w:rsidR="00507D4C">
        <w:t>escalated enforcement supporting details</w:t>
      </w:r>
      <w:r w:rsidRPr="009C4D74">
        <w:t>) may be referenced and added to the end of the inspection report</w:t>
      </w:r>
      <w:r w:rsidR="00B06097">
        <w:t xml:space="preserve">. </w:t>
      </w:r>
      <w:r w:rsidRPr="009C4D74">
        <w:t>The attachments may be combined into a single attachment entitled "Supplemental Information" if desired.</w:t>
      </w:r>
    </w:p>
    <w:p w14:paraId="24D72812" w14:textId="1343FCE1" w:rsidR="001356F8" w:rsidRDefault="009061FF" w:rsidP="001356F8">
      <w:pPr>
        <w:pStyle w:val="Heading2"/>
      </w:pPr>
      <w:bookmarkStart w:id="218" w:name="_Toc200457789"/>
      <w:r w:rsidRPr="00B62F90">
        <w:rPr>
          <w:rStyle w:val="Heading2Char"/>
        </w:rPr>
        <w:t>16.12</w:t>
      </w:r>
      <w:r w:rsidRPr="00B62F90">
        <w:rPr>
          <w:rStyle w:val="Heading2Char"/>
        </w:rPr>
        <w:tab/>
      </w:r>
      <w:r w:rsidR="005149FB" w:rsidRPr="00B62F90">
        <w:rPr>
          <w:rStyle w:val="Heading2Char"/>
        </w:rPr>
        <w:t>List of Acronyms</w:t>
      </w:r>
      <w:r w:rsidR="005149FB" w:rsidRPr="001232A3">
        <w:rPr>
          <w:u w:val="single"/>
        </w:rPr>
        <w:t xml:space="preserve"> (if applicable)</w:t>
      </w:r>
      <w:bookmarkEnd w:id="218"/>
    </w:p>
    <w:p w14:paraId="37E6E18B" w14:textId="5890D13C" w:rsidR="005149FB" w:rsidRPr="00CF5DC7" w:rsidRDefault="005149FB" w:rsidP="001356F8">
      <w:pPr>
        <w:pStyle w:val="BodyText3"/>
        <w:rPr>
          <w:u w:val="single"/>
        </w:rPr>
      </w:pPr>
      <w:r w:rsidRPr="00CF5DC7">
        <w:t xml:space="preserve">Acronyms should be spelled out when first used in inspection report text (e.g., Licensee Performance Review </w:t>
      </w:r>
      <w:r>
        <w:t>(</w:t>
      </w:r>
      <w:r w:rsidRPr="00CF5DC7">
        <w:t>LPR</w:t>
      </w:r>
      <w:r>
        <w:t>)</w:t>
      </w:r>
      <w:r w:rsidRPr="00CF5DC7">
        <w:t>)</w:t>
      </w:r>
      <w:r w:rsidR="00B06097">
        <w:t xml:space="preserve">. </w:t>
      </w:r>
      <w:r w:rsidRPr="00CF5DC7">
        <w:t>A list of acronyms should be included in the inspection report or referenced, when the report section is 20 pages or longer</w:t>
      </w:r>
      <w:r w:rsidR="00B06097">
        <w:t xml:space="preserve">. </w:t>
      </w:r>
      <w:r w:rsidRPr="00CF5DC7">
        <w:t>When referenced</w:t>
      </w:r>
      <w:r>
        <w:t>,</w:t>
      </w:r>
      <w:r w:rsidRPr="00CF5DC7">
        <w:t xml:space="preserve"> the list of acronyms should be made publicly available for publicly available reports.</w:t>
      </w:r>
    </w:p>
    <w:p w14:paraId="731A69E4" w14:textId="00F861C8" w:rsidR="001356F8" w:rsidRDefault="001232A3" w:rsidP="001356F8">
      <w:pPr>
        <w:pStyle w:val="Heading2"/>
      </w:pPr>
      <w:bookmarkStart w:id="219" w:name="_Toc200457790"/>
      <w:r w:rsidRPr="00B62F90">
        <w:rPr>
          <w:rStyle w:val="Heading2Char"/>
        </w:rPr>
        <w:t>16.1</w:t>
      </w:r>
      <w:r w:rsidR="005149FB" w:rsidRPr="00B62F90">
        <w:rPr>
          <w:rStyle w:val="Heading2Char"/>
        </w:rPr>
        <w:t>3</w:t>
      </w:r>
      <w:r w:rsidR="004F2473" w:rsidRPr="00B62F90">
        <w:rPr>
          <w:rStyle w:val="Heading2Char"/>
        </w:rPr>
        <w:tab/>
        <w:t>Cover Letter Enclosures</w:t>
      </w:r>
      <w:r w:rsidR="00633D49" w:rsidRPr="00B62F90">
        <w:rPr>
          <w:rStyle w:val="Heading2Char"/>
        </w:rPr>
        <w:t xml:space="preserve"> </w:t>
      </w:r>
      <w:r w:rsidR="00633D49">
        <w:rPr>
          <w:u w:val="single"/>
        </w:rPr>
        <w:t>(if applicable)</w:t>
      </w:r>
      <w:bookmarkEnd w:id="219"/>
    </w:p>
    <w:p w14:paraId="63CCD6F9" w14:textId="5E17B46B" w:rsidR="001232A3" w:rsidRDefault="00633D49" w:rsidP="001356F8">
      <w:pPr>
        <w:pStyle w:val="BodyText3"/>
      </w:pPr>
      <w:r w:rsidRPr="00633D49">
        <w:t>The inspection report, starting with the cover page, is typically cover letter Enclosure 1</w:t>
      </w:r>
      <w:r w:rsidR="00B06097">
        <w:t xml:space="preserve">. </w:t>
      </w:r>
      <w:r w:rsidRPr="00633D49">
        <w:t>A</w:t>
      </w:r>
      <w:r w:rsidR="006A1757">
        <w:t>n a</w:t>
      </w:r>
      <w:r w:rsidRPr="00633D49">
        <w:t>dditional cover letter enclosure may be necessary to communicate an NOV.</w:t>
      </w:r>
    </w:p>
    <w:p w14:paraId="0ECD027E" w14:textId="6873C1E7" w:rsidR="007354EB" w:rsidRPr="00461774" w:rsidRDefault="007354EB" w:rsidP="00190404">
      <w:pPr>
        <w:pStyle w:val="Heading1"/>
        <w:ind w:left="990" w:hanging="990"/>
      </w:pPr>
      <w:bookmarkStart w:id="220" w:name="_Toc416695088"/>
      <w:bookmarkStart w:id="221" w:name="_Toc62124105"/>
      <w:bookmarkStart w:id="222" w:name="_Toc62124862"/>
      <w:bookmarkStart w:id="223" w:name="_Toc62125563"/>
      <w:bookmarkStart w:id="224" w:name="_Toc62125927"/>
      <w:bookmarkStart w:id="225" w:name="_Toc200457791"/>
      <w:r w:rsidRPr="00461774">
        <w:t>0616-</w:t>
      </w:r>
      <w:r w:rsidR="00DD59DA" w:rsidRPr="00461774">
        <w:t>1</w:t>
      </w:r>
      <w:r w:rsidR="004F2473">
        <w:t>7</w:t>
      </w:r>
      <w:r w:rsidRPr="00461774">
        <w:tab/>
        <w:t>RELEASE AND DISCLOSURE OF INSPECTION REPORTS AND ASSOCIATED DOCUMENTS</w:t>
      </w:r>
      <w:bookmarkEnd w:id="220"/>
      <w:bookmarkEnd w:id="221"/>
      <w:bookmarkEnd w:id="222"/>
      <w:bookmarkEnd w:id="223"/>
      <w:bookmarkEnd w:id="224"/>
      <w:bookmarkEnd w:id="225"/>
    </w:p>
    <w:p w14:paraId="5116AB4A" w14:textId="77777777" w:rsidR="001356F8" w:rsidRDefault="00DD59DA" w:rsidP="001356F8">
      <w:pPr>
        <w:pStyle w:val="Heading2"/>
        <w:rPr>
          <w:rStyle w:val="Heading2Char"/>
        </w:rPr>
      </w:pPr>
      <w:bookmarkStart w:id="226" w:name="_Toc200457792"/>
      <w:r w:rsidRPr="00B62F90">
        <w:rPr>
          <w:rStyle w:val="Heading2Char"/>
        </w:rPr>
        <w:t>1</w:t>
      </w:r>
      <w:r w:rsidR="004F2473" w:rsidRPr="00B62F90">
        <w:rPr>
          <w:rStyle w:val="Heading2Char"/>
        </w:rPr>
        <w:t>7</w:t>
      </w:r>
      <w:r w:rsidR="007354EB" w:rsidRPr="00B62F90">
        <w:rPr>
          <w:rStyle w:val="Heading2Char"/>
        </w:rPr>
        <w:t>.01</w:t>
      </w:r>
      <w:r w:rsidR="007354EB" w:rsidRPr="00B62F90">
        <w:rPr>
          <w:rStyle w:val="Heading2Char"/>
        </w:rPr>
        <w:tab/>
        <w:t>General Public Disclosure and Exemptions</w:t>
      </w:r>
      <w:bookmarkEnd w:id="226"/>
    </w:p>
    <w:p w14:paraId="0ECD0280" w14:textId="5D01C434" w:rsidR="007354EB" w:rsidRDefault="007354EB" w:rsidP="001356F8">
      <w:pPr>
        <w:pStyle w:val="BodyText3"/>
      </w:pPr>
      <w:r w:rsidRPr="00461774">
        <w:t>Except for report enclosures containing exempt information, all final inspection reports will be routinely disclosed to the public</w:t>
      </w:r>
      <w:r w:rsidR="00B06097">
        <w:t xml:space="preserve">. </w:t>
      </w:r>
      <w:r w:rsidRPr="00461774">
        <w:t>Information that should not appear in an inspection report is described in 10 CFR 2.390 and 9.17</w:t>
      </w:r>
      <w:r w:rsidR="00B06097">
        <w:t xml:space="preserve">. </w:t>
      </w:r>
      <w:r w:rsidRPr="00461774">
        <w:t xml:space="preserve">MD 8.8, </w:t>
      </w:r>
      <w:r w:rsidR="00FF3DCF">
        <w:t>“</w:t>
      </w:r>
      <w:r w:rsidRPr="00461774">
        <w:t>Management of Allegations,</w:t>
      </w:r>
      <w:r w:rsidR="00FF3DCF">
        <w:t>”</w:t>
      </w:r>
      <w:r w:rsidRPr="00461774">
        <w:t xml:space="preserve"> addresses the manner in which an inspection report may be used to document allegation follow up activities</w:t>
      </w:r>
      <w:r w:rsidR="00B06097">
        <w:t xml:space="preserve">. </w:t>
      </w:r>
      <w:r w:rsidR="007B6B8D">
        <w:t>Minor violations revealed during allegation follow up shall not be included in the inspection report as a minor violation</w:t>
      </w:r>
      <w:r w:rsidR="00B06097">
        <w:t xml:space="preserve">. </w:t>
      </w:r>
      <w:r w:rsidRPr="00461774">
        <w:t xml:space="preserve">IMC 0620, </w:t>
      </w:r>
      <w:r w:rsidR="004B5636" w:rsidRPr="00461774">
        <w:t>“</w:t>
      </w:r>
      <w:r w:rsidRPr="00461774">
        <w:t>Inspection Documents and Records,</w:t>
      </w:r>
      <w:r w:rsidR="004B5636" w:rsidRPr="00461774">
        <w:t>”</w:t>
      </w:r>
      <w:r w:rsidRPr="00461774">
        <w:t xml:space="preserve"> provides guidance on acquisition and control of NRC records, including inspection-related documents.</w:t>
      </w:r>
    </w:p>
    <w:p w14:paraId="1BC61D1F" w14:textId="36FA4FC7" w:rsidR="004F28EF" w:rsidRPr="004F28EF" w:rsidRDefault="004F28EF" w:rsidP="00F04AB7">
      <w:pPr>
        <w:pStyle w:val="BodyText3"/>
      </w:pPr>
      <w:r w:rsidRPr="004F28EF">
        <w:t xml:space="preserve">Inspection reports containing </w:t>
      </w:r>
      <w:r w:rsidR="007E3DC3">
        <w:t>“</w:t>
      </w:r>
      <w:r w:rsidRPr="004F28EF">
        <w:t>Official Use Only- Security Related Information</w:t>
      </w:r>
      <w:r w:rsidR="102DB4C5">
        <w:t>”</w:t>
      </w:r>
      <w:r w:rsidRPr="004F28EF">
        <w:t xml:space="preserve"> will not be disclosed to the public</w:t>
      </w:r>
      <w:r w:rsidR="00B06097">
        <w:t xml:space="preserve">. </w:t>
      </w:r>
      <w:r w:rsidRPr="004F28EF">
        <w:t>The number and severity of violations contained within these reports, however, will be stated in a publicly-available cover letter</w:t>
      </w:r>
      <w:r w:rsidR="00B06097">
        <w:t xml:space="preserve">. </w:t>
      </w:r>
      <w:r w:rsidR="003A3A01">
        <w:t xml:space="preserve">If the severity level of the violation is </w:t>
      </w:r>
      <w:r w:rsidR="00CC48BC">
        <w:t>an</w:t>
      </w:r>
      <w:r w:rsidR="00B8588F">
        <w:t xml:space="preserve"> </w:t>
      </w:r>
      <w:r w:rsidR="002A030F">
        <w:t>NCV</w:t>
      </w:r>
      <w:r w:rsidR="00B8588F">
        <w:t xml:space="preserve"> or </w:t>
      </w:r>
      <w:r w:rsidR="003A3A01">
        <w:t>Severity Level IV</w:t>
      </w:r>
      <w:r w:rsidR="00B8588F">
        <w:t xml:space="preserve"> violation</w:t>
      </w:r>
      <w:r w:rsidR="003A3A01">
        <w:t>, then the specific level should be listed</w:t>
      </w:r>
      <w:r w:rsidR="00B06097">
        <w:t xml:space="preserve">. </w:t>
      </w:r>
      <w:r w:rsidR="003A3A01">
        <w:t xml:space="preserve">If the severity level of the violation is Severity Level I – III, then the publicly-available cover letter should </w:t>
      </w:r>
      <w:r w:rsidR="00B8588F">
        <w:t xml:space="preserve">only </w:t>
      </w:r>
      <w:r w:rsidR="003A3A01">
        <w:t>state that the violation is escalated enforcement</w:t>
      </w:r>
      <w:r w:rsidR="00B06097">
        <w:t xml:space="preserve">. </w:t>
      </w:r>
      <w:r w:rsidRPr="004F28EF">
        <w:t xml:space="preserve">The content behind these violations </w:t>
      </w:r>
      <w:r w:rsidR="002E1D2A">
        <w:t>shall</w:t>
      </w:r>
      <w:r w:rsidRPr="004F28EF">
        <w:t xml:space="preserve"> not be discussed on the public docket or in public meetings.</w:t>
      </w:r>
    </w:p>
    <w:p w14:paraId="4B4921E3" w14:textId="77777777" w:rsidR="00D10842" w:rsidRDefault="00037C13" w:rsidP="00D10842">
      <w:pPr>
        <w:pStyle w:val="Heading2"/>
        <w:rPr>
          <w:rStyle w:val="Heading2Char"/>
        </w:rPr>
      </w:pPr>
      <w:bookmarkStart w:id="227" w:name="_Toc200457793"/>
      <w:r w:rsidRPr="00B62F90">
        <w:rPr>
          <w:rStyle w:val="Heading2Char"/>
        </w:rPr>
        <w:lastRenderedPageBreak/>
        <w:t>1</w:t>
      </w:r>
      <w:r w:rsidR="00EC4838" w:rsidRPr="00B62F90">
        <w:rPr>
          <w:rStyle w:val="Heading2Char"/>
        </w:rPr>
        <w:t>7</w:t>
      </w:r>
      <w:r w:rsidR="007354EB" w:rsidRPr="00B62F90">
        <w:rPr>
          <w:rStyle w:val="Heading2Char"/>
        </w:rPr>
        <w:t>.02</w:t>
      </w:r>
      <w:r w:rsidR="007354EB" w:rsidRPr="00B62F90">
        <w:rPr>
          <w:rStyle w:val="Heading2Char"/>
        </w:rPr>
        <w:tab/>
        <w:t>Release of Investigation-Related Information</w:t>
      </w:r>
      <w:bookmarkEnd w:id="227"/>
    </w:p>
    <w:p w14:paraId="0ECD0286" w14:textId="46B7CBC1" w:rsidR="00753C00" w:rsidRPr="00461774" w:rsidRDefault="00037C13" w:rsidP="00D10842">
      <w:pPr>
        <w:pStyle w:val="BodyText3"/>
      </w:pPr>
      <w:r w:rsidRPr="00461774">
        <w:t>When an inspector accompanies an investigator on an investigation, the inspector must not release either the investigation report or his or her individual input to the investigation report</w:t>
      </w:r>
      <w:r w:rsidR="00B06097">
        <w:t xml:space="preserve">. </w:t>
      </w:r>
      <w:r w:rsidRPr="00461774">
        <w:t>This information is exempt from disclosure by 10 CFR 9.17, “Agency Records Exempt from Public Disclosure,” and must not be circulated outside the NRC without specific approval of the Chairman (refer to OI Policy Statement 23).</w:t>
      </w:r>
    </w:p>
    <w:p w14:paraId="0ECD0289" w14:textId="65271773" w:rsidR="00B3599E" w:rsidRDefault="001A22CA" w:rsidP="00D10842">
      <w:pPr>
        <w:pStyle w:val="BodyText2"/>
      </w:pPr>
      <w:r>
        <w:t>List of Appendices</w:t>
      </w:r>
      <w:r w:rsidR="007354EB" w:rsidRPr="00461774">
        <w:t>:</w:t>
      </w:r>
      <w:r w:rsidR="00D10842">
        <w:br/>
      </w:r>
      <w:r w:rsidR="00B3599E" w:rsidRPr="00461774">
        <w:t>Appendix</w:t>
      </w:r>
      <w:r w:rsidR="007354EB" w:rsidRPr="00461774">
        <w:t xml:space="preserve"> </w:t>
      </w:r>
      <w:r w:rsidR="000D203B" w:rsidRPr="00461774">
        <w:t>A</w:t>
      </w:r>
      <w:r w:rsidR="000E5E93">
        <w:t xml:space="preserve">: </w:t>
      </w:r>
      <w:r w:rsidR="00B3599E" w:rsidRPr="00461774">
        <w:t xml:space="preserve">List of Acronyms and </w:t>
      </w:r>
      <w:r w:rsidR="001C0593" w:rsidRPr="00461774">
        <w:t>Abbreviations</w:t>
      </w:r>
      <w:r w:rsidR="0084632A" w:rsidRPr="00461774">
        <w:t xml:space="preserve"> </w:t>
      </w:r>
      <w:r w:rsidR="00B3599E" w:rsidRPr="00461774">
        <w:t>Used in this Inspection Manual Chapter</w:t>
      </w:r>
    </w:p>
    <w:p w14:paraId="2B609C74" w14:textId="027C0687" w:rsidR="009A5CD2" w:rsidRDefault="001A22CA" w:rsidP="000E5E93">
      <w:pPr>
        <w:pStyle w:val="BodyText2"/>
        <w:rPr>
          <w:ins w:id="228" w:author="Author"/>
        </w:rPr>
      </w:pPr>
      <w:r>
        <w:t xml:space="preserve">List of </w:t>
      </w:r>
      <w:r w:rsidR="009A5CD2">
        <w:t>Exhibit</w:t>
      </w:r>
      <w:r>
        <w:t>s</w:t>
      </w:r>
      <w:r w:rsidR="009A5CD2">
        <w:t>:</w:t>
      </w:r>
      <w:r w:rsidR="000E5E93">
        <w:br/>
      </w:r>
      <w:r w:rsidR="00F23DC6">
        <w:t>Exhibit 1</w:t>
      </w:r>
      <w:r w:rsidR="000E5E93">
        <w:t xml:space="preserve">: </w:t>
      </w:r>
      <w:r w:rsidR="00F23DC6">
        <w:t>S</w:t>
      </w:r>
      <w:r w:rsidR="00F23DC6" w:rsidRPr="00F23DC6">
        <w:t>tandard Fuel Cycle Facilities Inspection Report Outline</w:t>
      </w:r>
    </w:p>
    <w:p w14:paraId="7F967F50" w14:textId="0D174631" w:rsidR="00C07A16" w:rsidRDefault="00C07A16" w:rsidP="000E5E93">
      <w:pPr>
        <w:pStyle w:val="BodyText2"/>
      </w:pPr>
      <w:ins w:id="229" w:author="Author">
        <w:r>
          <w:t>List of Attachments:</w:t>
        </w:r>
        <w:r w:rsidR="006A2630">
          <w:br/>
        </w:r>
        <w:r w:rsidR="006A2630" w:rsidRPr="006A2630">
          <w:t>Attachment 1: Revision History for IMC 0616</w:t>
        </w:r>
      </w:ins>
    </w:p>
    <w:p w14:paraId="0ECD028C" w14:textId="77777777" w:rsidR="000D5EFF" w:rsidRPr="00461774" w:rsidRDefault="000D5EFF" w:rsidP="000E5E93">
      <w:pPr>
        <w:pStyle w:val="END"/>
      </w:pPr>
      <w:r>
        <w:t>END</w:t>
      </w:r>
    </w:p>
    <w:p w14:paraId="0ECD028D" w14:textId="77777777" w:rsidR="009C3498" w:rsidRPr="00461774" w:rsidRDefault="009C3498" w:rsidP="001E4B62">
      <w:pPr>
        <w:pStyle w:val="BodyText"/>
        <w:sectPr w:rsidR="009C3498" w:rsidRPr="00461774" w:rsidSect="00630C7E">
          <w:headerReference w:type="default" r:id="rId16"/>
          <w:footerReference w:type="even" r:id="rId17"/>
          <w:footerReference w:type="default" r:id="rId18"/>
          <w:pgSz w:w="12240" w:h="15840"/>
          <w:pgMar w:top="1440" w:right="1440" w:bottom="1440" w:left="1440" w:header="720" w:footer="720" w:gutter="0"/>
          <w:pgNumType w:start="1"/>
          <w:cols w:space="720"/>
          <w:noEndnote/>
          <w:docGrid w:linePitch="326"/>
        </w:sectPr>
      </w:pPr>
    </w:p>
    <w:p w14:paraId="0ECD028F" w14:textId="6D2C8525" w:rsidR="007354EB" w:rsidRPr="00461774" w:rsidRDefault="005A1AD1" w:rsidP="00E3494D">
      <w:pPr>
        <w:pStyle w:val="Attachmenttitle"/>
      </w:pPr>
      <w:bookmarkStart w:id="234" w:name="_Toc390953933"/>
      <w:bookmarkStart w:id="235" w:name="_Toc416695089"/>
      <w:bookmarkStart w:id="236" w:name="_Toc62124106"/>
      <w:bookmarkStart w:id="237" w:name="_Toc62124863"/>
      <w:bookmarkStart w:id="238" w:name="_Toc62125564"/>
      <w:bookmarkStart w:id="239" w:name="_Toc62125928"/>
      <w:bookmarkStart w:id="240" w:name="_Toc200457794"/>
      <w:r w:rsidRPr="0079680B">
        <w:lastRenderedPageBreak/>
        <w:t>Appendix A</w:t>
      </w:r>
      <w:r>
        <w:t xml:space="preserve">: </w:t>
      </w:r>
      <w:r w:rsidRPr="0079680B">
        <w:t xml:space="preserve">List Of Acronyms And Abbreviations Used </w:t>
      </w:r>
      <w:r w:rsidR="00E3494D">
        <w:t>i</w:t>
      </w:r>
      <w:r w:rsidR="00E3494D" w:rsidRPr="0079680B">
        <w:t xml:space="preserve">n </w:t>
      </w:r>
      <w:r w:rsidR="00E3494D">
        <w:t>t</w:t>
      </w:r>
      <w:r w:rsidR="00E3494D" w:rsidRPr="0079680B">
        <w:t>his</w:t>
      </w:r>
      <w:bookmarkEnd w:id="234"/>
      <w:bookmarkEnd w:id="235"/>
      <w:bookmarkEnd w:id="236"/>
      <w:bookmarkEnd w:id="237"/>
      <w:bookmarkEnd w:id="238"/>
      <w:bookmarkEnd w:id="239"/>
      <w:r w:rsidR="00E3494D">
        <w:t xml:space="preserve"> </w:t>
      </w:r>
      <w:bookmarkStart w:id="241" w:name="_Toc416695090"/>
      <w:bookmarkStart w:id="242" w:name="_Toc62124107"/>
      <w:bookmarkStart w:id="243" w:name="_Toc62124864"/>
      <w:bookmarkStart w:id="244" w:name="_Toc62125565"/>
      <w:bookmarkStart w:id="245" w:name="_Toc62125929"/>
      <w:r w:rsidR="00E3494D" w:rsidRPr="0079680B">
        <w:t>Inspection Manual Chapter</w:t>
      </w:r>
      <w:bookmarkEnd w:id="240"/>
      <w:bookmarkEnd w:id="241"/>
      <w:bookmarkEnd w:id="242"/>
      <w:bookmarkEnd w:id="243"/>
      <w:bookmarkEnd w:id="244"/>
      <w:bookmarkEnd w:id="245"/>
    </w:p>
    <w:p w14:paraId="0ECD0292" w14:textId="7DF0746D" w:rsidR="007354EB" w:rsidRDefault="00392804" w:rsidP="00843201">
      <w:pPr>
        <w:pStyle w:val="BodyText"/>
        <w:spacing w:after="0"/>
      </w:pPr>
      <w:r w:rsidRPr="00461774">
        <w:t>ADAMS</w:t>
      </w:r>
      <w:r w:rsidRPr="00461774">
        <w:tab/>
        <w:t>Agency Document and Management System</w:t>
      </w:r>
    </w:p>
    <w:p w14:paraId="2A385FA2" w14:textId="77777777" w:rsidR="00392804" w:rsidRDefault="00392804" w:rsidP="00843201">
      <w:pPr>
        <w:pStyle w:val="BodyText"/>
        <w:spacing w:after="0"/>
      </w:pPr>
      <w:r w:rsidRPr="00461774">
        <w:t>AIT</w:t>
      </w:r>
      <w:r w:rsidRPr="00461774">
        <w:tab/>
      </w:r>
      <w:r w:rsidRPr="00461774">
        <w:tab/>
        <w:t>Augmented Inspection Team</w:t>
      </w:r>
    </w:p>
    <w:p w14:paraId="1194B983" w14:textId="2A205424" w:rsidR="00BD496E" w:rsidRPr="00461774" w:rsidRDefault="00BD496E" w:rsidP="00843201">
      <w:pPr>
        <w:pStyle w:val="BodyText"/>
        <w:spacing w:after="0"/>
      </w:pPr>
      <w:r>
        <w:t>AV</w:t>
      </w:r>
      <w:r>
        <w:tab/>
      </w:r>
      <w:r>
        <w:tab/>
        <w:t>Apparent Violation</w:t>
      </w:r>
    </w:p>
    <w:p w14:paraId="4FB9A14B" w14:textId="77777777" w:rsidR="00392804" w:rsidRPr="00461774" w:rsidRDefault="00392804" w:rsidP="00843201">
      <w:pPr>
        <w:pStyle w:val="BodyText"/>
        <w:spacing w:after="0"/>
      </w:pPr>
      <w:r w:rsidRPr="00461774">
        <w:t>BC</w:t>
      </w:r>
      <w:r w:rsidRPr="00461774">
        <w:tab/>
      </w:r>
      <w:r w:rsidRPr="00461774">
        <w:tab/>
        <w:t>Branch Chief</w:t>
      </w:r>
    </w:p>
    <w:p w14:paraId="0ECD0295" w14:textId="77777777" w:rsidR="007354EB" w:rsidRPr="00461774" w:rsidRDefault="007354EB" w:rsidP="00843201">
      <w:pPr>
        <w:pStyle w:val="BodyText"/>
        <w:spacing w:after="0"/>
      </w:pPr>
      <w:r w:rsidRPr="00461774">
        <w:t>CFR</w:t>
      </w:r>
      <w:r w:rsidRPr="00461774">
        <w:tab/>
      </w:r>
      <w:r w:rsidRPr="00461774">
        <w:tab/>
        <w:t>Code of Federal Regulations</w:t>
      </w:r>
    </w:p>
    <w:p w14:paraId="0ECD0296" w14:textId="77777777" w:rsidR="00392804" w:rsidRPr="00461774" w:rsidRDefault="00092BF1" w:rsidP="00843201">
      <w:pPr>
        <w:pStyle w:val="BodyText"/>
        <w:spacing w:after="0"/>
      </w:pPr>
      <w:r w:rsidRPr="00461774">
        <w:t>CoC</w:t>
      </w:r>
      <w:r w:rsidR="00392804" w:rsidRPr="00461774">
        <w:tab/>
      </w:r>
      <w:r w:rsidR="00392804" w:rsidRPr="00461774">
        <w:tab/>
        <w:t>Certificate of Compliance</w:t>
      </w:r>
    </w:p>
    <w:p w14:paraId="1F6D931D" w14:textId="77777777" w:rsidR="00392804" w:rsidRPr="00461774" w:rsidRDefault="00392804" w:rsidP="00843201">
      <w:pPr>
        <w:pStyle w:val="BodyText"/>
        <w:spacing w:after="0"/>
      </w:pPr>
      <w:r w:rsidRPr="00461774">
        <w:t>DD</w:t>
      </w:r>
      <w:r w:rsidRPr="00461774">
        <w:tab/>
      </w:r>
      <w:r w:rsidRPr="00461774">
        <w:tab/>
        <w:t>Division Director</w:t>
      </w:r>
    </w:p>
    <w:p w14:paraId="0ECD0298" w14:textId="77777777" w:rsidR="007354EB" w:rsidRPr="00461774" w:rsidRDefault="007354EB" w:rsidP="00843201">
      <w:pPr>
        <w:pStyle w:val="BodyText"/>
        <w:spacing w:after="0"/>
      </w:pPr>
      <w:r w:rsidRPr="00461774">
        <w:t>EA</w:t>
      </w:r>
      <w:r w:rsidRPr="00461774">
        <w:tab/>
      </w:r>
      <w:r w:rsidRPr="00461774">
        <w:tab/>
        <w:t>Enforcement Action</w:t>
      </w:r>
    </w:p>
    <w:p w14:paraId="49B18358" w14:textId="77777777" w:rsidR="00104DF2" w:rsidRPr="00461774" w:rsidRDefault="00104DF2" w:rsidP="00843201">
      <w:pPr>
        <w:pStyle w:val="BodyText"/>
        <w:spacing w:after="0"/>
      </w:pPr>
      <w:r w:rsidRPr="00461774">
        <w:t>FCNMED</w:t>
      </w:r>
      <w:r w:rsidRPr="00461774">
        <w:tab/>
        <w:t>Fuel Cycle Nuclear Materials Event Database</w:t>
      </w:r>
    </w:p>
    <w:p w14:paraId="3A08AF92" w14:textId="77777777" w:rsidR="00392804" w:rsidRPr="00461774" w:rsidRDefault="00392804" w:rsidP="00843201">
      <w:pPr>
        <w:pStyle w:val="BodyText"/>
        <w:spacing w:after="0"/>
      </w:pPr>
      <w:r w:rsidRPr="00461774">
        <w:t>FCSS</w:t>
      </w:r>
      <w:r w:rsidRPr="00461774">
        <w:tab/>
      </w:r>
      <w:r w:rsidRPr="00461774">
        <w:tab/>
        <w:t>Fuel Cycle Safety and Safeguards</w:t>
      </w:r>
    </w:p>
    <w:p w14:paraId="7A443D64" w14:textId="77777777" w:rsidR="00366581" w:rsidRPr="00461774" w:rsidRDefault="00366581" w:rsidP="00843201">
      <w:pPr>
        <w:pStyle w:val="BodyText"/>
        <w:spacing w:after="0"/>
      </w:pPr>
      <w:r w:rsidRPr="00461774">
        <w:t>FOIA</w:t>
      </w:r>
      <w:r w:rsidRPr="00461774">
        <w:tab/>
      </w:r>
      <w:r w:rsidRPr="00461774">
        <w:tab/>
        <w:t>Freedom of Information Act</w:t>
      </w:r>
    </w:p>
    <w:p w14:paraId="26F41EDD" w14:textId="77777777" w:rsidR="007354EB" w:rsidRPr="00461774" w:rsidRDefault="007354EB" w:rsidP="00843201">
      <w:pPr>
        <w:pStyle w:val="BodyText"/>
        <w:spacing w:after="0"/>
      </w:pPr>
      <w:r w:rsidRPr="00461774">
        <w:t>GPO</w:t>
      </w:r>
      <w:r w:rsidRPr="00461774">
        <w:tab/>
      </w:r>
      <w:r w:rsidRPr="00461774">
        <w:tab/>
        <w:t>Government Printing Office</w:t>
      </w:r>
    </w:p>
    <w:p w14:paraId="7E50CFBC" w14:textId="0CAF687F" w:rsidR="00F83541" w:rsidRPr="00461774" w:rsidRDefault="00F83541" w:rsidP="00843201">
      <w:pPr>
        <w:pStyle w:val="BodyText"/>
        <w:spacing w:after="0"/>
      </w:pPr>
      <w:r w:rsidRPr="00461774">
        <w:t>IIT</w:t>
      </w:r>
      <w:r w:rsidR="00366581" w:rsidRPr="00461774">
        <w:tab/>
      </w:r>
      <w:r w:rsidR="00366581" w:rsidRPr="00461774">
        <w:tab/>
        <w:t>incident Investigation Team</w:t>
      </w:r>
    </w:p>
    <w:p w14:paraId="0ECD029F" w14:textId="77777777" w:rsidR="007354EB" w:rsidRDefault="007354EB" w:rsidP="00843201">
      <w:pPr>
        <w:pStyle w:val="BodyText"/>
        <w:spacing w:after="0"/>
        <w:rPr>
          <w:ins w:id="246" w:author="Author"/>
        </w:rPr>
      </w:pPr>
      <w:r w:rsidRPr="00461774">
        <w:t>IMC</w:t>
      </w:r>
      <w:r w:rsidRPr="00461774">
        <w:tab/>
      </w:r>
      <w:r w:rsidRPr="00461774">
        <w:tab/>
        <w:t>Inspection Manual Chapter</w:t>
      </w:r>
    </w:p>
    <w:p w14:paraId="08DA9BDC" w14:textId="765F6A06" w:rsidR="00AB7362" w:rsidRPr="00461774" w:rsidRDefault="00AB7362" w:rsidP="00843201">
      <w:pPr>
        <w:pStyle w:val="BodyText"/>
        <w:spacing w:after="0"/>
      </w:pPr>
      <w:ins w:id="247" w:author="Author">
        <w:r>
          <w:t>IP</w:t>
        </w:r>
        <w:r>
          <w:tab/>
        </w:r>
        <w:r>
          <w:tab/>
          <w:t>Inspection Procedure</w:t>
        </w:r>
      </w:ins>
    </w:p>
    <w:p w14:paraId="0ECD02A0" w14:textId="77777777" w:rsidR="007354EB" w:rsidRPr="00461774" w:rsidRDefault="007354EB" w:rsidP="00843201">
      <w:pPr>
        <w:pStyle w:val="BodyText"/>
        <w:spacing w:after="0"/>
      </w:pPr>
      <w:r w:rsidRPr="00461774">
        <w:t>IROFS</w:t>
      </w:r>
      <w:r w:rsidRPr="00461774">
        <w:tab/>
      </w:r>
      <w:r w:rsidRPr="00461774">
        <w:tab/>
        <w:t xml:space="preserve">Items Relied </w:t>
      </w:r>
      <w:r w:rsidR="00392804" w:rsidRPr="00461774">
        <w:t>O</w:t>
      </w:r>
      <w:r w:rsidRPr="00461774">
        <w:t xml:space="preserve">n </w:t>
      </w:r>
      <w:r w:rsidR="00392804" w:rsidRPr="00461774">
        <w:t>F</w:t>
      </w:r>
      <w:r w:rsidRPr="00461774">
        <w:t>or Safety</w:t>
      </w:r>
    </w:p>
    <w:p w14:paraId="0ECD02A1" w14:textId="77777777" w:rsidR="00392804" w:rsidRPr="00461774" w:rsidRDefault="00392804" w:rsidP="00843201">
      <w:pPr>
        <w:pStyle w:val="BodyText"/>
        <w:spacing w:after="0"/>
      </w:pPr>
      <w:r w:rsidRPr="00461774">
        <w:t>LPR</w:t>
      </w:r>
      <w:r w:rsidRPr="00461774">
        <w:tab/>
      </w:r>
      <w:r w:rsidRPr="00461774">
        <w:tab/>
        <w:t>Licensee Performance Review</w:t>
      </w:r>
    </w:p>
    <w:p w14:paraId="0ECD02A2" w14:textId="77777777" w:rsidR="007354EB" w:rsidRPr="00461774" w:rsidRDefault="007354EB" w:rsidP="00843201">
      <w:pPr>
        <w:pStyle w:val="BodyText"/>
        <w:spacing w:after="0"/>
      </w:pPr>
      <w:r w:rsidRPr="00461774">
        <w:t>MD</w:t>
      </w:r>
      <w:r w:rsidRPr="00461774">
        <w:tab/>
      </w:r>
      <w:r w:rsidRPr="00461774">
        <w:tab/>
        <w:t>Management Directive</w:t>
      </w:r>
    </w:p>
    <w:p w14:paraId="0ECD02A3" w14:textId="77777777" w:rsidR="007354EB" w:rsidRPr="00461774" w:rsidRDefault="007354EB" w:rsidP="00843201">
      <w:pPr>
        <w:pStyle w:val="BodyText"/>
        <w:spacing w:after="0"/>
      </w:pPr>
      <w:r w:rsidRPr="00461774">
        <w:t>NCV</w:t>
      </w:r>
      <w:r w:rsidRPr="00461774">
        <w:tab/>
      </w:r>
      <w:r w:rsidRPr="00461774">
        <w:tab/>
        <w:t>Non-Cited Violation</w:t>
      </w:r>
    </w:p>
    <w:p w14:paraId="0ECD02A4" w14:textId="77777777" w:rsidR="00104DF2" w:rsidRPr="00461774" w:rsidRDefault="00104DF2" w:rsidP="00843201">
      <w:pPr>
        <w:pStyle w:val="BodyText"/>
        <w:spacing w:after="0"/>
      </w:pPr>
      <w:r w:rsidRPr="00461774">
        <w:t>NMED</w:t>
      </w:r>
      <w:r w:rsidRPr="00461774">
        <w:tab/>
      </w:r>
      <w:r w:rsidRPr="00461774">
        <w:tab/>
        <w:t>Nuclear Materials Event Database</w:t>
      </w:r>
    </w:p>
    <w:p w14:paraId="0ECD02A5" w14:textId="77777777" w:rsidR="007354EB" w:rsidRPr="00461774" w:rsidRDefault="007354EB" w:rsidP="00843201">
      <w:pPr>
        <w:pStyle w:val="BodyText"/>
        <w:spacing w:after="0"/>
      </w:pPr>
      <w:r w:rsidRPr="00461774">
        <w:t>NMSS</w:t>
      </w:r>
      <w:r w:rsidRPr="00461774">
        <w:tab/>
      </w:r>
      <w:r w:rsidRPr="00461774">
        <w:tab/>
        <w:t>Office of Nuclear Material Safety and Safeguards</w:t>
      </w:r>
    </w:p>
    <w:p w14:paraId="0ECD02A6" w14:textId="77777777" w:rsidR="007354EB" w:rsidRPr="00461774" w:rsidRDefault="007354EB" w:rsidP="00843201">
      <w:pPr>
        <w:pStyle w:val="BodyText"/>
        <w:spacing w:after="0"/>
      </w:pPr>
      <w:r w:rsidRPr="00461774">
        <w:t>NOV</w:t>
      </w:r>
      <w:r w:rsidRPr="00461774">
        <w:tab/>
      </w:r>
      <w:r w:rsidRPr="00461774">
        <w:tab/>
        <w:t>Notice of Violation</w:t>
      </w:r>
    </w:p>
    <w:p w14:paraId="0ECD02A7" w14:textId="77777777" w:rsidR="007354EB" w:rsidRPr="00461774" w:rsidRDefault="007354EB" w:rsidP="00843201">
      <w:pPr>
        <w:pStyle w:val="BodyText"/>
        <w:spacing w:after="0"/>
      </w:pPr>
      <w:r w:rsidRPr="00461774">
        <w:t>NRC</w:t>
      </w:r>
      <w:r w:rsidRPr="00461774">
        <w:tab/>
      </w:r>
      <w:r w:rsidRPr="00461774">
        <w:tab/>
        <w:t>Nuclear Regulatory Commission</w:t>
      </w:r>
    </w:p>
    <w:p w14:paraId="7D3E5C20" w14:textId="77777777" w:rsidR="00F83541" w:rsidRPr="00461774" w:rsidRDefault="00F83541" w:rsidP="00843201">
      <w:pPr>
        <w:pStyle w:val="BodyText"/>
        <w:spacing w:after="0"/>
      </w:pPr>
      <w:r w:rsidRPr="00461774">
        <w:t>OD</w:t>
      </w:r>
      <w:r w:rsidRPr="00461774">
        <w:tab/>
      </w:r>
      <w:r w:rsidRPr="00461774">
        <w:tab/>
        <w:t>Office Director</w:t>
      </w:r>
    </w:p>
    <w:p w14:paraId="0ECD02A9" w14:textId="77777777" w:rsidR="007354EB" w:rsidRPr="00461774" w:rsidRDefault="007354EB" w:rsidP="00843201">
      <w:pPr>
        <w:pStyle w:val="BodyText"/>
        <w:spacing w:after="0"/>
      </w:pPr>
      <w:r w:rsidRPr="00461774">
        <w:t>OE</w:t>
      </w:r>
      <w:r w:rsidRPr="00461774">
        <w:tab/>
      </w:r>
      <w:r w:rsidRPr="00461774">
        <w:tab/>
        <w:t>Office of Enforcement</w:t>
      </w:r>
    </w:p>
    <w:p w14:paraId="0ECD02AA" w14:textId="40487D05" w:rsidR="007354EB" w:rsidRPr="00461774" w:rsidRDefault="007354EB" w:rsidP="00843201">
      <w:pPr>
        <w:pStyle w:val="BodyText"/>
        <w:spacing w:after="0"/>
      </w:pPr>
      <w:r w:rsidRPr="00461774">
        <w:t>OI</w:t>
      </w:r>
      <w:r w:rsidRPr="00461774">
        <w:tab/>
      </w:r>
      <w:r w:rsidRPr="00461774">
        <w:tab/>
        <w:t>Office of Investigations</w:t>
      </w:r>
    </w:p>
    <w:p w14:paraId="5C612924" w14:textId="77777777" w:rsidR="00104DF2" w:rsidRPr="00461774" w:rsidRDefault="00104DF2" w:rsidP="00843201">
      <w:pPr>
        <w:pStyle w:val="BodyText"/>
        <w:spacing w:after="0"/>
      </w:pPr>
      <w:r w:rsidRPr="00461774">
        <w:t>PDR</w:t>
      </w:r>
      <w:r w:rsidRPr="00461774">
        <w:tab/>
      </w:r>
      <w:r w:rsidRPr="00461774">
        <w:tab/>
        <w:t>Public Document Room</w:t>
      </w:r>
    </w:p>
    <w:p w14:paraId="0ECD02AC" w14:textId="77777777" w:rsidR="00F83541" w:rsidRDefault="00F83541" w:rsidP="00843201">
      <w:pPr>
        <w:pStyle w:val="BodyText"/>
        <w:spacing w:after="0"/>
      </w:pPr>
      <w:r w:rsidRPr="00461774">
        <w:t>PI&amp;R</w:t>
      </w:r>
      <w:r w:rsidR="00366581" w:rsidRPr="00461774">
        <w:tab/>
      </w:r>
      <w:r w:rsidR="00366581" w:rsidRPr="00461774">
        <w:tab/>
        <w:t>Problem Identification and Resolution</w:t>
      </w:r>
    </w:p>
    <w:p w14:paraId="35EE6893" w14:textId="10F74930" w:rsidR="000B2877" w:rsidRPr="00461774" w:rsidRDefault="000B2877" w:rsidP="00843201">
      <w:pPr>
        <w:pStyle w:val="BodyText"/>
        <w:spacing w:after="0"/>
      </w:pPr>
      <w:r>
        <w:t>QA</w:t>
      </w:r>
      <w:r>
        <w:tab/>
      </w:r>
      <w:r>
        <w:tab/>
        <w:t>Quality Assurance</w:t>
      </w:r>
    </w:p>
    <w:p w14:paraId="16742B1D" w14:textId="77777777" w:rsidR="007354EB" w:rsidRPr="00461774" w:rsidRDefault="007354EB" w:rsidP="00843201">
      <w:pPr>
        <w:pStyle w:val="BodyText"/>
        <w:spacing w:after="0"/>
      </w:pPr>
      <w:r w:rsidRPr="00461774">
        <w:t>RA</w:t>
      </w:r>
      <w:r w:rsidRPr="00461774">
        <w:tab/>
      </w:r>
      <w:r w:rsidRPr="00461774">
        <w:tab/>
        <w:t>Regional Administrator</w:t>
      </w:r>
    </w:p>
    <w:p w14:paraId="01A6B3A2" w14:textId="37F0FB17" w:rsidR="007354EB" w:rsidRPr="00461774" w:rsidRDefault="007354EB" w:rsidP="00843201">
      <w:pPr>
        <w:pStyle w:val="BodyText"/>
        <w:spacing w:after="0"/>
      </w:pPr>
      <w:r w:rsidRPr="00461774">
        <w:t>SI</w:t>
      </w:r>
      <w:r w:rsidRPr="00461774">
        <w:tab/>
      </w:r>
      <w:r w:rsidRPr="00461774">
        <w:tab/>
        <w:t>International System of Units</w:t>
      </w:r>
    </w:p>
    <w:p w14:paraId="0ECD02AF" w14:textId="32DD65C4" w:rsidR="00392804" w:rsidRPr="00461774" w:rsidRDefault="00392804" w:rsidP="00843201">
      <w:pPr>
        <w:pStyle w:val="BodyText"/>
        <w:spacing w:after="0"/>
      </w:pPr>
      <w:r w:rsidRPr="00461774">
        <w:t>SL</w:t>
      </w:r>
      <w:r w:rsidRPr="00461774">
        <w:tab/>
      </w:r>
      <w:r w:rsidRPr="00461774">
        <w:tab/>
        <w:t>Severity Level</w:t>
      </w:r>
    </w:p>
    <w:p w14:paraId="7345F4E3" w14:textId="7295E3D2" w:rsidR="007354EB" w:rsidRPr="00461774" w:rsidRDefault="007354EB" w:rsidP="00843201">
      <w:pPr>
        <w:pStyle w:val="BodyText"/>
        <w:spacing w:after="0"/>
      </w:pPr>
      <w:r w:rsidRPr="00461774">
        <w:t>TI</w:t>
      </w:r>
      <w:r w:rsidRPr="00461774">
        <w:tab/>
      </w:r>
      <w:r w:rsidRPr="00461774">
        <w:tab/>
        <w:t>Temporary Instruction</w:t>
      </w:r>
    </w:p>
    <w:p w14:paraId="0ECD02B1" w14:textId="77777777" w:rsidR="007354EB" w:rsidRPr="00461774" w:rsidRDefault="00392804" w:rsidP="00843201">
      <w:pPr>
        <w:pStyle w:val="BodyText"/>
        <w:spacing w:after="0"/>
      </w:pPr>
      <w:r w:rsidRPr="00461774">
        <w:t>URI</w:t>
      </w:r>
      <w:r w:rsidRPr="00461774">
        <w:tab/>
      </w:r>
      <w:r w:rsidRPr="00461774">
        <w:tab/>
        <w:t>Unresolved Item</w:t>
      </w:r>
    </w:p>
    <w:p w14:paraId="0ECD02B2" w14:textId="77777777" w:rsidR="00C14CFA" w:rsidRDefault="00F83541" w:rsidP="00843201">
      <w:pPr>
        <w:pStyle w:val="BodyText"/>
        <w:spacing w:after="0"/>
        <w:rPr>
          <w:ins w:id="248" w:author="Author"/>
        </w:rPr>
      </w:pPr>
      <w:r w:rsidRPr="00461774">
        <w:t>VIO</w:t>
      </w:r>
      <w:r w:rsidRPr="00461774">
        <w:tab/>
      </w:r>
      <w:r w:rsidRPr="00461774">
        <w:tab/>
        <w:t>Violation</w:t>
      </w:r>
    </w:p>
    <w:p w14:paraId="69A9163F" w14:textId="296DBEA5" w:rsidR="00C30BCE" w:rsidRPr="00461774" w:rsidRDefault="00DB3A57" w:rsidP="00843201">
      <w:pPr>
        <w:pStyle w:val="BodyText"/>
        <w:spacing w:after="0"/>
      </w:pPr>
      <w:ins w:id="249" w:author="Author">
        <w:r>
          <w:t>VLSSIR</w:t>
        </w:r>
        <w:r>
          <w:tab/>
        </w:r>
        <w:r w:rsidRPr="00DB3A57">
          <w:t>Very Low Safety Significance Issue Resolution</w:t>
        </w:r>
      </w:ins>
    </w:p>
    <w:p w14:paraId="015E48FF" w14:textId="19230334" w:rsidR="00B04974" w:rsidRDefault="00B04974" w:rsidP="00F70DCC">
      <w:pPr>
        <w:pStyle w:val="END"/>
      </w:pPr>
      <w:r>
        <w:t>END</w:t>
      </w:r>
    </w:p>
    <w:p w14:paraId="12E6DE56" w14:textId="77777777" w:rsidR="00051693" w:rsidRDefault="00051693" w:rsidP="001E4B62">
      <w:pPr>
        <w:pStyle w:val="BodyText"/>
      </w:pPr>
    </w:p>
    <w:p w14:paraId="0ECD02B6" w14:textId="29BC59C1" w:rsidR="00051693" w:rsidRPr="00461774" w:rsidRDefault="00051693" w:rsidP="001E4B62">
      <w:pPr>
        <w:pStyle w:val="BodyText"/>
        <w:sectPr w:rsidR="00051693" w:rsidRPr="00461774" w:rsidSect="00574E35">
          <w:footerReference w:type="even" r:id="rId19"/>
          <w:footerReference w:type="default" r:id="rId20"/>
          <w:pgSz w:w="12240" w:h="15840"/>
          <w:pgMar w:top="1440" w:right="1440" w:bottom="1440" w:left="1440" w:header="720" w:footer="720" w:gutter="0"/>
          <w:pgNumType w:start="1"/>
          <w:cols w:space="720"/>
          <w:noEndnote/>
          <w:docGrid w:linePitch="326"/>
        </w:sectPr>
      </w:pPr>
    </w:p>
    <w:p w14:paraId="2A570E4B" w14:textId="1216B3FD" w:rsidR="00EA5BF0" w:rsidRPr="00062C27" w:rsidRDefault="00C46F0C" w:rsidP="00C46F0C">
      <w:pPr>
        <w:pStyle w:val="Attachmenttitle"/>
      </w:pPr>
      <w:bookmarkStart w:id="250" w:name="_Toc62124121"/>
      <w:bookmarkStart w:id="251" w:name="_Toc62124878"/>
      <w:bookmarkStart w:id="252" w:name="_Toc62125579"/>
      <w:bookmarkStart w:id="253" w:name="_Toc62125943"/>
      <w:bookmarkStart w:id="254" w:name="_Toc200457795"/>
      <w:r w:rsidRPr="00062C27">
        <w:lastRenderedPageBreak/>
        <w:t>Exhibit 1: Standard Fuel Cycle Facilities Inspection Report Outline</w:t>
      </w:r>
      <w:bookmarkEnd w:id="250"/>
      <w:bookmarkEnd w:id="251"/>
      <w:bookmarkEnd w:id="252"/>
      <w:bookmarkEnd w:id="253"/>
      <w:bookmarkEnd w:id="254"/>
    </w:p>
    <w:p w14:paraId="1A667B40" w14:textId="398F0CED" w:rsidR="00762C14" w:rsidRPr="00762C14" w:rsidRDefault="00762C14" w:rsidP="00353E39">
      <w:pPr>
        <w:pStyle w:val="BodyText"/>
        <w:spacing w:after="0"/>
      </w:pPr>
      <w:r w:rsidRPr="00762C14">
        <w:t xml:space="preserve">Cover Letter (IMC 0616 </w:t>
      </w:r>
      <w:r w:rsidR="00645522">
        <w:t xml:space="preserve">Section </w:t>
      </w:r>
      <w:r w:rsidRPr="00762C14">
        <w:t>16.01)</w:t>
      </w:r>
    </w:p>
    <w:p w14:paraId="6892F66D" w14:textId="0C0FDFBE" w:rsidR="00762C14" w:rsidRPr="00762C14" w:rsidRDefault="00762C14" w:rsidP="00353E39">
      <w:pPr>
        <w:pStyle w:val="BodyText"/>
        <w:spacing w:after="0"/>
      </w:pPr>
      <w:r w:rsidRPr="00762C14">
        <w:t xml:space="preserve">Cover Page (IMC 0616 </w:t>
      </w:r>
      <w:r w:rsidR="00645522">
        <w:t xml:space="preserve">Section </w:t>
      </w:r>
      <w:r w:rsidRPr="00762C14">
        <w:t>16.02)</w:t>
      </w:r>
    </w:p>
    <w:p w14:paraId="6904ABEE" w14:textId="298DF619" w:rsidR="00762C14" w:rsidRPr="00762C14" w:rsidRDefault="00762C14" w:rsidP="00353E39">
      <w:pPr>
        <w:pStyle w:val="BodyText"/>
        <w:spacing w:after="0"/>
      </w:pPr>
      <w:r w:rsidRPr="00762C14">
        <w:t xml:space="preserve">Summary (IMC 0616 </w:t>
      </w:r>
      <w:r w:rsidR="00645522">
        <w:t xml:space="preserve">Section </w:t>
      </w:r>
      <w:r w:rsidRPr="00762C14">
        <w:t>16.03)</w:t>
      </w:r>
    </w:p>
    <w:p w14:paraId="7344BEB9" w14:textId="77F12AE8" w:rsidR="00762C14" w:rsidRPr="00762C14" w:rsidRDefault="00762C14" w:rsidP="00353E39">
      <w:pPr>
        <w:pStyle w:val="BodyText"/>
        <w:spacing w:after="0"/>
      </w:pPr>
      <w:r w:rsidRPr="00762C14">
        <w:t xml:space="preserve">Table of Contents (IMC 0616 </w:t>
      </w:r>
      <w:r w:rsidR="00645522">
        <w:t xml:space="preserve">Section </w:t>
      </w:r>
      <w:r w:rsidRPr="00762C14">
        <w:t>16.04)</w:t>
      </w:r>
    </w:p>
    <w:p w14:paraId="2F55A350" w14:textId="116710E0" w:rsidR="00762C14" w:rsidRPr="00762C14" w:rsidRDefault="00762C14" w:rsidP="00353E39">
      <w:pPr>
        <w:pStyle w:val="BodyText"/>
        <w:spacing w:after="0"/>
      </w:pPr>
      <w:r w:rsidRPr="00762C14">
        <w:t xml:space="preserve">Plant Status (IMC 0616 </w:t>
      </w:r>
      <w:r w:rsidR="00645522">
        <w:t xml:space="preserve">Section </w:t>
      </w:r>
      <w:r w:rsidRPr="00762C14">
        <w:t>16.05)</w:t>
      </w:r>
    </w:p>
    <w:p w14:paraId="03670151" w14:textId="47B06D68" w:rsidR="00762C14" w:rsidRPr="00762C14" w:rsidRDefault="00762C14" w:rsidP="00353E39">
      <w:pPr>
        <w:pStyle w:val="BodyText"/>
        <w:spacing w:after="0"/>
      </w:pPr>
      <w:r w:rsidRPr="00762C14">
        <w:t xml:space="preserve">Inspection Scopes (IMC 0616 </w:t>
      </w:r>
      <w:r w:rsidR="00645522">
        <w:t xml:space="preserve">Section </w:t>
      </w:r>
      <w:r w:rsidRPr="00762C14">
        <w:t>16.06) – Outline provided below</w:t>
      </w:r>
    </w:p>
    <w:p w14:paraId="21AA3E52" w14:textId="1C03459A" w:rsidR="00762C14" w:rsidRPr="00762C14" w:rsidRDefault="00762C14" w:rsidP="00353E39">
      <w:pPr>
        <w:pStyle w:val="BodyText"/>
        <w:spacing w:after="0"/>
      </w:pPr>
      <w:r w:rsidRPr="00762C14">
        <w:t xml:space="preserve">Inspection Results (IMC 0616 </w:t>
      </w:r>
      <w:r w:rsidR="00645522">
        <w:t xml:space="preserve">Section </w:t>
      </w:r>
      <w:r w:rsidRPr="00762C14">
        <w:t>16.07) – Outline provided below</w:t>
      </w:r>
    </w:p>
    <w:p w14:paraId="1B25849E" w14:textId="6F38EAD5" w:rsidR="00762C14" w:rsidRPr="00762C14" w:rsidRDefault="00762C14" w:rsidP="00353E39">
      <w:pPr>
        <w:pStyle w:val="BodyText"/>
        <w:spacing w:after="0"/>
      </w:pPr>
      <w:r w:rsidRPr="00762C14">
        <w:t xml:space="preserve">Exit Meetings and Debriefs (IMC 0616 </w:t>
      </w:r>
      <w:r w:rsidR="00645522">
        <w:t xml:space="preserve">Section </w:t>
      </w:r>
      <w:r w:rsidRPr="00762C14">
        <w:t>16.08)</w:t>
      </w:r>
    </w:p>
    <w:p w14:paraId="095D570D" w14:textId="3E0485E1" w:rsidR="00762C14" w:rsidRPr="00762C14" w:rsidRDefault="00762C14" w:rsidP="00353E39">
      <w:pPr>
        <w:pStyle w:val="BodyText"/>
        <w:spacing w:after="0"/>
      </w:pPr>
      <w:r w:rsidRPr="00762C14">
        <w:t xml:space="preserve">Third Party Reviews (IMC 0616 </w:t>
      </w:r>
      <w:r w:rsidR="00645522">
        <w:t xml:space="preserve">Section </w:t>
      </w:r>
      <w:r w:rsidRPr="00762C14">
        <w:t>16.09)</w:t>
      </w:r>
    </w:p>
    <w:p w14:paraId="5CE1434C" w14:textId="6F6E1B25" w:rsidR="00762C14" w:rsidRPr="00762C14" w:rsidRDefault="00762C14" w:rsidP="00353E39">
      <w:pPr>
        <w:pStyle w:val="BodyText"/>
        <w:spacing w:after="0"/>
      </w:pPr>
      <w:r w:rsidRPr="00762C14">
        <w:t xml:space="preserve">Documents Reviewed (IMC 0616 </w:t>
      </w:r>
      <w:r w:rsidR="00645522">
        <w:t xml:space="preserve">Section </w:t>
      </w:r>
      <w:r w:rsidRPr="00762C14">
        <w:t>16.10)</w:t>
      </w:r>
    </w:p>
    <w:p w14:paraId="48DF8F94" w14:textId="67A9DE3B" w:rsidR="00762C14" w:rsidRPr="00762C14" w:rsidRDefault="00762C14" w:rsidP="00353E39">
      <w:pPr>
        <w:pStyle w:val="BodyText"/>
        <w:spacing w:after="0"/>
      </w:pPr>
      <w:r w:rsidRPr="00762C14">
        <w:t xml:space="preserve">Report Attachments (IMC 0616 </w:t>
      </w:r>
      <w:r w:rsidR="00645522">
        <w:t xml:space="preserve">Section </w:t>
      </w:r>
      <w:r w:rsidRPr="00762C14">
        <w:t>16.11)</w:t>
      </w:r>
    </w:p>
    <w:p w14:paraId="4393F9DB" w14:textId="39B4EB23" w:rsidR="00762C14" w:rsidRPr="00762C14" w:rsidRDefault="00762C14" w:rsidP="00353E39">
      <w:pPr>
        <w:pStyle w:val="BodyText"/>
        <w:spacing w:after="0"/>
      </w:pPr>
      <w:r w:rsidRPr="00762C14">
        <w:t xml:space="preserve">List of Acronyms (IMC 0616 </w:t>
      </w:r>
      <w:r w:rsidR="00645522">
        <w:t xml:space="preserve">Section </w:t>
      </w:r>
      <w:r w:rsidRPr="00762C14">
        <w:t>16.12)</w:t>
      </w:r>
    </w:p>
    <w:p w14:paraId="1EE51F47" w14:textId="7424BD5A" w:rsidR="00762C14" w:rsidRPr="00762C14" w:rsidRDefault="00762C14" w:rsidP="00765959">
      <w:pPr>
        <w:pStyle w:val="BodyText"/>
      </w:pPr>
      <w:r w:rsidRPr="00762C14">
        <w:t xml:space="preserve">Cover Letter Enclosures (IMC 0616 </w:t>
      </w:r>
      <w:r w:rsidR="00645522">
        <w:t xml:space="preserve">Section </w:t>
      </w:r>
      <w:r w:rsidRPr="00762C14">
        <w:t>16.13)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7"/>
        <w:gridCol w:w="7485"/>
      </w:tblGrid>
      <w:tr w:rsidR="00762C14" w:rsidRPr="00426FFF" w14:paraId="689ECFB5" w14:textId="77777777" w:rsidTr="00641227">
        <w:tc>
          <w:tcPr>
            <w:tcW w:w="1767" w:type="dxa"/>
            <w:tcMar>
              <w:top w:w="58" w:type="dxa"/>
              <w:left w:w="58" w:type="dxa"/>
              <w:bottom w:w="58" w:type="dxa"/>
              <w:right w:w="58" w:type="dxa"/>
            </w:tcMar>
          </w:tcPr>
          <w:p w14:paraId="74A01699"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u w:val="single"/>
              </w:rPr>
            </w:pPr>
            <w:r w:rsidRPr="00426FFF">
              <w:rPr>
                <w:rFonts w:ascii="Arial" w:hAnsi="Arial" w:cs="Arial"/>
                <w:u w:val="single"/>
              </w:rPr>
              <w:t>Report Section</w:t>
            </w:r>
          </w:p>
        </w:tc>
        <w:tc>
          <w:tcPr>
            <w:tcW w:w="7485" w:type="dxa"/>
            <w:tcMar>
              <w:top w:w="58" w:type="dxa"/>
              <w:left w:w="58" w:type="dxa"/>
              <w:bottom w:w="58" w:type="dxa"/>
              <w:right w:w="58" w:type="dxa"/>
            </w:tcMar>
          </w:tcPr>
          <w:p w14:paraId="75C02D82"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u w:val="single"/>
              </w:rPr>
            </w:pPr>
            <w:r w:rsidRPr="00426FFF">
              <w:rPr>
                <w:rFonts w:ascii="Arial" w:hAnsi="Arial" w:cs="Arial"/>
                <w:u w:val="single"/>
              </w:rPr>
              <w:t>Inspection Procedure Title</w:t>
            </w:r>
          </w:p>
        </w:tc>
      </w:tr>
    </w:tbl>
    <w:p w14:paraId="3E1C7E21" w14:textId="77777777" w:rsidR="00762C14" w:rsidRPr="008930A1" w:rsidRDefault="00762C14" w:rsidP="008930A1">
      <w:pPr>
        <w:pStyle w:val="BodyText"/>
        <w:spacing w:before="440"/>
        <w:rPr>
          <w:u w:val="single"/>
        </w:rPr>
      </w:pPr>
      <w:r w:rsidRPr="008930A1">
        <w:rPr>
          <w:u w:val="single"/>
        </w:rPr>
        <w:t>SAFETY OPERATIONS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12"/>
        <w:gridCol w:w="7740"/>
      </w:tblGrid>
      <w:tr w:rsidR="00762C14" w:rsidRPr="00426FFF" w14:paraId="2AF9DD42" w14:textId="77777777" w:rsidTr="00FD5863">
        <w:trPr>
          <w:trHeight w:val="20"/>
        </w:trPr>
        <w:tc>
          <w:tcPr>
            <w:tcW w:w="1512" w:type="dxa"/>
            <w:tcMar>
              <w:top w:w="58" w:type="dxa"/>
              <w:left w:w="58" w:type="dxa"/>
              <w:bottom w:w="58" w:type="dxa"/>
              <w:right w:w="58" w:type="dxa"/>
            </w:tcMar>
          </w:tcPr>
          <w:p w14:paraId="64A2FE41"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88015</w:t>
            </w:r>
          </w:p>
        </w:tc>
        <w:tc>
          <w:tcPr>
            <w:tcW w:w="7740" w:type="dxa"/>
            <w:tcMar>
              <w:top w:w="58" w:type="dxa"/>
              <w:left w:w="58" w:type="dxa"/>
              <w:bottom w:w="58" w:type="dxa"/>
              <w:right w:w="58" w:type="dxa"/>
            </w:tcMar>
          </w:tcPr>
          <w:p w14:paraId="5C00EFBC"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Nuclear Criticality Safety</w:t>
            </w:r>
          </w:p>
        </w:tc>
      </w:tr>
      <w:tr w:rsidR="00762C14" w:rsidRPr="00426FFF" w14:paraId="2FF00C70" w14:textId="77777777" w:rsidTr="00FD5863">
        <w:trPr>
          <w:trHeight w:val="20"/>
        </w:trPr>
        <w:tc>
          <w:tcPr>
            <w:tcW w:w="1512" w:type="dxa"/>
            <w:tcMar>
              <w:top w:w="58" w:type="dxa"/>
              <w:left w:w="58" w:type="dxa"/>
              <w:bottom w:w="58" w:type="dxa"/>
              <w:right w:w="58" w:type="dxa"/>
            </w:tcMar>
          </w:tcPr>
          <w:p w14:paraId="4EA9FE46"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88020</w:t>
            </w:r>
          </w:p>
        </w:tc>
        <w:tc>
          <w:tcPr>
            <w:tcW w:w="7740" w:type="dxa"/>
            <w:tcMar>
              <w:top w:w="58" w:type="dxa"/>
              <w:left w:w="58" w:type="dxa"/>
              <w:bottom w:w="58" w:type="dxa"/>
              <w:right w:w="58" w:type="dxa"/>
            </w:tcMar>
          </w:tcPr>
          <w:p w14:paraId="6A8CA057"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Operational Safety</w:t>
            </w:r>
          </w:p>
        </w:tc>
      </w:tr>
      <w:tr w:rsidR="00762C14" w:rsidRPr="00426FFF" w14:paraId="0349F52A" w14:textId="77777777" w:rsidTr="00FD5863">
        <w:trPr>
          <w:trHeight w:val="20"/>
        </w:trPr>
        <w:tc>
          <w:tcPr>
            <w:tcW w:w="1512" w:type="dxa"/>
            <w:tcMar>
              <w:top w:w="58" w:type="dxa"/>
              <w:left w:w="58" w:type="dxa"/>
              <w:bottom w:w="58" w:type="dxa"/>
              <w:right w:w="58" w:type="dxa"/>
            </w:tcMar>
          </w:tcPr>
          <w:p w14:paraId="2719EE92"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88055</w:t>
            </w:r>
          </w:p>
        </w:tc>
        <w:tc>
          <w:tcPr>
            <w:tcW w:w="7740" w:type="dxa"/>
            <w:tcMar>
              <w:top w:w="58" w:type="dxa"/>
              <w:left w:w="58" w:type="dxa"/>
              <w:bottom w:w="58" w:type="dxa"/>
              <w:right w:w="58" w:type="dxa"/>
            </w:tcMar>
          </w:tcPr>
          <w:p w14:paraId="28E20E43"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Fire Protection</w:t>
            </w:r>
          </w:p>
        </w:tc>
      </w:tr>
      <w:tr w:rsidR="00762C14" w:rsidRPr="00426FFF" w14:paraId="310427EB" w14:textId="77777777" w:rsidTr="00FD5863">
        <w:trPr>
          <w:trHeight w:val="20"/>
        </w:trPr>
        <w:tc>
          <w:tcPr>
            <w:tcW w:w="1512" w:type="dxa"/>
            <w:tcMar>
              <w:top w:w="58" w:type="dxa"/>
              <w:left w:w="58" w:type="dxa"/>
              <w:bottom w:w="58" w:type="dxa"/>
              <w:right w:w="58" w:type="dxa"/>
            </w:tcMar>
          </w:tcPr>
          <w:p w14:paraId="474EF10C"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88135.02</w:t>
            </w:r>
          </w:p>
        </w:tc>
        <w:tc>
          <w:tcPr>
            <w:tcW w:w="7740" w:type="dxa"/>
            <w:tcBorders>
              <w:top w:val="nil"/>
              <w:left w:val="nil"/>
              <w:bottom w:val="nil"/>
              <w:right w:val="nil"/>
            </w:tcBorders>
            <w:shd w:val="clear" w:color="auto" w:fill="auto"/>
            <w:tcMar>
              <w:top w:w="58" w:type="dxa"/>
              <w:left w:w="58" w:type="dxa"/>
              <w:bottom w:w="58" w:type="dxa"/>
              <w:right w:w="58" w:type="dxa"/>
            </w:tcMar>
            <w:vAlign w:val="bottom"/>
          </w:tcPr>
          <w:p w14:paraId="3A823A52"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Resident Inspection Program Plant Status Activities</w:t>
            </w:r>
          </w:p>
        </w:tc>
      </w:tr>
      <w:tr w:rsidR="00762C14" w:rsidRPr="00426FFF" w14:paraId="794DBAA3" w14:textId="77777777" w:rsidTr="00FD5863">
        <w:trPr>
          <w:trHeight w:val="20"/>
        </w:trPr>
        <w:tc>
          <w:tcPr>
            <w:tcW w:w="1512" w:type="dxa"/>
            <w:tcMar>
              <w:top w:w="58" w:type="dxa"/>
              <w:left w:w="58" w:type="dxa"/>
              <w:bottom w:w="58" w:type="dxa"/>
              <w:right w:w="58" w:type="dxa"/>
            </w:tcMar>
          </w:tcPr>
          <w:p w14:paraId="077C2AD5"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88135.04</w:t>
            </w:r>
          </w:p>
        </w:tc>
        <w:tc>
          <w:tcPr>
            <w:tcW w:w="7740" w:type="dxa"/>
            <w:tcBorders>
              <w:top w:val="nil"/>
              <w:left w:val="nil"/>
              <w:bottom w:val="nil"/>
              <w:right w:val="nil"/>
            </w:tcBorders>
            <w:shd w:val="clear" w:color="auto" w:fill="auto"/>
            <w:tcMar>
              <w:top w:w="58" w:type="dxa"/>
              <w:left w:w="58" w:type="dxa"/>
              <w:bottom w:w="58" w:type="dxa"/>
              <w:right w:w="58" w:type="dxa"/>
            </w:tcMar>
            <w:vAlign w:val="bottom"/>
          </w:tcPr>
          <w:p w14:paraId="4183D34B"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Resident Inspection Program ISA Implementation</w:t>
            </w:r>
          </w:p>
        </w:tc>
      </w:tr>
      <w:tr w:rsidR="00762C14" w:rsidRPr="00426FFF" w14:paraId="0D9EB8B5" w14:textId="77777777" w:rsidTr="00FD5863">
        <w:trPr>
          <w:trHeight w:val="20"/>
        </w:trPr>
        <w:tc>
          <w:tcPr>
            <w:tcW w:w="1512" w:type="dxa"/>
            <w:tcMar>
              <w:top w:w="58" w:type="dxa"/>
              <w:left w:w="58" w:type="dxa"/>
              <w:bottom w:w="58" w:type="dxa"/>
              <w:right w:w="58" w:type="dxa"/>
            </w:tcMar>
          </w:tcPr>
          <w:p w14:paraId="35FDE99D"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88135.05</w:t>
            </w:r>
          </w:p>
        </w:tc>
        <w:tc>
          <w:tcPr>
            <w:tcW w:w="7740" w:type="dxa"/>
            <w:tcBorders>
              <w:top w:val="nil"/>
              <w:left w:val="nil"/>
              <w:bottom w:val="nil"/>
              <w:right w:val="nil"/>
            </w:tcBorders>
            <w:shd w:val="clear" w:color="auto" w:fill="auto"/>
            <w:tcMar>
              <w:top w:w="58" w:type="dxa"/>
              <w:left w:w="58" w:type="dxa"/>
              <w:bottom w:w="58" w:type="dxa"/>
              <w:right w:w="58" w:type="dxa"/>
            </w:tcMar>
            <w:vAlign w:val="bottom"/>
          </w:tcPr>
          <w:p w14:paraId="68F8032D"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Resident Inspection Program Fire Protection (Annual and Quarterly)</w:t>
            </w:r>
          </w:p>
        </w:tc>
      </w:tr>
      <w:tr w:rsidR="00762C14" w:rsidRPr="00426FFF" w14:paraId="5A8FF14A" w14:textId="77777777" w:rsidTr="00FD5863">
        <w:trPr>
          <w:trHeight w:val="20"/>
        </w:trPr>
        <w:tc>
          <w:tcPr>
            <w:tcW w:w="1512" w:type="dxa"/>
            <w:tcMar>
              <w:top w:w="58" w:type="dxa"/>
              <w:left w:w="58" w:type="dxa"/>
              <w:bottom w:w="58" w:type="dxa"/>
              <w:right w:w="58" w:type="dxa"/>
            </w:tcMar>
          </w:tcPr>
          <w:p w14:paraId="1D20A5B0"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88135.17</w:t>
            </w:r>
          </w:p>
        </w:tc>
        <w:tc>
          <w:tcPr>
            <w:tcW w:w="7740" w:type="dxa"/>
            <w:tcBorders>
              <w:top w:val="nil"/>
              <w:left w:val="nil"/>
              <w:bottom w:val="nil"/>
              <w:right w:val="nil"/>
            </w:tcBorders>
            <w:shd w:val="clear" w:color="auto" w:fill="auto"/>
            <w:tcMar>
              <w:top w:w="58" w:type="dxa"/>
              <w:left w:w="58" w:type="dxa"/>
              <w:bottom w:w="58" w:type="dxa"/>
              <w:right w:w="58" w:type="dxa"/>
            </w:tcMar>
            <w:vAlign w:val="bottom"/>
          </w:tcPr>
          <w:p w14:paraId="088111AE"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Resident Inspection Program Permanent Plant Modifications</w:t>
            </w:r>
          </w:p>
        </w:tc>
      </w:tr>
      <w:tr w:rsidR="00762C14" w:rsidRPr="00426FFF" w14:paraId="41E4778D" w14:textId="77777777" w:rsidTr="00FD5863">
        <w:trPr>
          <w:trHeight w:val="20"/>
        </w:trPr>
        <w:tc>
          <w:tcPr>
            <w:tcW w:w="1512" w:type="dxa"/>
            <w:tcMar>
              <w:top w:w="58" w:type="dxa"/>
              <w:left w:w="58" w:type="dxa"/>
              <w:bottom w:w="58" w:type="dxa"/>
              <w:right w:w="58" w:type="dxa"/>
            </w:tcMar>
          </w:tcPr>
          <w:p w14:paraId="5F287CBF"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88135.19</w:t>
            </w:r>
          </w:p>
        </w:tc>
        <w:tc>
          <w:tcPr>
            <w:tcW w:w="7740" w:type="dxa"/>
            <w:tcBorders>
              <w:top w:val="nil"/>
              <w:left w:val="nil"/>
              <w:bottom w:val="nil"/>
              <w:right w:val="nil"/>
            </w:tcBorders>
            <w:shd w:val="clear" w:color="auto" w:fill="auto"/>
            <w:tcMar>
              <w:top w:w="58" w:type="dxa"/>
              <w:left w:w="58" w:type="dxa"/>
              <w:bottom w:w="58" w:type="dxa"/>
              <w:right w:w="58" w:type="dxa"/>
            </w:tcMar>
            <w:vAlign w:val="bottom"/>
          </w:tcPr>
          <w:p w14:paraId="2F469590" w14:textId="77777777" w:rsidR="00762C14" w:rsidRPr="00426FFF" w:rsidRDefault="00762C14" w:rsidP="00156D26">
            <w:pPr>
              <w:rPr>
                <w:rFonts w:ascii="Arial" w:hAnsi="Arial" w:cs="Arial"/>
              </w:rPr>
            </w:pPr>
            <w:r w:rsidRPr="00426FFF">
              <w:rPr>
                <w:rFonts w:ascii="Arial" w:hAnsi="Arial" w:cs="Arial"/>
              </w:rPr>
              <w:t>Resident Inspection Program Post-Maintenance Testing</w:t>
            </w:r>
          </w:p>
        </w:tc>
      </w:tr>
      <w:tr w:rsidR="00762C14" w:rsidRPr="00426FFF" w14:paraId="71B8CFA3" w14:textId="77777777" w:rsidTr="00FD5863">
        <w:trPr>
          <w:trHeight w:val="20"/>
        </w:trPr>
        <w:tc>
          <w:tcPr>
            <w:tcW w:w="1512" w:type="dxa"/>
            <w:tcMar>
              <w:top w:w="58" w:type="dxa"/>
              <w:left w:w="58" w:type="dxa"/>
              <w:bottom w:w="58" w:type="dxa"/>
              <w:right w:w="58" w:type="dxa"/>
            </w:tcMar>
          </w:tcPr>
          <w:p w14:paraId="74CB2593"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88135.22</w:t>
            </w:r>
          </w:p>
        </w:tc>
        <w:tc>
          <w:tcPr>
            <w:tcW w:w="7740" w:type="dxa"/>
            <w:tcBorders>
              <w:top w:val="nil"/>
              <w:left w:val="nil"/>
              <w:bottom w:val="nil"/>
              <w:right w:val="nil"/>
            </w:tcBorders>
            <w:shd w:val="clear" w:color="auto" w:fill="auto"/>
            <w:tcMar>
              <w:top w:w="58" w:type="dxa"/>
              <w:left w:w="58" w:type="dxa"/>
              <w:bottom w:w="58" w:type="dxa"/>
              <w:right w:w="58" w:type="dxa"/>
            </w:tcMar>
            <w:vAlign w:val="bottom"/>
          </w:tcPr>
          <w:p w14:paraId="306D71F0"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Resident Inspection Program Surveillance Testing</w:t>
            </w:r>
          </w:p>
        </w:tc>
      </w:tr>
    </w:tbl>
    <w:p w14:paraId="314FA084" w14:textId="77777777" w:rsidR="00762C14" w:rsidRPr="00762C14" w:rsidRDefault="00762C14" w:rsidP="008930A1">
      <w:pPr>
        <w:pStyle w:val="BodyText"/>
        <w:spacing w:before="440"/>
        <w:rPr>
          <w:u w:val="single"/>
        </w:rPr>
      </w:pPr>
      <w:r w:rsidRPr="00762C14">
        <w:rPr>
          <w:u w:val="single"/>
        </w:rPr>
        <w:t>SAFEGUARDS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9"/>
        <w:gridCol w:w="7831"/>
      </w:tblGrid>
      <w:tr w:rsidR="00762C14" w:rsidRPr="00426FFF" w14:paraId="269AF803" w14:textId="77777777" w:rsidTr="00D9622F">
        <w:trPr>
          <w:trHeight w:val="258"/>
        </w:trPr>
        <w:tc>
          <w:tcPr>
            <w:tcW w:w="817" w:type="pct"/>
            <w:tcMar>
              <w:top w:w="58" w:type="dxa"/>
              <w:left w:w="58" w:type="dxa"/>
              <w:bottom w:w="58" w:type="dxa"/>
              <w:right w:w="58" w:type="dxa"/>
            </w:tcMar>
          </w:tcPr>
          <w:p w14:paraId="29E1B059"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81335</w:t>
            </w:r>
          </w:p>
        </w:tc>
        <w:tc>
          <w:tcPr>
            <w:tcW w:w="4183" w:type="pct"/>
            <w:tcMar>
              <w:top w:w="58" w:type="dxa"/>
              <w:left w:w="58" w:type="dxa"/>
              <w:bottom w:w="58" w:type="dxa"/>
              <w:right w:w="58" w:type="dxa"/>
            </w:tcMar>
          </w:tcPr>
          <w:p w14:paraId="523717DA" w14:textId="2DE7BB1B" w:rsidR="00762C14" w:rsidRPr="00426FFF" w:rsidRDefault="00762C14" w:rsidP="00156D26">
            <w:pPr>
              <w:rPr>
                <w:rFonts w:ascii="Arial" w:hAnsi="Arial" w:cs="Arial"/>
              </w:rPr>
            </w:pPr>
            <w:r w:rsidRPr="00426FFF">
              <w:rPr>
                <w:rFonts w:ascii="Arial" w:hAnsi="Arial" w:cs="Arial"/>
              </w:rPr>
              <w:t>Physical Protection of Shipment of SNM-MSS</w:t>
            </w:r>
            <w:r w:rsidR="00926FAD" w:rsidRPr="00426FFF">
              <w:rPr>
                <w:rFonts w:ascii="Arial" w:hAnsi="Arial" w:cs="Arial"/>
              </w:rPr>
              <w:t xml:space="preserve"> </w:t>
            </w:r>
          </w:p>
        </w:tc>
      </w:tr>
      <w:tr w:rsidR="00762C14" w:rsidRPr="00426FFF" w14:paraId="4909E4A9" w14:textId="77777777" w:rsidTr="00D9622F">
        <w:trPr>
          <w:trHeight w:val="242"/>
        </w:trPr>
        <w:tc>
          <w:tcPr>
            <w:tcW w:w="817" w:type="pct"/>
            <w:tcMar>
              <w:top w:w="58" w:type="dxa"/>
              <w:left w:w="58" w:type="dxa"/>
              <w:bottom w:w="58" w:type="dxa"/>
              <w:right w:w="58" w:type="dxa"/>
            </w:tcMar>
          </w:tcPr>
          <w:p w14:paraId="2229618F" w14:textId="51C859F0" w:rsidR="00762C14" w:rsidRPr="00426FFF" w:rsidRDefault="00762C14" w:rsidP="00C141A2">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81340</w:t>
            </w:r>
          </w:p>
        </w:tc>
        <w:tc>
          <w:tcPr>
            <w:tcW w:w="4183" w:type="pct"/>
            <w:tcMar>
              <w:top w:w="58" w:type="dxa"/>
              <w:left w:w="58" w:type="dxa"/>
              <w:bottom w:w="58" w:type="dxa"/>
              <w:right w:w="58" w:type="dxa"/>
            </w:tcMar>
          </w:tcPr>
          <w:p w14:paraId="289075F4" w14:textId="3E9168BE"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Physical Protection of Shipment of SNM-LSS</w:t>
            </w:r>
            <w:r w:rsidR="00FD2B02" w:rsidRPr="00426FFF">
              <w:rPr>
                <w:rFonts w:ascii="Arial" w:hAnsi="Arial" w:cs="Arial"/>
              </w:rPr>
              <w:t xml:space="preserve"> (non-public)</w:t>
            </w:r>
          </w:p>
        </w:tc>
      </w:tr>
      <w:tr w:rsidR="00A07339" w:rsidRPr="00426FFF" w14:paraId="6A150CBB" w14:textId="77777777" w:rsidTr="00D9622F">
        <w:trPr>
          <w:trHeight w:val="242"/>
          <w:ins w:id="255" w:author="Author"/>
        </w:trPr>
        <w:tc>
          <w:tcPr>
            <w:tcW w:w="817" w:type="pct"/>
            <w:tcMar>
              <w:top w:w="58" w:type="dxa"/>
              <w:left w:w="58" w:type="dxa"/>
              <w:bottom w:w="58" w:type="dxa"/>
              <w:right w:w="58" w:type="dxa"/>
            </w:tcMar>
          </w:tcPr>
          <w:p w14:paraId="6B6CF00A" w14:textId="0876DB58" w:rsidR="00A07339" w:rsidRPr="00426FFF" w:rsidRDefault="00A07339" w:rsidP="00762C14">
            <w:pPr>
              <w:tabs>
                <w:tab w:val="left" w:pos="244"/>
                <w:tab w:val="left" w:pos="835"/>
                <w:tab w:val="left" w:pos="1440"/>
                <w:tab w:val="left" w:pos="2044"/>
                <w:tab w:val="left" w:pos="2635"/>
                <w:tab w:val="left" w:pos="3240"/>
                <w:tab w:val="left" w:pos="3844"/>
                <w:tab w:val="left" w:pos="4435"/>
                <w:tab w:val="left" w:pos="5040"/>
              </w:tabs>
              <w:jc w:val="both"/>
              <w:rPr>
                <w:ins w:id="256" w:author="Author"/>
                <w:rFonts w:cs="Arial"/>
              </w:rPr>
            </w:pPr>
            <w:ins w:id="257" w:author="Author">
              <w:r>
                <w:rPr>
                  <w:rFonts w:ascii="Arial" w:hAnsi="Arial" w:cs="Arial"/>
                </w:rPr>
                <w:t>81421</w:t>
              </w:r>
            </w:ins>
          </w:p>
        </w:tc>
        <w:tc>
          <w:tcPr>
            <w:tcW w:w="4183" w:type="pct"/>
            <w:tcMar>
              <w:top w:w="58" w:type="dxa"/>
              <w:left w:w="58" w:type="dxa"/>
              <w:bottom w:w="58" w:type="dxa"/>
              <w:right w:w="58" w:type="dxa"/>
            </w:tcMar>
          </w:tcPr>
          <w:p w14:paraId="4D41A2F2" w14:textId="27DDB3F2" w:rsidR="00A07339" w:rsidRPr="00426FFF" w:rsidRDefault="00A07339" w:rsidP="00156D26">
            <w:pPr>
              <w:tabs>
                <w:tab w:val="left" w:pos="244"/>
                <w:tab w:val="left" w:pos="835"/>
                <w:tab w:val="left" w:pos="1440"/>
                <w:tab w:val="left" w:pos="2044"/>
                <w:tab w:val="left" w:pos="2635"/>
                <w:tab w:val="left" w:pos="3240"/>
                <w:tab w:val="left" w:pos="3844"/>
                <w:tab w:val="left" w:pos="4435"/>
                <w:tab w:val="left" w:pos="5040"/>
              </w:tabs>
              <w:rPr>
                <w:ins w:id="258" w:author="Author"/>
                <w:rFonts w:cs="Arial"/>
              </w:rPr>
            </w:pPr>
            <w:ins w:id="259" w:author="Author">
              <w:r>
                <w:rPr>
                  <w:rFonts w:ascii="Arial" w:hAnsi="Arial" w:cs="Arial"/>
                </w:rPr>
                <w:t>Fixed Site Physical Protection of SNM-MSS</w:t>
              </w:r>
            </w:ins>
          </w:p>
        </w:tc>
      </w:tr>
      <w:tr w:rsidR="00762C14" w:rsidRPr="00426FFF" w14:paraId="31976A8D" w14:textId="77777777" w:rsidTr="00D9622F">
        <w:trPr>
          <w:trHeight w:val="258"/>
        </w:trPr>
        <w:tc>
          <w:tcPr>
            <w:tcW w:w="817" w:type="pct"/>
            <w:tcMar>
              <w:top w:w="58" w:type="dxa"/>
              <w:left w:w="58" w:type="dxa"/>
              <w:bottom w:w="58" w:type="dxa"/>
              <w:right w:w="58" w:type="dxa"/>
            </w:tcMar>
          </w:tcPr>
          <w:p w14:paraId="1B960B20"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81431</w:t>
            </w:r>
          </w:p>
        </w:tc>
        <w:tc>
          <w:tcPr>
            <w:tcW w:w="4183" w:type="pct"/>
            <w:tcMar>
              <w:top w:w="58" w:type="dxa"/>
              <w:left w:w="58" w:type="dxa"/>
              <w:bottom w:w="58" w:type="dxa"/>
              <w:right w:w="58" w:type="dxa"/>
            </w:tcMar>
          </w:tcPr>
          <w:p w14:paraId="66359B65" w14:textId="441B0E2E"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Fixed Site Physical Protection of SNM-LSS</w:t>
            </w:r>
            <w:r w:rsidR="00FD2B02" w:rsidRPr="00426FFF">
              <w:rPr>
                <w:rFonts w:ascii="Arial" w:hAnsi="Arial" w:cs="Arial"/>
              </w:rPr>
              <w:t xml:space="preserve"> (non-public)</w:t>
            </w:r>
          </w:p>
        </w:tc>
      </w:tr>
      <w:tr w:rsidR="00762C14" w:rsidRPr="00426FFF" w14:paraId="77A5A933" w14:textId="77777777" w:rsidTr="00D9622F">
        <w:trPr>
          <w:trHeight w:val="500"/>
        </w:trPr>
        <w:tc>
          <w:tcPr>
            <w:tcW w:w="817" w:type="pct"/>
            <w:tcMar>
              <w:top w:w="58" w:type="dxa"/>
              <w:left w:w="58" w:type="dxa"/>
              <w:bottom w:w="58" w:type="dxa"/>
              <w:right w:w="58" w:type="dxa"/>
            </w:tcMar>
          </w:tcPr>
          <w:p w14:paraId="18DF7C8A"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81700.01</w:t>
            </w:r>
          </w:p>
        </w:tc>
        <w:tc>
          <w:tcPr>
            <w:tcW w:w="4183" w:type="pct"/>
            <w:tcMar>
              <w:top w:w="58" w:type="dxa"/>
              <w:left w:w="58" w:type="dxa"/>
              <w:bottom w:w="58" w:type="dxa"/>
              <w:right w:w="58" w:type="dxa"/>
            </w:tcMar>
          </w:tcPr>
          <w:p w14:paraId="50B98164" w14:textId="2E01B9AD"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Category I F</w:t>
            </w:r>
            <w:ins w:id="260" w:author="Author">
              <w:r w:rsidR="00BC4C26">
                <w:rPr>
                  <w:rFonts w:ascii="Arial" w:hAnsi="Arial" w:cs="Arial"/>
                </w:rPr>
                <w:t>uel</w:t>
              </w:r>
            </w:ins>
            <w:r w:rsidRPr="00426FFF">
              <w:rPr>
                <w:rFonts w:ascii="Arial" w:hAnsi="Arial" w:cs="Arial"/>
              </w:rPr>
              <w:t xml:space="preserve"> Cycle Facility Strategic Special Nuclear Material Security Controls</w:t>
            </w:r>
            <w:r w:rsidR="00FD2B02" w:rsidRPr="00426FFF">
              <w:rPr>
                <w:rFonts w:ascii="Arial" w:hAnsi="Arial" w:cs="Arial"/>
              </w:rPr>
              <w:t xml:space="preserve"> (non-public)</w:t>
            </w:r>
          </w:p>
        </w:tc>
      </w:tr>
      <w:tr w:rsidR="00762C14" w:rsidRPr="00426FFF" w14:paraId="1A318858" w14:textId="77777777" w:rsidTr="00D9622F">
        <w:trPr>
          <w:trHeight w:val="258"/>
        </w:trPr>
        <w:tc>
          <w:tcPr>
            <w:tcW w:w="817" w:type="pct"/>
            <w:tcMar>
              <w:top w:w="58" w:type="dxa"/>
              <w:left w:w="58" w:type="dxa"/>
              <w:bottom w:w="58" w:type="dxa"/>
              <w:right w:w="58" w:type="dxa"/>
            </w:tcMar>
          </w:tcPr>
          <w:p w14:paraId="2958FB7F"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81700.02</w:t>
            </w:r>
          </w:p>
        </w:tc>
        <w:tc>
          <w:tcPr>
            <w:tcW w:w="4183" w:type="pct"/>
            <w:tcBorders>
              <w:top w:val="nil"/>
              <w:left w:val="nil"/>
              <w:bottom w:val="nil"/>
              <w:right w:val="nil"/>
            </w:tcBorders>
            <w:shd w:val="clear" w:color="auto" w:fill="auto"/>
            <w:tcMar>
              <w:top w:w="58" w:type="dxa"/>
              <w:left w:w="58" w:type="dxa"/>
              <w:bottom w:w="58" w:type="dxa"/>
              <w:right w:w="58" w:type="dxa"/>
            </w:tcMar>
            <w:vAlign w:val="bottom"/>
          </w:tcPr>
          <w:p w14:paraId="55B4F540" w14:textId="133CE489"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Category I F</w:t>
            </w:r>
            <w:ins w:id="261" w:author="Author">
              <w:r w:rsidR="003C0A0F">
                <w:rPr>
                  <w:rFonts w:ascii="Arial" w:hAnsi="Arial" w:cs="Arial"/>
                </w:rPr>
                <w:t>uel</w:t>
              </w:r>
            </w:ins>
            <w:r w:rsidRPr="00426FFF">
              <w:rPr>
                <w:rFonts w:ascii="Arial" w:hAnsi="Arial" w:cs="Arial"/>
              </w:rPr>
              <w:t xml:space="preserve"> Cycle Facility Access Control Measures</w:t>
            </w:r>
            <w:r w:rsidR="00FD2B02" w:rsidRPr="00426FFF">
              <w:rPr>
                <w:rFonts w:ascii="Arial" w:hAnsi="Arial" w:cs="Arial"/>
              </w:rPr>
              <w:t xml:space="preserve"> (non-public)</w:t>
            </w:r>
          </w:p>
        </w:tc>
      </w:tr>
      <w:tr w:rsidR="00762C14" w:rsidRPr="00426FFF" w14:paraId="6AC47A6B" w14:textId="77777777" w:rsidTr="00D9622F">
        <w:trPr>
          <w:trHeight w:val="500"/>
        </w:trPr>
        <w:tc>
          <w:tcPr>
            <w:tcW w:w="817" w:type="pct"/>
            <w:tcMar>
              <w:top w:w="58" w:type="dxa"/>
              <w:left w:w="58" w:type="dxa"/>
              <w:bottom w:w="58" w:type="dxa"/>
              <w:right w:w="58" w:type="dxa"/>
            </w:tcMar>
          </w:tcPr>
          <w:p w14:paraId="7948679D"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81700.04</w:t>
            </w:r>
          </w:p>
        </w:tc>
        <w:tc>
          <w:tcPr>
            <w:tcW w:w="4183" w:type="pct"/>
            <w:tcBorders>
              <w:top w:val="nil"/>
              <w:left w:val="nil"/>
              <w:bottom w:val="nil"/>
              <w:right w:val="nil"/>
            </w:tcBorders>
            <w:shd w:val="clear" w:color="auto" w:fill="auto"/>
            <w:tcMar>
              <w:top w:w="58" w:type="dxa"/>
              <w:left w:w="58" w:type="dxa"/>
              <w:bottom w:w="58" w:type="dxa"/>
              <w:right w:w="58" w:type="dxa"/>
            </w:tcMar>
            <w:vAlign w:val="bottom"/>
          </w:tcPr>
          <w:p w14:paraId="69BBF575" w14:textId="22182893"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Category I F</w:t>
            </w:r>
            <w:ins w:id="262" w:author="Author">
              <w:r w:rsidR="003229F3">
                <w:rPr>
                  <w:rFonts w:ascii="Arial" w:hAnsi="Arial" w:cs="Arial"/>
                </w:rPr>
                <w:t>uel</w:t>
              </w:r>
            </w:ins>
            <w:r w:rsidRPr="00426FFF">
              <w:rPr>
                <w:rFonts w:ascii="Arial" w:hAnsi="Arial" w:cs="Arial"/>
              </w:rPr>
              <w:t xml:space="preserve"> Cycle Facility Equipment Performance, Testing and Maintenance</w:t>
            </w:r>
            <w:r w:rsidR="00FD2B02" w:rsidRPr="00426FFF">
              <w:rPr>
                <w:rFonts w:ascii="Arial" w:hAnsi="Arial" w:cs="Arial"/>
              </w:rPr>
              <w:t xml:space="preserve"> (non-public)</w:t>
            </w:r>
          </w:p>
        </w:tc>
      </w:tr>
      <w:tr w:rsidR="00762C14" w:rsidRPr="00426FFF" w14:paraId="52F86AC5" w14:textId="77777777" w:rsidTr="00D9622F">
        <w:trPr>
          <w:trHeight w:val="516"/>
        </w:trPr>
        <w:tc>
          <w:tcPr>
            <w:tcW w:w="817" w:type="pct"/>
            <w:tcMar>
              <w:top w:w="58" w:type="dxa"/>
              <w:left w:w="58" w:type="dxa"/>
              <w:bottom w:w="58" w:type="dxa"/>
              <w:right w:w="58" w:type="dxa"/>
            </w:tcMar>
          </w:tcPr>
          <w:p w14:paraId="0E9950D0"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lastRenderedPageBreak/>
              <w:t>81700.05</w:t>
            </w:r>
          </w:p>
        </w:tc>
        <w:tc>
          <w:tcPr>
            <w:tcW w:w="4183" w:type="pct"/>
            <w:tcBorders>
              <w:top w:val="nil"/>
              <w:left w:val="nil"/>
              <w:bottom w:val="nil"/>
              <w:right w:val="nil"/>
            </w:tcBorders>
            <w:shd w:val="clear" w:color="auto" w:fill="auto"/>
            <w:tcMar>
              <w:top w:w="58" w:type="dxa"/>
              <w:left w:w="58" w:type="dxa"/>
              <w:bottom w:w="58" w:type="dxa"/>
              <w:right w:w="58" w:type="dxa"/>
            </w:tcMar>
            <w:vAlign w:val="bottom"/>
          </w:tcPr>
          <w:p w14:paraId="2ABDEB4B" w14:textId="13D949D9"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Category I F</w:t>
            </w:r>
            <w:ins w:id="263" w:author="Author">
              <w:r w:rsidR="003229F3">
                <w:rPr>
                  <w:rFonts w:ascii="Arial" w:hAnsi="Arial" w:cs="Arial"/>
                </w:rPr>
                <w:t>uel</w:t>
              </w:r>
            </w:ins>
            <w:r w:rsidRPr="00426FFF">
              <w:rPr>
                <w:rFonts w:ascii="Arial" w:hAnsi="Arial" w:cs="Arial"/>
              </w:rPr>
              <w:t xml:space="preserve"> Cycle Facility Physical Protection Program and Protective Strategy</w:t>
            </w:r>
            <w:r w:rsidR="00FD2B02" w:rsidRPr="00426FFF">
              <w:rPr>
                <w:rFonts w:ascii="Arial" w:hAnsi="Arial" w:cs="Arial"/>
              </w:rPr>
              <w:t xml:space="preserve"> (non-public)</w:t>
            </w:r>
          </w:p>
        </w:tc>
      </w:tr>
      <w:tr w:rsidR="00762C14" w:rsidRPr="00426FFF" w14:paraId="7B676B69" w14:textId="77777777" w:rsidTr="00D9622F">
        <w:trPr>
          <w:trHeight w:val="500"/>
        </w:trPr>
        <w:tc>
          <w:tcPr>
            <w:tcW w:w="817" w:type="pct"/>
            <w:tcMar>
              <w:top w:w="58" w:type="dxa"/>
              <w:left w:w="58" w:type="dxa"/>
              <w:bottom w:w="58" w:type="dxa"/>
              <w:right w:w="58" w:type="dxa"/>
            </w:tcMar>
          </w:tcPr>
          <w:p w14:paraId="1F24EF32"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81700.06</w:t>
            </w:r>
          </w:p>
        </w:tc>
        <w:tc>
          <w:tcPr>
            <w:tcW w:w="4183" w:type="pct"/>
            <w:tcBorders>
              <w:top w:val="nil"/>
              <w:left w:val="nil"/>
              <w:bottom w:val="nil"/>
              <w:right w:val="nil"/>
            </w:tcBorders>
            <w:shd w:val="clear" w:color="auto" w:fill="auto"/>
            <w:tcMar>
              <w:top w:w="58" w:type="dxa"/>
              <w:left w:w="58" w:type="dxa"/>
              <w:bottom w:w="58" w:type="dxa"/>
              <w:right w:w="58" w:type="dxa"/>
            </w:tcMar>
            <w:vAlign w:val="bottom"/>
          </w:tcPr>
          <w:p w14:paraId="66F90CA8" w14:textId="11F2D763"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Licensee Conducted Force-on-Force Exercises at Category I F</w:t>
            </w:r>
            <w:ins w:id="264" w:author="Author">
              <w:r w:rsidR="003229F3">
                <w:rPr>
                  <w:rFonts w:ascii="Arial" w:hAnsi="Arial" w:cs="Arial"/>
                </w:rPr>
                <w:t>uel</w:t>
              </w:r>
            </w:ins>
            <w:r w:rsidRPr="00426FFF">
              <w:rPr>
                <w:rFonts w:ascii="Arial" w:hAnsi="Arial" w:cs="Arial"/>
              </w:rPr>
              <w:t xml:space="preserve"> Cycle Facilities</w:t>
            </w:r>
            <w:r w:rsidR="00FD2B02" w:rsidRPr="00426FFF">
              <w:rPr>
                <w:rFonts w:ascii="Arial" w:hAnsi="Arial" w:cs="Arial"/>
              </w:rPr>
              <w:t xml:space="preserve"> (non-public)</w:t>
            </w:r>
          </w:p>
        </w:tc>
      </w:tr>
      <w:tr w:rsidR="00762C14" w:rsidRPr="00426FFF" w14:paraId="6E391912" w14:textId="77777777" w:rsidTr="00D9622F">
        <w:trPr>
          <w:trHeight w:val="258"/>
        </w:trPr>
        <w:tc>
          <w:tcPr>
            <w:tcW w:w="817" w:type="pct"/>
            <w:tcMar>
              <w:top w:w="58" w:type="dxa"/>
              <w:left w:w="58" w:type="dxa"/>
              <w:bottom w:w="58" w:type="dxa"/>
              <w:right w:w="58" w:type="dxa"/>
            </w:tcMar>
          </w:tcPr>
          <w:p w14:paraId="499087F1"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81700.07</w:t>
            </w:r>
          </w:p>
        </w:tc>
        <w:tc>
          <w:tcPr>
            <w:tcW w:w="4183" w:type="pct"/>
            <w:tcBorders>
              <w:top w:val="nil"/>
              <w:left w:val="nil"/>
              <w:bottom w:val="nil"/>
              <w:right w:val="nil"/>
            </w:tcBorders>
            <w:shd w:val="clear" w:color="auto" w:fill="auto"/>
            <w:tcMar>
              <w:top w:w="58" w:type="dxa"/>
              <w:left w:w="58" w:type="dxa"/>
              <w:bottom w:w="58" w:type="dxa"/>
              <w:right w:w="58" w:type="dxa"/>
            </w:tcMar>
            <w:vAlign w:val="bottom"/>
          </w:tcPr>
          <w:p w14:paraId="48BBF880" w14:textId="2C3DA45E"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Category I F</w:t>
            </w:r>
            <w:ins w:id="265" w:author="Author">
              <w:r w:rsidR="003229F3">
                <w:rPr>
                  <w:rFonts w:ascii="Arial" w:hAnsi="Arial" w:cs="Arial"/>
                </w:rPr>
                <w:t>uel</w:t>
              </w:r>
            </w:ins>
            <w:r w:rsidRPr="00426FFF">
              <w:rPr>
                <w:rFonts w:ascii="Arial" w:hAnsi="Arial" w:cs="Arial"/>
              </w:rPr>
              <w:t xml:space="preserve"> Cycle Facility Security Training</w:t>
            </w:r>
            <w:r w:rsidR="00FD2B02" w:rsidRPr="00426FFF">
              <w:rPr>
                <w:rFonts w:ascii="Arial" w:hAnsi="Arial" w:cs="Arial"/>
              </w:rPr>
              <w:t xml:space="preserve"> (non-public)</w:t>
            </w:r>
          </w:p>
        </w:tc>
      </w:tr>
      <w:tr w:rsidR="00762C14" w:rsidRPr="00426FFF" w14:paraId="1A5C5181" w14:textId="77777777" w:rsidTr="00D9622F">
        <w:trPr>
          <w:trHeight w:val="242"/>
        </w:trPr>
        <w:tc>
          <w:tcPr>
            <w:tcW w:w="817" w:type="pct"/>
            <w:tcMar>
              <w:top w:w="58" w:type="dxa"/>
              <w:left w:w="58" w:type="dxa"/>
              <w:bottom w:w="58" w:type="dxa"/>
              <w:right w:w="58" w:type="dxa"/>
            </w:tcMar>
          </w:tcPr>
          <w:p w14:paraId="1F83A7D3"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81700.08</w:t>
            </w:r>
          </w:p>
        </w:tc>
        <w:tc>
          <w:tcPr>
            <w:tcW w:w="4183" w:type="pct"/>
            <w:tcBorders>
              <w:top w:val="nil"/>
              <w:left w:val="nil"/>
              <w:bottom w:val="nil"/>
              <w:right w:val="nil"/>
            </w:tcBorders>
            <w:shd w:val="clear" w:color="auto" w:fill="auto"/>
            <w:tcMar>
              <w:top w:w="58" w:type="dxa"/>
              <w:left w:w="58" w:type="dxa"/>
              <w:bottom w:w="58" w:type="dxa"/>
              <w:right w:w="58" w:type="dxa"/>
            </w:tcMar>
            <w:vAlign w:val="bottom"/>
          </w:tcPr>
          <w:p w14:paraId="18CA0CDE" w14:textId="53D774DA"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Category I F</w:t>
            </w:r>
            <w:ins w:id="266" w:author="Author">
              <w:r w:rsidR="00AE552F">
                <w:rPr>
                  <w:rFonts w:ascii="Arial" w:hAnsi="Arial" w:cs="Arial"/>
                </w:rPr>
                <w:t>uel</w:t>
              </w:r>
            </w:ins>
            <w:r w:rsidRPr="00426FFF">
              <w:rPr>
                <w:rFonts w:ascii="Arial" w:hAnsi="Arial" w:cs="Arial"/>
              </w:rPr>
              <w:t xml:space="preserve"> Cycle Facility Fitness for Duty Programs</w:t>
            </w:r>
            <w:r w:rsidR="00FD2B02" w:rsidRPr="00426FFF">
              <w:rPr>
                <w:rFonts w:ascii="Arial" w:hAnsi="Arial" w:cs="Arial"/>
              </w:rPr>
              <w:t xml:space="preserve"> (non-public)</w:t>
            </w:r>
          </w:p>
        </w:tc>
      </w:tr>
      <w:tr w:rsidR="00762C14" w:rsidRPr="00426FFF" w14:paraId="5EA4E920" w14:textId="77777777" w:rsidTr="00D9622F">
        <w:trPr>
          <w:trHeight w:val="516"/>
        </w:trPr>
        <w:tc>
          <w:tcPr>
            <w:tcW w:w="817" w:type="pct"/>
            <w:tcMar>
              <w:top w:w="58" w:type="dxa"/>
              <w:left w:w="58" w:type="dxa"/>
              <w:bottom w:w="58" w:type="dxa"/>
              <w:right w:w="58" w:type="dxa"/>
            </w:tcMar>
          </w:tcPr>
          <w:p w14:paraId="62AF85D2"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81700.10</w:t>
            </w:r>
          </w:p>
        </w:tc>
        <w:tc>
          <w:tcPr>
            <w:tcW w:w="4183" w:type="pct"/>
            <w:tcBorders>
              <w:top w:val="nil"/>
              <w:left w:val="nil"/>
              <w:bottom w:val="nil"/>
              <w:right w:val="nil"/>
            </w:tcBorders>
            <w:shd w:val="clear" w:color="auto" w:fill="auto"/>
            <w:tcMar>
              <w:top w:w="58" w:type="dxa"/>
              <w:left w:w="58" w:type="dxa"/>
              <w:bottom w:w="58" w:type="dxa"/>
              <w:right w:w="58" w:type="dxa"/>
            </w:tcMar>
            <w:vAlign w:val="bottom"/>
          </w:tcPr>
          <w:p w14:paraId="02ADBFD4" w14:textId="4F77F40A"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Protection of Safeguards Information at Category I F</w:t>
            </w:r>
            <w:ins w:id="267" w:author="Author">
              <w:r w:rsidR="00AE552F">
                <w:rPr>
                  <w:rFonts w:ascii="Arial" w:hAnsi="Arial" w:cs="Arial"/>
                </w:rPr>
                <w:t>uel</w:t>
              </w:r>
            </w:ins>
            <w:r w:rsidRPr="00426FFF">
              <w:rPr>
                <w:rFonts w:ascii="Arial" w:hAnsi="Arial" w:cs="Arial"/>
              </w:rPr>
              <w:t xml:space="preserve"> Cycle Facilities</w:t>
            </w:r>
            <w:r w:rsidR="00FD2B02" w:rsidRPr="00426FFF">
              <w:rPr>
                <w:rFonts w:ascii="Arial" w:hAnsi="Arial" w:cs="Arial"/>
              </w:rPr>
              <w:t xml:space="preserve"> (non</w:t>
            </w:r>
            <w:r w:rsidR="00156D26">
              <w:rPr>
                <w:rFonts w:ascii="Arial" w:hAnsi="Arial" w:cs="Arial"/>
              </w:rPr>
              <w:noBreakHyphen/>
            </w:r>
            <w:r w:rsidR="00FD2B02" w:rsidRPr="00426FFF">
              <w:rPr>
                <w:rFonts w:ascii="Arial" w:hAnsi="Arial" w:cs="Arial"/>
              </w:rPr>
              <w:t>public)</w:t>
            </w:r>
          </w:p>
        </w:tc>
      </w:tr>
      <w:tr w:rsidR="00762C14" w:rsidRPr="00426FFF" w14:paraId="276D726A" w14:textId="77777777" w:rsidTr="00D9622F">
        <w:trPr>
          <w:trHeight w:val="500"/>
        </w:trPr>
        <w:tc>
          <w:tcPr>
            <w:tcW w:w="817" w:type="pct"/>
            <w:tcMar>
              <w:top w:w="58" w:type="dxa"/>
              <w:left w:w="58" w:type="dxa"/>
              <w:bottom w:w="58" w:type="dxa"/>
              <w:right w:w="58" w:type="dxa"/>
            </w:tcMar>
          </w:tcPr>
          <w:p w14:paraId="77906AE8"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81700.11</w:t>
            </w:r>
          </w:p>
        </w:tc>
        <w:tc>
          <w:tcPr>
            <w:tcW w:w="4183" w:type="pct"/>
            <w:tcBorders>
              <w:top w:val="nil"/>
              <w:left w:val="nil"/>
              <w:bottom w:val="nil"/>
              <w:right w:val="nil"/>
            </w:tcBorders>
            <w:shd w:val="clear" w:color="auto" w:fill="auto"/>
            <w:tcMar>
              <w:top w:w="58" w:type="dxa"/>
              <w:left w:w="58" w:type="dxa"/>
              <w:bottom w:w="58" w:type="dxa"/>
              <w:right w:w="58" w:type="dxa"/>
            </w:tcMar>
            <w:vAlign w:val="bottom"/>
          </w:tcPr>
          <w:p w14:paraId="7A6247E7" w14:textId="7316BA39"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Annual Observation of Licensee Conducted Force-on-Force Exercises at Category I F</w:t>
            </w:r>
            <w:ins w:id="268" w:author="Author">
              <w:r w:rsidR="00AE552F">
                <w:rPr>
                  <w:rFonts w:ascii="Arial" w:hAnsi="Arial" w:cs="Arial"/>
                </w:rPr>
                <w:t>uel</w:t>
              </w:r>
            </w:ins>
            <w:r w:rsidRPr="00426FFF">
              <w:rPr>
                <w:rFonts w:ascii="Arial" w:hAnsi="Arial" w:cs="Arial"/>
              </w:rPr>
              <w:t xml:space="preserve"> Cycle Facilities</w:t>
            </w:r>
            <w:r w:rsidR="00FD2B02" w:rsidRPr="00426FFF">
              <w:rPr>
                <w:rFonts w:ascii="Arial" w:hAnsi="Arial" w:cs="Arial"/>
              </w:rPr>
              <w:t xml:space="preserve"> (non-public)</w:t>
            </w:r>
          </w:p>
        </w:tc>
      </w:tr>
      <w:tr w:rsidR="00762C14" w:rsidRPr="00426FFF" w14:paraId="353AC43E" w14:textId="77777777" w:rsidTr="00D9622F">
        <w:trPr>
          <w:trHeight w:val="258"/>
        </w:trPr>
        <w:tc>
          <w:tcPr>
            <w:tcW w:w="817" w:type="pct"/>
            <w:tcMar>
              <w:top w:w="58" w:type="dxa"/>
              <w:left w:w="58" w:type="dxa"/>
              <w:bottom w:w="58" w:type="dxa"/>
              <w:right w:w="58" w:type="dxa"/>
            </w:tcMar>
          </w:tcPr>
          <w:p w14:paraId="2CCB0BF9"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81810</w:t>
            </w:r>
          </w:p>
        </w:tc>
        <w:tc>
          <w:tcPr>
            <w:tcW w:w="4183" w:type="pct"/>
            <w:tcMar>
              <w:top w:w="58" w:type="dxa"/>
              <w:left w:w="58" w:type="dxa"/>
              <w:bottom w:w="58" w:type="dxa"/>
              <w:right w:w="58" w:type="dxa"/>
            </w:tcMar>
          </w:tcPr>
          <w:p w14:paraId="04972388" w14:textId="546DFF85"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Protection of Safeguards Information</w:t>
            </w:r>
            <w:r w:rsidR="00FD2B02" w:rsidRPr="00426FFF">
              <w:rPr>
                <w:rFonts w:ascii="Arial" w:hAnsi="Arial" w:cs="Arial"/>
              </w:rPr>
              <w:t xml:space="preserve"> (non-public)</w:t>
            </w:r>
          </w:p>
        </w:tc>
      </w:tr>
      <w:tr w:rsidR="00762C14" w:rsidRPr="00426FFF" w14:paraId="2279D256" w14:textId="77777777" w:rsidTr="00D9622F">
        <w:trPr>
          <w:trHeight w:val="500"/>
        </w:trPr>
        <w:tc>
          <w:tcPr>
            <w:tcW w:w="817" w:type="pct"/>
            <w:tcMar>
              <w:top w:w="58" w:type="dxa"/>
              <w:left w:w="58" w:type="dxa"/>
              <w:bottom w:w="58" w:type="dxa"/>
              <w:right w:w="58" w:type="dxa"/>
            </w:tcMar>
          </w:tcPr>
          <w:p w14:paraId="2A873BF7"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81815</w:t>
            </w:r>
          </w:p>
        </w:tc>
        <w:tc>
          <w:tcPr>
            <w:tcW w:w="4183" w:type="pct"/>
            <w:tcMar>
              <w:top w:w="58" w:type="dxa"/>
              <w:left w:w="58" w:type="dxa"/>
              <w:bottom w:w="58" w:type="dxa"/>
              <w:right w:w="58" w:type="dxa"/>
            </w:tcMar>
          </w:tcPr>
          <w:p w14:paraId="21144A79" w14:textId="1AF06DDB"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Authorization for Access to National Security Information (NSI) &amp; Restricted Data (RD)</w:t>
            </w:r>
            <w:r w:rsidR="00FD2B02" w:rsidRPr="00426FFF">
              <w:rPr>
                <w:rFonts w:ascii="Arial" w:hAnsi="Arial" w:cs="Arial"/>
              </w:rPr>
              <w:t xml:space="preserve"> (non-public)</w:t>
            </w:r>
          </w:p>
        </w:tc>
      </w:tr>
      <w:tr w:rsidR="00762C14" w:rsidRPr="00426FFF" w14:paraId="1E5E0190" w14:textId="77777777" w:rsidTr="00D9622F">
        <w:trPr>
          <w:trHeight w:val="516"/>
        </w:trPr>
        <w:tc>
          <w:tcPr>
            <w:tcW w:w="817" w:type="pct"/>
            <w:tcMar>
              <w:top w:w="58" w:type="dxa"/>
              <w:left w:w="58" w:type="dxa"/>
              <w:bottom w:w="58" w:type="dxa"/>
              <w:right w:w="58" w:type="dxa"/>
            </w:tcMar>
          </w:tcPr>
          <w:p w14:paraId="3686E092"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81820</w:t>
            </w:r>
          </w:p>
        </w:tc>
        <w:tc>
          <w:tcPr>
            <w:tcW w:w="4183" w:type="pct"/>
            <w:tcMar>
              <w:top w:w="58" w:type="dxa"/>
              <w:left w:w="58" w:type="dxa"/>
              <w:bottom w:w="58" w:type="dxa"/>
              <w:right w:w="58" w:type="dxa"/>
            </w:tcMar>
          </w:tcPr>
          <w:p w14:paraId="6F6204C6" w14:textId="14B32A8D"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Physical Protection Facility Approval and Safeguarding of National Security Information (NSI) &amp; Restricted Data (RD)</w:t>
            </w:r>
            <w:r w:rsidR="00FD2B02" w:rsidRPr="00426FFF">
              <w:rPr>
                <w:rFonts w:ascii="Arial" w:hAnsi="Arial" w:cs="Arial"/>
              </w:rPr>
              <w:t xml:space="preserve"> (non-public)</w:t>
            </w:r>
          </w:p>
        </w:tc>
      </w:tr>
      <w:tr w:rsidR="00762C14" w:rsidRPr="00426FFF" w14:paraId="37CB036D" w14:textId="77777777" w:rsidTr="00D9622F">
        <w:trPr>
          <w:trHeight w:val="500"/>
        </w:trPr>
        <w:tc>
          <w:tcPr>
            <w:tcW w:w="817" w:type="pct"/>
            <w:tcMar>
              <w:top w:w="58" w:type="dxa"/>
              <w:left w:w="58" w:type="dxa"/>
              <w:bottom w:w="58" w:type="dxa"/>
              <w:right w:w="58" w:type="dxa"/>
            </w:tcMar>
          </w:tcPr>
          <w:p w14:paraId="176EBEDE"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96001</w:t>
            </w:r>
          </w:p>
        </w:tc>
        <w:tc>
          <w:tcPr>
            <w:tcW w:w="4183" w:type="pct"/>
            <w:tcMar>
              <w:top w:w="58" w:type="dxa"/>
              <w:left w:w="58" w:type="dxa"/>
              <w:bottom w:w="58" w:type="dxa"/>
              <w:right w:w="58" w:type="dxa"/>
            </w:tcMar>
          </w:tcPr>
          <w:p w14:paraId="0E9CFE0D" w14:textId="05583E7C"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Contingency Response-Annual Force-on-Force Testing Category I F</w:t>
            </w:r>
            <w:ins w:id="269" w:author="Author">
              <w:r w:rsidR="000775F3">
                <w:rPr>
                  <w:rFonts w:ascii="Arial" w:hAnsi="Arial" w:cs="Arial"/>
                </w:rPr>
                <w:t>uel</w:t>
              </w:r>
            </w:ins>
            <w:r w:rsidRPr="00426FFF">
              <w:rPr>
                <w:rFonts w:ascii="Arial" w:hAnsi="Arial" w:cs="Arial"/>
              </w:rPr>
              <w:t xml:space="preserve"> Cycle Facilities</w:t>
            </w:r>
            <w:r w:rsidR="00FD2B02" w:rsidRPr="00426FFF">
              <w:rPr>
                <w:rFonts w:ascii="Arial" w:hAnsi="Arial" w:cs="Arial"/>
              </w:rPr>
              <w:t xml:space="preserve"> (non-public)</w:t>
            </w:r>
          </w:p>
        </w:tc>
      </w:tr>
      <w:tr w:rsidR="00762C14" w:rsidRPr="00426FFF" w14:paraId="061DCF76" w14:textId="77777777" w:rsidTr="00D9622F">
        <w:trPr>
          <w:trHeight w:val="258"/>
        </w:trPr>
        <w:tc>
          <w:tcPr>
            <w:tcW w:w="817" w:type="pct"/>
            <w:tcMar>
              <w:top w:w="58" w:type="dxa"/>
              <w:left w:w="58" w:type="dxa"/>
              <w:bottom w:w="58" w:type="dxa"/>
              <w:right w:w="58" w:type="dxa"/>
            </w:tcMar>
          </w:tcPr>
          <w:p w14:paraId="024F4A1D"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IMC 2683 IPs</w:t>
            </w:r>
          </w:p>
        </w:tc>
        <w:tc>
          <w:tcPr>
            <w:tcW w:w="4183" w:type="pct"/>
            <w:tcMar>
              <w:top w:w="58" w:type="dxa"/>
              <w:left w:w="58" w:type="dxa"/>
              <w:bottom w:w="58" w:type="dxa"/>
              <w:right w:w="58" w:type="dxa"/>
            </w:tcMar>
          </w:tcPr>
          <w:p w14:paraId="36DAE206" w14:textId="5949DAAE"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As Listed</w:t>
            </w:r>
            <w:r w:rsidR="00FD2B02" w:rsidRPr="00426FFF">
              <w:rPr>
                <w:rFonts w:ascii="Arial" w:hAnsi="Arial" w:cs="Arial"/>
              </w:rPr>
              <w:t xml:space="preserve"> (non-public)</w:t>
            </w:r>
          </w:p>
        </w:tc>
      </w:tr>
    </w:tbl>
    <w:p w14:paraId="369F9184" w14:textId="77777777" w:rsidR="00762C14" w:rsidRPr="00762C14" w:rsidRDefault="00762C14" w:rsidP="008930A1">
      <w:pPr>
        <w:pStyle w:val="BodyText"/>
        <w:spacing w:before="440"/>
        <w:rPr>
          <w:u w:val="single"/>
        </w:rPr>
      </w:pPr>
      <w:r w:rsidRPr="00762C14">
        <w:rPr>
          <w:bCs/>
          <w:u w:val="single"/>
        </w:rPr>
        <w:t>RADIOLOGICAL CONTROLS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2"/>
        <w:gridCol w:w="7740"/>
      </w:tblGrid>
      <w:tr w:rsidR="00762C14" w:rsidRPr="00426FFF" w14:paraId="4EAEC93B" w14:textId="77777777" w:rsidTr="00142A2E">
        <w:tc>
          <w:tcPr>
            <w:tcW w:w="1512" w:type="dxa"/>
            <w:tcMar>
              <w:top w:w="58" w:type="dxa"/>
              <w:left w:w="58" w:type="dxa"/>
              <w:bottom w:w="58" w:type="dxa"/>
              <w:right w:w="58" w:type="dxa"/>
            </w:tcMar>
          </w:tcPr>
          <w:p w14:paraId="2A78DF01" w14:textId="4F4978CB" w:rsidR="00762C14" w:rsidRPr="00426FFF" w:rsidRDefault="00762C14" w:rsidP="00CE4A4B">
            <w:pPr>
              <w:tabs>
                <w:tab w:val="left" w:pos="244"/>
                <w:tab w:val="left" w:pos="835"/>
              </w:tabs>
              <w:jc w:val="both"/>
              <w:rPr>
                <w:rFonts w:ascii="Arial" w:hAnsi="Arial" w:cs="Arial"/>
              </w:rPr>
            </w:pPr>
            <w:r w:rsidRPr="00426FFF">
              <w:rPr>
                <w:rFonts w:ascii="Arial" w:hAnsi="Arial" w:cs="Arial"/>
              </w:rPr>
              <w:t>86740</w:t>
            </w:r>
          </w:p>
        </w:tc>
        <w:tc>
          <w:tcPr>
            <w:tcW w:w="7740" w:type="dxa"/>
            <w:tcMar>
              <w:top w:w="58" w:type="dxa"/>
              <w:left w:w="58" w:type="dxa"/>
              <w:bottom w:w="58" w:type="dxa"/>
              <w:right w:w="58" w:type="dxa"/>
            </w:tcMar>
          </w:tcPr>
          <w:p w14:paraId="7A0FE41B"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Inspection of Transportation Activities</w:t>
            </w:r>
          </w:p>
        </w:tc>
      </w:tr>
      <w:tr w:rsidR="00762C14" w:rsidRPr="00426FFF" w14:paraId="48BA1FE9" w14:textId="77777777" w:rsidTr="00142A2E">
        <w:tc>
          <w:tcPr>
            <w:tcW w:w="1512" w:type="dxa"/>
            <w:tcMar>
              <w:top w:w="58" w:type="dxa"/>
              <w:left w:w="58" w:type="dxa"/>
              <w:bottom w:w="58" w:type="dxa"/>
              <w:right w:w="58" w:type="dxa"/>
            </w:tcMar>
          </w:tcPr>
          <w:p w14:paraId="226ACC27"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88030</w:t>
            </w:r>
          </w:p>
        </w:tc>
        <w:tc>
          <w:tcPr>
            <w:tcW w:w="7740" w:type="dxa"/>
            <w:tcMar>
              <w:top w:w="58" w:type="dxa"/>
              <w:left w:w="58" w:type="dxa"/>
              <w:bottom w:w="58" w:type="dxa"/>
              <w:right w:w="58" w:type="dxa"/>
            </w:tcMar>
          </w:tcPr>
          <w:p w14:paraId="7626C756"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Radiation Protection</w:t>
            </w:r>
          </w:p>
        </w:tc>
      </w:tr>
      <w:tr w:rsidR="00762C14" w:rsidRPr="00426FFF" w14:paraId="4480D661" w14:textId="77777777" w:rsidTr="00142A2E">
        <w:tc>
          <w:tcPr>
            <w:tcW w:w="1512" w:type="dxa"/>
            <w:tcMar>
              <w:top w:w="58" w:type="dxa"/>
              <w:left w:w="58" w:type="dxa"/>
              <w:bottom w:w="58" w:type="dxa"/>
              <w:right w:w="58" w:type="dxa"/>
            </w:tcMar>
          </w:tcPr>
          <w:p w14:paraId="2766F640"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88045</w:t>
            </w:r>
          </w:p>
        </w:tc>
        <w:tc>
          <w:tcPr>
            <w:tcW w:w="7740" w:type="dxa"/>
            <w:tcMar>
              <w:top w:w="58" w:type="dxa"/>
              <w:left w:w="58" w:type="dxa"/>
              <w:bottom w:w="58" w:type="dxa"/>
              <w:right w:w="58" w:type="dxa"/>
            </w:tcMar>
          </w:tcPr>
          <w:p w14:paraId="3401CF77"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Effluent Control and Environmental Protection</w:t>
            </w:r>
          </w:p>
        </w:tc>
      </w:tr>
    </w:tbl>
    <w:p w14:paraId="1872D011" w14:textId="77777777" w:rsidR="00762C14" w:rsidRPr="00426FFF" w:rsidRDefault="00762C14" w:rsidP="008930A1">
      <w:pPr>
        <w:pStyle w:val="BodyText"/>
        <w:spacing w:before="440"/>
        <w:rPr>
          <w:bCs/>
          <w:u w:val="single"/>
        </w:rPr>
      </w:pPr>
      <w:r w:rsidRPr="00426FFF">
        <w:rPr>
          <w:bCs/>
          <w:u w:val="single"/>
        </w:rPr>
        <w:t>FACILITY SUPPORT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2"/>
        <w:gridCol w:w="7740"/>
      </w:tblGrid>
      <w:tr w:rsidR="00762C14" w:rsidRPr="00426FFF" w14:paraId="5ECCA3E8" w14:textId="77777777" w:rsidTr="00142A2E">
        <w:tc>
          <w:tcPr>
            <w:tcW w:w="1512" w:type="dxa"/>
            <w:tcMar>
              <w:top w:w="58" w:type="dxa"/>
              <w:left w:w="58" w:type="dxa"/>
              <w:bottom w:w="58" w:type="dxa"/>
              <w:right w:w="58" w:type="dxa"/>
            </w:tcMar>
          </w:tcPr>
          <w:p w14:paraId="59BEDFD4" w14:textId="77777777" w:rsidR="00762C14" w:rsidRPr="00426FFF" w:rsidRDefault="00762C14" w:rsidP="00142A2E">
            <w:pPr>
              <w:tabs>
                <w:tab w:val="left" w:pos="244"/>
                <w:tab w:val="left" w:pos="835"/>
              </w:tabs>
              <w:jc w:val="both"/>
              <w:rPr>
                <w:rFonts w:ascii="Arial" w:hAnsi="Arial" w:cs="Arial"/>
              </w:rPr>
            </w:pPr>
            <w:r w:rsidRPr="00426FFF">
              <w:rPr>
                <w:rFonts w:ascii="Arial" w:hAnsi="Arial" w:cs="Arial"/>
              </w:rPr>
              <w:t>88050</w:t>
            </w:r>
          </w:p>
        </w:tc>
        <w:tc>
          <w:tcPr>
            <w:tcW w:w="7740" w:type="dxa"/>
            <w:tcMar>
              <w:top w:w="58" w:type="dxa"/>
              <w:left w:w="58" w:type="dxa"/>
              <w:bottom w:w="58" w:type="dxa"/>
              <w:right w:w="58" w:type="dxa"/>
            </w:tcMar>
          </w:tcPr>
          <w:p w14:paraId="0A9DB244"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Emergency Preparedness</w:t>
            </w:r>
          </w:p>
        </w:tc>
      </w:tr>
      <w:tr w:rsidR="00762C14" w:rsidRPr="00426FFF" w14:paraId="139CCD61" w14:textId="77777777" w:rsidTr="00142A2E">
        <w:tc>
          <w:tcPr>
            <w:tcW w:w="1512" w:type="dxa"/>
            <w:tcMar>
              <w:top w:w="58" w:type="dxa"/>
              <w:left w:w="58" w:type="dxa"/>
              <w:bottom w:w="58" w:type="dxa"/>
              <w:right w:w="58" w:type="dxa"/>
            </w:tcMar>
          </w:tcPr>
          <w:p w14:paraId="6BB8E6E0"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88051</w:t>
            </w:r>
          </w:p>
        </w:tc>
        <w:tc>
          <w:tcPr>
            <w:tcW w:w="7740" w:type="dxa"/>
            <w:tcMar>
              <w:top w:w="58" w:type="dxa"/>
              <w:left w:w="58" w:type="dxa"/>
              <w:bottom w:w="58" w:type="dxa"/>
              <w:right w:w="58" w:type="dxa"/>
            </w:tcMar>
          </w:tcPr>
          <w:p w14:paraId="2F7E1949"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Evaluation of Exercises and Drills</w:t>
            </w:r>
          </w:p>
        </w:tc>
      </w:tr>
      <w:tr w:rsidR="00762C14" w:rsidRPr="00426FFF" w14:paraId="180647BD" w14:textId="77777777" w:rsidTr="00142A2E">
        <w:tc>
          <w:tcPr>
            <w:tcW w:w="1512" w:type="dxa"/>
            <w:tcMar>
              <w:top w:w="58" w:type="dxa"/>
              <w:left w:w="58" w:type="dxa"/>
              <w:bottom w:w="58" w:type="dxa"/>
              <w:right w:w="58" w:type="dxa"/>
            </w:tcMar>
          </w:tcPr>
          <w:p w14:paraId="017FBD23"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88070</w:t>
            </w:r>
          </w:p>
        </w:tc>
        <w:tc>
          <w:tcPr>
            <w:tcW w:w="7740" w:type="dxa"/>
            <w:tcMar>
              <w:top w:w="58" w:type="dxa"/>
              <w:left w:w="58" w:type="dxa"/>
              <w:bottom w:w="58" w:type="dxa"/>
              <w:right w:w="58" w:type="dxa"/>
            </w:tcMar>
          </w:tcPr>
          <w:p w14:paraId="1C87925A"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Plant Modifications (Annual)</w:t>
            </w:r>
          </w:p>
        </w:tc>
      </w:tr>
      <w:tr w:rsidR="00762C14" w:rsidRPr="00426FFF" w14:paraId="222FF157" w14:textId="77777777" w:rsidTr="00142A2E">
        <w:tc>
          <w:tcPr>
            <w:tcW w:w="1512" w:type="dxa"/>
            <w:tcMar>
              <w:top w:w="58" w:type="dxa"/>
              <w:left w:w="58" w:type="dxa"/>
              <w:bottom w:w="58" w:type="dxa"/>
              <w:right w:w="58" w:type="dxa"/>
            </w:tcMar>
          </w:tcPr>
          <w:p w14:paraId="43FACFC0"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88072</w:t>
            </w:r>
          </w:p>
        </w:tc>
        <w:tc>
          <w:tcPr>
            <w:tcW w:w="7740" w:type="dxa"/>
            <w:tcMar>
              <w:top w:w="58" w:type="dxa"/>
              <w:left w:w="58" w:type="dxa"/>
              <w:bottom w:w="58" w:type="dxa"/>
              <w:right w:w="58" w:type="dxa"/>
            </w:tcMar>
          </w:tcPr>
          <w:p w14:paraId="0800CFC8"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Plant Modifications (Triennial)</w:t>
            </w:r>
          </w:p>
        </w:tc>
      </w:tr>
      <w:tr w:rsidR="00762C14" w:rsidRPr="00426FFF" w14:paraId="09E5488A" w14:textId="77777777" w:rsidTr="00142A2E">
        <w:tc>
          <w:tcPr>
            <w:tcW w:w="1512" w:type="dxa"/>
            <w:tcMar>
              <w:top w:w="58" w:type="dxa"/>
              <w:left w:w="58" w:type="dxa"/>
              <w:bottom w:w="58" w:type="dxa"/>
              <w:right w:w="58" w:type="dxa"/>
            </w:tcMar>
          </w:tcPr>
          <w:p w14:paraId="244A6D99"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88161</w:t>
            </w:r>
          </w:p>
        </w:tc>
        <w:tc>
          <w:tcPr>
            <w:tcW w:w="7740" w:type="dxa"/>
            <w:tcMar>
              <w:top w:w="58" w:type="dxa"/>
              <w:left w:w="58" w:type="dxa"/>
              <w:bottom w:w="58" w:type="dxa"/>
              <w:right w:w="58" w:type="dxa"/>
            </w:tcMar>
          </w:tcPr>
          <w:p w14:paraId="565B5C00"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Corrective Action Program (CAP) Implementation at Fuel Cycle Facilities</w:t>
            </w:r>
          </w:p>
        </w:tc>
      </w:tr>
    </w:tbl>
    <w:p w14:paraId="2FB801BF" w14:textId="77777777" w:rsidR="00762C14" w:rsidRPr="00426FFF" w:rsidRDefault="00762C14" w:rsidP="008930A1">
      <w:pPr>
        <w:pStyle w:val="BodyText"/>
        <w:spacing w:before="440"/>
        <w:rPr>
          <w:bCs/>
          <w:u w:val="single"/>
        </w:rPr>
      </w:pPr>
      <w:r w:rsidRPr="00426FFF">
        <w:rPr>
          <w:bCs/>
          <w:u w:val="single"/>
        </w:rPr>
        <w:t>OTHER AREAS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2"/>
        <w:gridCol w:w="7740"/>
      </w:tblGrid>
      <w:tr w:rsidR="00762C14" w:rsidRPr="00426FFF" w14:paraId="57938FCD" w14:textId="77777777" w:rsidTr="00142A2E">
        <w:tc>
          <w:tcPr>
            <w:tcW w:w="1512" w:type="dxa"/>
            <w:tcMar>
              <w:top w:w="58" w:type="dxa"/>
              <w:left w:w="58" w:type="dxa"/>
              <w:bottom w:w="58" w:type="dxa"/>
              <w:right w:w="58" w:type="dxa"/>
            </w:tcMar>
            <w:vAlign w:val="center"/>
          </w:tcPr>
          <w:p w14:paraId="309A1D83"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40100</w:t>
            </w:r>
          </w:p>
        </w:tc>
        <w:tc>
          <w:tcPr>
            <w:tcW w:w="7740" w:type="dxa"/>
            <w:tcMar>
              <w:top w:w="58" w:type="dxa"/>
              <w:left w:w="58" w:type="dxa"/>
              <w:bottom w:w="58" w:type="dxa"/>
              <w:right w:w="58" w:type="dxa"/>
            </w:tcMar>
            <w:vAlign w:val="center"/>
          </w:tcPr>
          <w:p w14:paraId="236AE9AE"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Independent Safety Culture Assessment Follow-up</w:t>
            </w:r>
          </w:p>
        </w:tc>
      </w:tr>
      <w:tr w:rsidR="00762C14" w:rsidRPr="00426FFF" w14:paraId="6FEED7C5" w14:textId="77777777" w:rsidTr="00142A2E">
        <w:tc>
          <w:tcPr>
            <w:tcW w:w="1512" w:type="dxa"/>
            <w:tcMar>
              <w:top w:w="58" w:type="dxa"/>
              <w:left w:w="58" w:type="dxa"/>
              <w:bottom w:w="58" w:type="dxa"/>
              <w:right w:w="58" w:type="dxa"/>
            </w:tcMar>
            <w:vAlign w:val="center"/>
          </w:tcPr>
          <w:p w14:paraId="53009246"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71152</w:t>
            </w:r>
          </w:p>
        </w:tc>
        <w:tc>
          <w:tcPr>
            <w:tcW w:w="7740" w:type="dxa"/>
            <w:tcMar>
              <w:top w:w="58" w:type="dxa"/>
              <w:left w:w="58" w:type="dxa"/>
              <w:bottom w:w="58" w:type="dxa"/>
              <w:right w:w="58" w:type="dxa"/>
            </w:tcMar>
            <w:vAlign w:val="center"/>
          </w:tcPr>
          <w:p w14:paraId="57F8695C"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Problem Identification and Resolution</w:t>
            </w:r>
          </w:p>
        </w:tc>
      </w:tr>
      <w:tr w:rsidR="00762C14" w:rsidRPr="00426FFF" w14:paraId="703C36C0" w14:textId="77777777" w:rsidTr="00142A2E">
        <w:tc>
          <w:tcPr>
            <w:tcW w:w="1512" w:type="dxa"/>
            <w:tcMar>
              <w:top w:w="58" w:type="dxa"/>
              <w:left w:w="58" w:type="dxa"/>
              <w:bottom w:w="58" w:type="dxa"/>
              <w:right w:w="58" w:type="dxa"/>
            </w:tcMar>
            <w:vAlign w:val="center"/>
          </w:tcPr>
          <w:p w14:paraId="38D8893E"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71153</w:t>
            </w:r>
          </w:p>
        </w:tc>
        <w:tc>
          <w:tcPr>
            <w:tcW w:w="7740" w:type="dxa"/>
            <w:tcMar>
              <w:top w:w="58" w:type="dxa"/>
              <w:left w:w="58" w:type="dxa"/>
              <w:bottom w:w="58" w:type="dxa"/>
              <w:right w:w="58" w:type="dxa"/>
            </w:tcMar>
            <w:vAlign w:val="center"/>
          </w:tcPr>
          <w:p w14:paraId="6615DFEB"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Follow-up of Events and Notices of Enforcement Discretion</w:t>
            </w:r>
          </w:p>
        </w:tc>
      </w:tr>
      <w:tr w:rsidR="00762C14" w:rsidRPr="00426FFF" w14:paraId="18151E01" w14:textId="77777777" w:rsidTr="00142A2E">
        <w:tc>
          <w:tcPr>
            <w:tcW w:w="1512" w:type="dxa"/>
            <w:tcMar>
              <w:top w:w="58" w:type="dxa"/>
              <w:left w:w="58" w:type="dxa"/>
              <w:bottom w:w="58" w:type="dxa"/>
              <w:right w:w="58" w:type="dxa"/>
            </w:tcMar>
            <w:vAlign w:val="center"/>
          </w:tcPr>
          <w:p w14:paraId="510D51AB"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lastRenderedPageBreak/>
              <w:t>84850</w:t>
            </w:r>
          </w:p>
        </w:tc>
        <w:tc>
          <w:tcPr>
            <w:tcW w:w="7740" w:type="dxa"/>
            <w:tcMar>
              <w:top w:w="58" w:type="dxa"/>
              <w:left w:w="58" w:type="dxa"/>
              <w:bottom w:w="58" w:type="dxa"/>
              <w:right w:w="58" w:type="dxa"/>
            </w:tcMar>
            <w:vAlign w:val="center"/>
          </w:tcPr>
          <w:p w14:paraId="0702F8F2"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Radioactive Waste Management - Inspection of Waste Generator Requirements of 10 CFR Part 20 and 10 CFR Part 61</w:t>
            </w:r>
          </w:p>
        </w:tc>
      </w:tr>
      <w:tr w:rsidR="00762C14" w:rsidRPr="00426FFF" w14:paraId="2529C018" w14:textId="77777777" w:rsidTr="00142A2E">
        <w:tc>
          <w:tcPr>
            <w:tcW w:w="1512" w:type="dxa"/>
            <w:tcMar>
              <w:top w:w="58" w:type="dxa"/>
              <w:left w:w="58" w:type="dxa"/>
              <w:bottom w:w="58" w:type="dxa"/>
              <w:right w:w="58" w:type="dxa"/>
            </w:tcMar>
            <w:vAlign w:val="center"/>
          </w:tcPr>
          <w:p w14:paraId="7D2CC7C7"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88003</w:t>
            </w:r>
          </w:p>
        </w:tc>
        <w:tc>
          <w:tcPr>
            <w:tcW w:w="7740" w:type="dxa"/>
            <w:tcMar>
              <w:top w:w="58" w:type="dxa"/>
              <w:left w:w="58" w:type="dxa"/>
              <w:bottom w:w="58" w:type="dxa"/>
              <w:right w:w="58" w:type="dxa"/>
            </w:tcMar>
            <w:vAlign w:val="center"/>
          </w:tcPr>
          <w:p w14:paraId="39F91F12"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Reactive Inspection for Events at Fuel Cycle Facilities</w:t>
            </w:r>
          </w:p>
        </w:tc>
      </w:tr>
      <w:tr w:rsidR="00762C14" w:rsidRPr="00426FFF" w14:paraId="12252722" w14:textId="77777777" w:rsidTr="00142A2E">
        <w:tc>
          <w:tcPr>
            <w:tcW w:w="1512" w:type="dxa"/>
            <w:tcMar>
              <w:top w:w="58" w:type="dxa"/>
              <w:left w:w="58" w:type="dxa"/>
              <w:bottom w:w="58" w:type="dxa"/>
              <w:right w:w="58" w:type="dxa"/>
            </w:tcMar>
            <w:vAlign w:val="center"/>
          </w:tcPr>
          <w:p w14:paraId="4DBB284B"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88005</w:t>
            </w:r>
          </w:p>
        </w:tc>
        <w:tc>
          <w:tcPr>
            <w:tcW w:w="7740" w:type="dxa"/>
            <w:tcMar>
              <w:top w:w="58" w:type="dxa"/>
              <w:left w:w="58" w:type="dxa"/>
              <w:bottom w:w="58" w:type="dxa"/>
              <w:right w:w="58" w:type="dxa"/>
            </w:tcMar>
            <w:vAlign w:val="center"/>
          </w:tcPr>
          <w:p w14:paraId="20059B57"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Management Organization and Controls</w:t>
            </w:r>
          </w:p>
        </w:tc>
      </w:tr>
      <w:tr w:rsidR="00762C14" w:rsidRPr="00426FFF" w14:paraId="3A42F936" w14:textId="77777777" w:rsidTr="00142A2E">
        <w:tc>
          <w:tcPr>
            <w:tcW w:w="1512" w:type="dxa"/>
            <w:tcMar>
              <w:top w:w="58" w:type="dxa"/>
              <w:left w:w="58" w:type="dxa"/>
              <w:bottom w:w="58" w:type="dxa"/>
              <w:right w:w="58" w:type="dxa"/>
            </w:tcMar>
            <w:vAlign w:val="center"/>
          </w:tcPr>
          <w:p w14:paraId="365B049D"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88010</w:t>
            </w:r>
          </w:p>
        </w:tc>
        <w:tc>
          <w:tcPr>
            <w:tcW w:w="7740" w:type="dxa"/>
            <w:tcMar>
              <w:top w:w="58" w:type="dxa"/>
              <w:left w:w="58" w:type="dxa"/>
              <w:bottom w:w="58" w:type="dxa"/>
              <w:right w:w="58" w:type="dxa"/>
            </w:tcMar>
            <w:vAlign w:val="center"/>
          </w:tcPr>
          <w:p w14:paraId="5CCCDCE4"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Training</w:t>
            </w:r>
          </w:p>
        </w:tc>
      </w:tr>
      <w:tr w:rsidR="00762C14" w:rsidRPr="00426FFF" w14:paraId="1E6E3E0F" w14:textId="77777777" w:rsidTr="00142A2E">
        <w:tc>
          <w:tcPr>
            <w:tcW w:w="1512" w:type="dxa"/>
            <w:tcMar>
              <w:top w:w="58" w:type="dxa"/>
              <w:left w:w="58" w:type="dxa"/>
              <w:bottom w:w="58" w:type="dxa"/>
              <w:right w:w="58" w:type="dxa"/>
            </w:tcMar>
            <w:vAlign w:val="center"/>
          </w:tcPr>
          <w:p w14:paraId="365F530D"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88071</w:t>
            </w:r>
          </w:p>
        </w:tc>
        <w:tc>
          <w:tcPr>
            <w:tcW w:w="7740" w:type="dxa"/>
            <w:tcMar>
              <w:top w:w="58" w:type="dxa"/>
              <w:left w:w="58" w:type="dxa"/>
              <w:bottom w:w="58" w:type="dxa"/>
              <w:right w:w="58" w:type="dxa"/>
            </w:tcMar>
            <w:vAlign w:val="center"/>
          </w:tcPr>
          <w:p w14:paraId="0201E9AD"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Configuration Management Programmatic Review</w:t>
            </w:r>
          </w:p>
        </w:tc>
      </w:tr>
      <w:tr w:rsidR="00762C14" w:rsidRPr="00426FFF" w14:paraId="5F6E82D9" w14:textId="77777777" w:rsidTr="00142A2E">
        <w:tc>
          <w:tcPr>
            <w:tcW w:w="1512" w:type="dxa"/>
            <w:tcMar>
              <w:top w:w="58" w:type="dxa"/>
              <w:left w:w="58" w:type="dxa"/>
              <w:bottom w:w="58" w:type="dxa"/>
              <w:right w:w="58" w:type="dxa"/>
            </w:tcMar>
            <w:vAlign w:val="center"/>
          </w:tcPr>
          <w:p w14:paraId="064F7F60"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88075</w:t>
            </w:r>
          </w:p>
        </w:tc>
        <w:tc>
          <w:tcPr>
            <w:tcW w:w="7740" w:type="dxa"/>
            <w:tcMar>
              <w:top w:w="58" w:type="dxa"/>
              <w:left w:w="58" w:type="dxa"/>
              <w:bottom w:w="58" w:type="dxa"/>
              <w:right w:w="58" w:type="dxa"/>
            </w:tcMar>
            <w:vAlign w:val="center"/>
          </w:tcPr>
          <w:p w14:paraId="32D639A7"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Event Follow-Up</w:t>
            </w:r>
          </w:p>
        </w:tc>
      </w:tr>
      <w:tr w:rsidR="00762C14" w:rsidRPr="00426FFF" w14:paraId="64745B7B" w14:textId="77777777" w:rsidTr="00142A2E">
        <w:tc>
          <w:tcPr>
            <w:tcW w:w="1512" w:type="dxa"/>
            <w:tcMar>
              <w:top w:w="58" w:type="dxa"/>
              <w:left w:w="58" w:type="dxa"/>
              <w:bottom w:w="58" w:type="dxa"/>
              <w:right w:w="58" w:type="dxa"/>
            </w:tcMar>
            <w:vAlign w:val="center"/>
          </w:tcPr>
          <w:p w14:paraId="369230F4"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92701</w:t>
            </w:r>
          </w:p>
        </w:tc>
        <w:tc>
          <w:tcPr>
            <w:tcW w:w="7740" w:type="dxa"/>
            <w:tcMar>
              <w:top w:w="58" w:type="dxa"/>
              <w:left w:w="58" w:type="dxa"/>
              <w:bottom w:w="58" w:type="dxa"/>
              <w:right w:w="58" w:type="dxa"/>
            </w:tcMar>
            <w:vAlign w:val="center"/>
          </w:tcPr>
          <w:p w14:paraId="216CC2A8"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Follow-Up</w:t>
            </w:r>
          </w:p>
        </w:tc>
      </w:tr>
      <w:tr w:rsidR="00762C14" w:rsidRPr="00426FFF" w14:paraId="0F2EA2C7" w14:textId="77777777" w:rsidTr="00142A2E">
        <w:tc>
          <w:tcPr>
            <w:tcW w:w="1512" w:type="dxa"/>
            <w:tcMar>
              <w:top w:w="58" w:type="dxa"/>
              <w:left w:w="58" w:type="dxa"/>
              <w:bottom w:w="58" w:type="dxa"/>
              <w:right w:w="58" w:type="dxa"/>
            </w:tcMar>
            <w:vAlign w:val="center"/>
          </w:tcPr>
          <w:p w14:paraId="5EE65D37"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92702</w:t>
            </w:r>
          </w:p>
        </w:tc>
        <w:tc>
          <w:tcPr>
            <w:tcW w:w="7740" w:type="dxa"/>
            <w:tcMar>
              <w:top w:w="58" w:type="dxa"/>
              <w:left w:w="58" w:type="dxa"/>
              <w:bottom w:w="58" w:type="dxa"/>
              <w:right w:w="58" w:type="dxa"/>
            </w:tcMar>
            <w:vAlign w:val="center"/>
          </w:tcPr>
          <w:p w14:paraId="4692F786"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Follow-Up on Traditional Enforcement Actions Including Violations, Deviations, Confirmatory Action Letters, and Orders</w:t>
            </w:r>
          </w:p>
        </w:tc>
      </w:tr>
      <w:tr w:rsidR="00762C14" w:rsidRPr="00426FFF" w14:paraId="625140F2" w14:textId="77777777" w:rsidTr="00142A2E">
        <w:tc>
          <w:tcPr>
            <w:tcW w:w="1512" w:type="dxa"/>
            <w:tcMar>
              <w:top w:w="58" w:type="dxa"/>
              <w:left w:w="58" w:type="dxa"/>
              <w:bottom w:w="58" w:type="dxa"/>
              <w:right w:w="58" w:type="dxa"/>
            </w:tcMar>
            <w:vAlign w:val="center"/>
          </w:tcPr>
          <w:p w14:paraId="0B2770A2"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92709</w:t>
            </w:r>
          </w:p>
        </w:tc>
        <w:tc>
          <w:tcPr>
            <w:tcW w:w="7740" w:type="dxa"/>
            <w:tcMar>
              <w:top w:w="58" w:type="dxa"/>
              <w:left w:w="58" w:type="dxa"/>
              <w:bottom w:w="58" w:type="dxa"/>
              <w:right w:w="58" w:type="dxa"/>
            </w:tcMar>
            <w:vAlign w:val="center"/>
          </w:tcPr>
          <w:p w14:paraId="03189D25"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Contingency Plans for Licensee Strikes or Lockouts</w:t>
            </w:r>
          </w:p>
        </w:tc>
      </w:tr>
      <w:tr w:rsidR="00762C14" w:rsidRPr="00426FFF" w14:paraId="5D5D90A1" w14:textId="77777777" w:rsidTr="00142A2E">
        <w:tc>
          <w:tcPr>
            <w:tcW w:w="1512" w:type="dxa"/>
            <w:tcMar>
              <w:top w:w="58" w:type="dxa"/>
              <w:left w:w="58" w:type="dxa"/>
              <w:bottom w:w="58" w:type="dxa"/>
              <w:right w:w="58" w:type="dxa"/>
            </w:tcMar>
            <w:vAlign w:val="center"/>
          </w:tcPr>
          <w:p w14:paraId="62358012"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92711</w:t>
            </w:r>
          </w:p>
        </w:tc>
        <w:tc>
          <w:tcPr>
            <w:tcW w:w="7740" w:type="dxa"/>
            <w:tcMar>
              <w:top w:w="58" w:type="dxa"/>
              <w:left w:w="58" w:type="dxa"/>
              <w:bottom w:w="58" w:type="dxa"/>
              <w:right w:w="58" w:type="dxa"/>
            </w:tcMar>
            <w:vAlign w:val="center"/>
          </w:tcPr>
          <w:p w14:paraId="397F228F" w14:textId="2EA94354"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Implementation of Licensee Contingency Plans During a Strike/Lockout</w:t>
            </w:r>
          </w:p>
        </w:tc>
      </w:tr>
      <w:tr w:rsidR="00762C14" w:rsidRPr="00426FFF" w14:paraId="2DA1761D" w14:textId="77777777" w:rsidTr="00142A2E">
        <w:tc>
          <w:tcPr>
            <w:tcW w:w="1512" w:type="dxa"/>
            <w:tcMar>
              <w:top w:w="58" w:type="dxa"/>
              <w:left w:w="58" w:type="dxa"/>
              <w:bottom w:w="58" w:type="dxa"/>
              <w:right w:w="58" w:type="dxa"/>
            </w:tcMar>
            <w:vAlign w:val="center"/>
          </w:tcPr>
          <w:p w14:paraId="698251AB"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92712</w:t>
            </w:r>
          </w:p>
        </w:tc>
        <w:tc>
          <w:tcPr>
            <w:tcW w:w="7740" w:type="dxa"/>
            <w:tcMar>
              <w:top w:w="58" w:type="dxa"/>
              <w:left w:w="58" w:type="dxa"/>
              <w:bottom w:w="58" w:type="dxa"/>
              <w:right w:w="58" w:type="dxa"/>
            </w:tcMar>
            <w:vAlign w:val="center"/>
          </w:tcPr>
          <w:p w14:paraId="4783FD83"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Resumption of Normal Operations After a Strike</w:t>
            </w:r>
          </w:p>
        </w:tc>
      </w:tr>
      <w:tr w:rsidR="00762C14" w:rsidRPr="00426FFF" w14:paraId="49CE119A" w14:textId="77777777" w:rsidTr="00142A2E">
        <w:tc>
          <w:tcPr>
            <w:tcW w:w="1512" w:type="dxa"/>
            <w:tcMar>
              <w:top w:w="58" w:type="dxa"/>
              <w:left w:w="58" w:type="dxa"/>
              <w:bottom w:w="58" w:type="dxa"/>
              <w:right w:w="58" w:type="dxa"/>
            </w:tcMar>
            <w:vAlign w:val="center"/>
          </w:tcPr>
          <w:p w14:paraId="263D031D"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93001</w:t>
            </w:r>
          </w:p>
        </w:tc>
        <w:tc>
          <w:tcPr>
            <w:tcW w:w="7740" w:type="dxa"/>
            <w:tcMar>
              <w:top w:w="58" w:type="dxa"/>
              <w:left w:w="58" w:type="dxa"/>
              <w:bottom w:w="58" w:type="dxa"/>
              <w:right w:w="58" w:type="dxa"/>
            </w:tcMar>
            <w:vAlign w:val="center"/>
          </w:tcPr>
          <w:p w14:paraId="0DAD3B71"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OSHA Interface Activities</w:t>
            </w:r>
          </w:p>
        </w:tc>
      </w:tr>
      <w:tr w:rsidR="00762C14" w:rsidRPr="00426FFF" w14:paraId="0E765B72" w14:textId="77777777" w:rsidTr="00142A2E">
        <w:tc>
          <w:tcPr>
            <w:tcW w:w="1512" w:type="dxa"/>
            <w:tcMar>
              <w:top w:w="58" w:type="dxa"/>
              <w:left w:w="58" w:type="dxa"/>
              <w:bottom w:w="58" w:type="dxa"/>
              <w:right w:w="58" w:type="dxa"/>
            </w:tcMar>
            <w:vAlign w:val="center"/>
          </w:tcPr>
          <w:p w14:paraId="01861997"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93100</w:t>
            </w:r>
          </w:p>
        </w:tc>
        <w:tc>
          <w:tcPr>
            <w:tcW w:w="7740" w:type="dxa"/>
            <w:tcMar>
              <w:top w:w="58" w:type="dxa"/>
              <w:left w:w="58" w:type="dxa"/>
              <w:bottom w:w="58" w:type="dxa"/>
              <w:right w:w="58" w:type="dxa"/>
            </w:tcMar>
            <w:vAlign w:val="center"/>
          </w:tcPr>
          <w:p w14:paraId="109064C4"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Safety-Conscious Work Environment Issue of Concern Follow up</w:t>
            </w:r>
          </w:p>
        </w:tc>
      </w:tr>
      <w:tr w:rsidR="00762C14" w:rsidRPr="00426FFF" w14:paraId="18A0ACEA" w14:textId="77777777" w:rsidTr="00142A2E">
        <w:tc>
          <w:tcPr>
            <w:tcW w:w="1512" w:type="dxa"/>
            <w:tcMar>
              <w:top w:w="58" w:type="dxa"/>
              <w:left w:w="58" w:type="dxa"/>
              <w:bottom w:w="58" w:type="dxa"/>
              <w:right w:w="58" w:type="dxa"/>
            </w:tcMar>
            <w:vAlign w:val="center"/>
          </w:tcPr>
          <w:p w14:paraId="6D9ED1C8"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93800</w:t>
            </w:r>
          </w:p>
        </w:tc>
        <w:tc>
          <w:tcPr>
            <w:tcW w:w="7740" w:type="dxa"/>
            <w:tcMar>
              <w:top w:w="58" w:type="dxa"/>
              <w:left w:w="58" w:type="dxa"/>
              <w:bottom w:w="58" w:type="dxa"/>
              <w:right w:w="58" w:type="dxa"/>
            </w:tcMar>
            <w:vAlign w:val="center"/>
          </w:tcPr>
          <w:p w14:paraId="00E2D20B"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Augmented Inspection Team</w:t>
            </w:r>
          </w:p>
        </w:tc>
      </w:tr>
      <w:tr w:rsidR="00762C14" w:rsidRPr="00426FFF" w14:paraId="5B0AAAB2" w14:textId="77777777" w:rsidTr="00142A2E">
        <w:tc>
          <w:tcPr>
            <w:tcW w:w="1512" w:type="dxa"/>
            <w:tcMar>
              <w:top w:w="58" w:type="dxa"/>
              <w:left w:w="58" w:type="dxa"/>
              <w:bottom w:w="58" w:type="dxa"/>
              <w:right w:w="58" w:type="dxa"/>
            </w:tcMar>
            <w:vAlign w:val="center"/>
          </w:tcPr>
          <w:p w14:paraId="67165A55"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93812</w:t>
            </w:r>
          </w:p>
        </w:tc>
        <w:tc>
          <w:tcPr>
            <w:tcW w:w="7740" w:type="dxa"/>
            <w:tcMar>
              <w:top w:w="58" w:type="dxa"/>
              <w:left w:w="58" w:type="dxa"/>
              <w:bottom w:w="58" w:type="dxa"/>
              <w:right w:w="58" w:type="dxa"/>
            </w:tcMar>
            <w:vAlign w:val="center"/>
          </w:tcPr>
          <w:p w14:paraId="5F94659A"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Special Inspection</w:t>
            </w:r>
          </w:p>
        </w:tc>
      </w:tr>
      <w:tr w:rsidR="00762C14" w:rsidRPr="00426FFF" w14:paraId="41802DC4" w14:textId="77777777" w:rsidTr="00142A2E">
        <w:tc>
          <w:tcPr>
            <w:tcW w:w="1512" w:type="dxa"/>
            <w:tcMar>
              <w:top w:w="58" w:type="dxa"/>
              <w:left w:w="58" w:type="dxa"/>
              <w:bottom w:w="58" w:type="dxa"/>
              <w:right w:w="58" w:type="dxa"/>
            </w:tcMar>
            <w:vAlign w:val="center"/>
          </w:tcPr>
          <w:p w14:paraId="43436221" w14:textId="77777777" w:rsidR="00762C14" w:rsidRPr="00426FFF" w:rsidRDefault="00762C14" w:rsidP="00762C14">
            <w:pPr>
              <w:tabs>
                <w:tab w:val="left" w:pos="244"/>
                <w:tab w:val="left" w:pos="835"/>
                <w:tab w:val="left" w:pos="1440"/>
                <w:tab w:val="left" w:pos="2044"/>
                <w:tab w:val="left" w:pos="2635"/>
                <w:tab w:val="left" w:pos="3240"/>
                <w:tab w:val="left" w:pos="3844"/>
                <w:tab w:val="left" w:pos="4435"/>
                <w:tab w:val="left" w:pos="5040"/>
              </w:tabs>
              <w:jc w:val="both"/>
              <w:rPr>
                <w:rFonts w:ascii="Arial" w:hAnsi="Arial" w:cs="Arial"/>
              </w:rPr>
            </w:pPr>
            <w:r w:rsidRPr="00426FFF">
              <w:rPr>
                <w:rFonts w:ascii="Arial" w:hAnsi="Arial" w:cs="Arial"/>
              </w:rPr>
              <w:t>95003.02</w:t>
            </w:r>
          </w:p>
        </w:tc>
        <w:tc>
          <w:tcPr>
            <w:tcW w:w="7740" w:type="dxa"/>
            <w:tcMar>
              <w:top w:w="58" w:type="dxa"/>
              <w:left w:w="58" w:type="dxa"/>
              <w:bottom w:w="58" w:type="dxa"/>
              <w:right w:w="58" w:type="dxa"/>
            </w:tcMar>
            <w:vAlign w:val="center"/>
          </w:tcPr>
          <w:p w14:paraId="0B18624F" w14:textId="77777777" w:rsidR="00762C14" w:rsidRPr="00426FFF" w:rsidRDefault="00762C14" w:rsidP="00156D26">
            <w:pPr>
              <w:tabs>
                <w:tab w:val="left" w:pos="244"/>
                <w:tab w:val="left" w:pos="835"/>
                <w:tab w:val="left" w:pos="1440"/>
                <w:tab w:val="left" w:pos="2044"/>
                <w:tab w:val="left" w:pos="2635"/>
                <w:tab w:val="left" w:pos="3240"/>
                <w:tab w:val="left" w:pos="3844"/>
                <w:tab w:val="left" w:pos="4435"/>
                <w:tab w:val="left" w:pos="5040"/>
              </w:tabs>
              <w:rPr>
                <w:rFonts w:ascii="Arial" w:hAnsi="Arial" w:cs="Arial"/>
              </w:rPr>
            </w:pPr>
            <w:r w:rsidRPr="00426FFF">
              <w:rPr>
                <w:rFonts w:ascii="Arial" w:hAnsi="Arial" w:cs="Arial"/>
              </w:rPr>
              <w:t>Guidance for Conducting an Independent NRC Safety Culture Assessment</w:t>
            </w:r>
          </w:p>
        </w:tc>
      </w:tr>
    </w:tbl>
    <w:p w14:paraId="0ECD06A5" w14:textId="53C044FF" w:rsidR="00762C14" w:rsidRPr="00461774" w:rsidRDefault="00762C14" w:rsidP="00BD41DA">
      <w:pPr>
        <w:pStyle w:val="BodyText"/>
        <w:sectPr w:rsidR="00762C14" w:rsidRPr="00461774" w:rsidSect="000040C0">
          <w:footerReference w:type="default" r:id="rId21"/>
          <w:pgSz w:w="12240" w:h="15840"/>
          <w:pgMar w:top="1440" w:right="1440" w:bottom="1440" w:left="1440" w:header="720" w:footer="720" w:gutter="0"/>
          <w:pgNumType w:start="1"/>
          <w:cols w:space="720"/>
          <w:noEndnote/>
          <w:docGrid w:linePitch="326"/>
        </w:sectPr>
      </w:pPr>
    </w:p>
    <w:p w14:paraId="0ECD06A7" w14:textId="5C60FA7F" w:rsidR="000F7D3F" w:rsidRPr="00461774" w:rsidRDefault="000F7D3F" w:rsidP="00520614">
      <w:pPr>
        <w:pStyle w:val="Attachmenttitle"/>
      </w:pPr>
      <w:bookmarkStart w:id="270" w:name="_Toc200457796"/>
      <w:r w:rsidRPr="006A2A2A">
        <w:lastRenderedPageBreak/>
        <w:t>A</w:t>
      </w:r>
      <w:r w:rsidR="00BE53CB" w:rsidRPr="006A2A2A">
        <w:t>ttachment</w:t>
      </w:r>
      <w:r w:rsidRPr="00EF1E46">
        <w:t xml:space="preserve"> 1</w:t>
      </w:r>
      <w:r w:rsidR="00BE53CB">
        <w:t>:</w:t>
      </w:r>
      <w:r w:rsidR="00520614">
        <w:t xml:space="preserve"> </w:t>
      </w:r>
      <w:r w:rsidRPr="00520614">
        <w:t>Revision History for IMC 0616</w:t>
      </w:r>
      <w:bookmarkEnd w:id="270"/>
    </w:p>
    <w:tbl>
      <w:tblPr>
        <w:tblStyle w:val="IMHx"/>
        <w:tblW w:w="12960" w:type="dxa"/>
        <w:tblLook w:val="04A0" w:firstRow="1" w:lastRow="0" w:firstColumn="1" w:lastColumn="0" w:noHBand="0" w:noVBand="1"/>
      </w:tblPr>
      <w:tblGrid>
        <w:gridCol w:w="1435"/>
        <w:gridCol w:w="1800"/>
        <w:gridCol w:w="5497"/>
        <w:gridCol w:w="1801"/>
        <w:gridCol w:w="2427"/>
      </w:tblGrid>
      <w:tr w:rsidR="00EE55F9" w:rsidRPr="00AB77E1" w14:paraId="6439D273" w14:textId="77777777" w:rsidTr="00156D26">
        <w:tc>
          <w:tcPr>
            <w:tcW w:w="1435" w:type="dxa"/>
          </w:tcPr>
          <w:p w14:paraId="4E2DF190" w14:textId="77777777" w:rsidR="00EE55F9" w:rsidRPr="00AB77E1" w:rsidRDefault="00EE55F9">
            <w:pPr>
              <w:pStyle w:val="BodyText-table"/>
            </w:pPr>
            <w:r w:rsidRPr="00AB77E1">
              <w:t>Commitment Tracking Number</w:t>
            </w:r>
          </w:p>
        </w:tc>
        <w:tc>
          <w:tcPr>
            <w:tcW w:w="1800" w:type="dxa"/>
          </w:tcPr>
          <w:p w14:paraId="5398F861" w14:textId="77777777" w:rsidR="00EE55F9" w:rsidRPr="00AB77E1" w:rsidRDefault="00EE55F9">
            <w:pPr>
              <w:pStyle w:val="BodyText-table"/>
            </w:pPr>
            <w:r w:rsidRPr="00AB77E1">
              <w:t>Accession Number</w:t>
            </w:r>
          </w:p>
          <w:p w14:paraId="2E7D7DA0" w14:textId="77777777" w:rsidR="00EE55F9" w:rsidRPr="00AB77E1" w:rsidRDefault="00EE55F9">
            <w:pPr>
              <w:pStyle w:val="BodyText-table"/>
            </w:pPr>
            <w:r w:rsidRPr="00AB77E1">
              <w:t>Issue Date</w:t>
            </w:r>
          </w:p>
          <w:p w14:paraId="1F493B8B" w14:textId="77777777" w:rsidR="00EE55F9" w:rsidRPr="00AB77E1" w:rsidRDefault="00EE55F9">
            <w:pPr>
              <w:pStyle w:val="BodyText-table"/>
            </w:pPr>
            <w:r w:rsidRPr="00AB77E1">
              <w:t>Change Notice</w:t>
            </w:r>
          </w:p>
        </w:tc>
        <w:tc>
          <w:tcPr>
            <w:tcW w:w="5497" w:type="dxa"/>
          </w:tcPr>
          <w:p w14:paraId="577E03DC" w14:textId="77777777" w:rsidR="00EE55F9" w:rsidRPr="00AB77E1" w:rsidRDefault="00EE55F9">
            <w:pPr>
              <w:pStyle w:val="BodyText-table"/>
            </w:pPr>
            <w:r w:rsidRPr="00AB77E1">
              <w:t>Description of Change</w:t>
            </w:r>
          </w:p>
        </w:tc>
        <w:tc>
          <w:tcPr>
            <w:tcW w:w="1801" w:type="dxa"/>
          </w:tcPr>
          <w:p w14:paraId="1866E9E3" w14:textId="77777777" w:rsidR="00EE55F9" w:rsidRPr="00AB77E1" w:rsidRDefault="00EE55F9">
            <w:pPr>
              <w:pStyle w:val="BodyText-table"/>
            </w:pPr>
            <w:r w:rsidRPr="00AB77E1">
              <w:t>Description of Training</w:t>
            </w:r>
            <w:r>
              <w:t xml:space="preserve"> / Knowledge Management </w:t>
            </w:r>
            <w:r w:rsidRPr="00AB77E1">
              <w:t>Required and Completion Date</w:t>
            </w:r>
          </w:p>
        </w:tc>
        <w:tc>
          <w:tcPr>
            <w:tcW w:w="2427" w:type="dxa"/>
          </w:tcPr>
          <w:p w14:paraId="3F277092" w14:textId="77777777" w:rsidR="00EE55F9" w:rsidRPr="00AB77E1" w:rsidRDefault="00EE55F9">
            <w:pPr>
              <w:pStyle w:val="BodyText-table"/>
            </w:pPr>
            <w:r w:rsidRPr="00AB77E1">
              <w:t>Comment Resolution and Closed Feedback Form Accession Number</w:t>
            </w:r>
          </w:p>
          <w:p w14:paraId="67167956" w14:textId="77777777" w:rsidR="00EE55F9" w:rsidRPr="00AB77E1" w:rsidRDefault="00EE55F9">
            <w:pPr>
              <w:pStyle w:val="BodyText-table"/>
            </w:pPr>
            <w:r w:rsidRPr="00AB77E1">
              <w:t>(Pre-Decisional Non-Public Information)</w:t>
            </w:r>
          </w:p>
        </w:tc>
      </w:tr>
      <w:tr w:rsidR="00EE55F9" w:rsidRPr="00AB77E1" w14:paraId="4A13BF06" w14:textId="77777777" w:rsidTr="00156D26">
        <w:trPr>
          <w:cantSplit w:val="0"/>
          <w:tblHeader w:val="0"/>
        </w:trPr>
        <w:tc>
          <w:tcPr>
            <w:tcW w:w="1435" w:type="dxa"/>
            <w:tcBorders>
              <w:top w:val="single" w:sz="7" w:space="0" w:color="000000"/>
              <w:left w:val="single" w:sz="7" w:space="0" w:color="000000"/>
              <w:bottom w:val="single" w:sz="7" w:space="0" w:color="000000"/>
              <w:right w:val="single" w:sz="7" w:space="0" w:color="000000"/>
            </w:tcBorders>
          </w:tcPr>
          <w:p w14:paraId="194B696F" w14:textId="6213ACC3" w:rsidR="00EE55F9" w:rsidRPr="00AB77E1" w:rsidRDefault="00EE55F9" w:rsidP="00EE55F9">
            <w:pPr>
              <w:pStyle w:val="BodyText-table"/>
            </w:pPr>
            <w:r w:rsidRPr="00461774">
              <w:t>N/A</w:t>
            </w:r>
          </w:p>
        </w:tc>
        <w:tc>
          <w:tcPr>
            <w:tcW w:w="1800" w:type="dxa"/>
            <w:tcBorders>
              <w:top w:val="single" w:sz="7" w:space="0" w:color="000000"/>
              <w:left w:val="single" w:sz="7" w:space="0" w:color="000000"/>
              <w:bottom w:val="single" w:sz="7" w:space="0" w:color="000000"/>
              <w:right w:val="single" w:sz="7" w:space="0" w:color="000000"/>
            </w:tcBorders>
          </w:tcPr>
          <w:p w14:paraId="27D7AADB" w14:textId="77777777" w:rsidR="00EE55F9" w:rsidRPr="00461774" w:rsidRDefault="00EE55F9" w:rsidP="00EE55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07/29/08</w:t>
            </w:r>
          </w:p>
          <w:p w14:paraId="7D189120" w14:textId="17C24A42" w:rsidR="00EE55F9" w:rsidRPr="00AB77E1" w:rsidRDefault="00EE55F9" w:rsidP="00EE55F9">
            <w:pPr>
              <w:pStyle w:val="BodyText-table"/>
            </w:pPr>
            <w:r w:rsidRPr="00461774">
              <w:t>CN 08-021</w:t>
            </w:r>
          </w:p>
        </w:tc>
        <w:tc>
          <w:tcPr>
            <w:tcW w:w="5497" w:type="dxa"/>
            <w:tcBorders>
              <w:top w:val="single" w:sz="7" w:space="0" w:color="000000"/>
              <w:left w:val="single" w:sz="7" w:space="0" w:color="000000"/>
              <w:bottom w:val="single" w:sz="7" w:space="0" w:color="000000"/>
              <w:right w:val="single" w:sz="7" w:space="0" w:color="000000"/>
            </w:tcBorders>
          </w:tcPr>
          <w:p w14:paraId="3284759B" w14:textId="13A79062" w:rsidR="00EE55F9" w:rsidRPr="00AB77E1" w:rsidRDefault="00EE55F9" w:rsidP="00EE55F9">
            <w:pPr>
              <w:pStyle w:val="BodyText-table"/>
            </w:pPr>
            <w:r w:rsidRPr="00461774">
              <w:t>This new IMC is for the use of FCSS and Region II inspectors</w:t>
            </w:r>
            <w:r>
              <w:t xml:space="preserve">. </w:t>
            </w:r>
            <w:r w:rsidRPr="00461774">
              <w:t>These Offices will no longer use IMC 0610.</w:t>
            </w:r>
          </w:p>
        </w:tc>
        <w:tc>
          <w:tcPr>
            <w:tcW w:w="1801" w:type="dxa"/>
            <w:tcBorders>
              <w:top w:val="single" w:sz="7" w:space="0" w:color="000000"/>
              <w:left w:val="single" w:sz="7" w:space="0" w:color="000000"/>
              <w:bottom w:val="single" w:sz="7" w:space="0" w:color="000000"/>
              <w:right w:val="single" w:sz="7" w:space="0" w:color="000000"/>
            </w:tcBorders>
          </w:tcPr>
          <w:p w14:paraId="1EA09440" w14:textId="1E5AC13E" w:rsidR="00EE55F9" w:rsidRPr="00AB77E1" w:rsidRDefault="00EE55F9" w:rsidP="00EE55F9">
            <w:pPr>
              <w:pStyle w:val="BodyText-table"/>
            </w:pPr>
            <w:r w:rsidRPr="00461774">
              <w:t>No</w:t>
            </w:r>
          </w:p>
        </w:tc>
        <w:tc>
          <w:tcPr>
            <w:tcW w:w="2427" w:type="dxa"/>
            <w:tcBorders>
              <w:top w:val="single" w:sz="7" w:space="0" w:color="000000"/>
              <w:left w:val="single" w:sz="7" w:space="0" w:color="000000"/>
              <w:bottom w:val="single" w:sz="7" w:space="0" w:color="000000"/>
              <w:right w:val="single" w:sz="7" w:space="0" w:color="000000"/>
            </w:tcBorders>
          </w:tcPr>
          <w:p w14:paraId="11642608" w14:textId="1AB41F7F" w:rsidR="00EE55F9" w:rsidRPr="00AB77E1" w:rsidRDefault="00EE55F9" w:rsidP="00EE55F9">
            <w:pPr>
              <w:pStyle w:val="BodyText-table"/>
            </w:pPr>
            <w:r w:rsidRPr="00461774">
              <w:t>ML081640248</w:t>
            </w:r>
          </w:p>
        </w:tc>
      </w:tr>
      <w:tr w:rsidR="00452BE4" w:rsidRPr="00AB77E1" w14:paraId="02082BF5" w14:textId="77777777" w:rsidTr="00156D26">
        <w:trPr>
          <w:cantSplit w:val="0"/>
          <w:tblHeader w:val="0"/>
        </w:trPr>
        <w:tc>
          <w:tcPr>
            <w:tcW w:w="1435" w:type="dxa"/>
            <w:tcBorders>
              <w:top w:val="single" w:sz="7" w:space="0" w:color="000000"/>
              <w:left w:val="single" w:sz="7" w:space="0" w:color="000000"/>
              <w:bottom w:val="single" w:sz="7" w:space="0" w:color="000000"/>
              <w:right w:val="single" w:sz="7" w:space="0" w:color="000000"/>
            </w:tcBorders>
          </w:tcPr>
          <w:p w14:paraId="729412E8" w14:textId="1AFB39EE" w:rsidR="00452BE4" w:rsidRPr="00AB77E1" w:rsidRDefault="00452BE4" w:rsidP="00452BE4">
            <w:pPr>
              <w:pStyle w:val="BodyText-table"/>
            </w:pPr>
            <w:r w:rsidRPr="00461774">
              <w:t>N/A</w:t>
            </w:r>
          </w:p>
        </w:tc>
        <w:tc>
          <w:tcPr>
            <w:tcW w:w="1800" w:type="dxa"/>
            <w:tcBorders>
              <w:top w:val="single" w:sz="7" w:space="0" w:color="000000"/>
              <w:left w:val="single" w:sz="7" w:space="0" w:color="000000"/>
              <w:bottom w:val="single" w:sz="7" w:space="0" w:color="000000"/>
              <w:right w:val="single" w:sz="7" w:space="0" w:color="000000"/>
            </w:tcBorders>
          </w:tcPr>
          <w:p w14:paraId="32EA0CDE" w14:textId="77777777" w:rsidR="00452BE4" w:rsidRDefault="00452BE4" w:rsidP="00452B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ML11314A098</w:t>
            </w:r>
          </w:p>
          <w:p w14:paraId="57FC7D55" w14:textId="77777777" w:rsidR="00452BE4" w:rsidRPr="00461774" w:rsidRDefault="00452BE4" w:rsidP="00452B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12/21/11</w:t>
            </w:r>
          </w:p>
          <w:p w14:paraId="35A6444B" w14:textId="0C611A2C" w:rsidR="00452BE4" w:rsidRPr="00AB77E1" w:rsidRDefault="00452BE4" w:rsidP="00452BE4">
            <w:pPr>
              <w:pStyle w:val="BodyText-table"/>
            </w:pPr>
            <w:r w:rsidRPr="00461774">
              <w:t>CN 11-042</w:t>
            </w:r>
          </w:p>
        </w:tc>
        <w:tc>
          <w:tcPr>
            <w:tcW w:w="5497" w:type="dxa"/>
            <w:tcBorders>
              <w:top w:val="single" w:sz="7" w:space="0" w:color="000000"/>
              <w:left w:val="single" w:sz="7" w:space="0" w:color="000000"/>
              <w:bottom w:val="single" w:sz="7" w:space="0" w:color="000000"/>
              <w:right w:val="single" w:sz="7" w:space="0" w:color="000000"/>
            </w:tcBorders>
          </w:tcPr>
          <w:p w14:paraId="4696CE62" w14:textId="0435B9DE" w:rsidR="00452BE4" w:rsidRPr="00AB77E1" w:rsidRDefault="00452BE4" w:rsidP="00452BE4">
            <w:pPr>
              <w:pStyle w:val="BodyText-table"/>
            </w:pPr>
            <w:r w:rsidRPr="00461774">
              <w:t>Revision to include discussion of the significance of the violation</w:t>
            </w:r>
          </w:p>
        </w:tc>
        <w:tc>
          <w:tcPr>
            <w:tcW w:w="1801" w:type="dxa"/>
            <w:tcBorders>
              <w:top w:val="single" w:sz="7" w:space="0" w:color="000000"/>
              <w:left w:val="single" w:sz="7" w:space="0" w:color="000000"/>
              <w:bottom w:val="single" w:sz="7" w:space="0" w:color="000000"/>
              <w:right w:val="single" w:sz="7" w:space="0" w:color="000000"/>
            </w:tcBorders>
          </w:tcPr>
          <w:p w14:paraId="227856FA" w14:textId="1C282FC0" w:rsidR="00452BE4" w:rsidRPr="00AB77E1" w:rsidRDefault="00452BE4" w:rsidP="00452BE4">
            <w:pPr>
              <w:pStyle w:val="BodyText-table"/>
            </w:pPr>
            <w:r w:rsidRPr="00461774">
              <w:t>No</w:t>
            </w:r>
          </w:p>
        </w:tc>
        <w:tc>
          <w:tcPr>
            <w:tcW w:w="2427" w:type="dxa"/>
            <w:tcBorders>
              <w:top w:val="single" w:sz="7" w:space="0" w:color="000000"/>
              <w:left w:val="single" w:sz="7" w:space="0" w:color="000000"/>
              <w:bottom w:val="single" w:sz="7" w:space="0" w:color="000000"/>
              <w:right w:val="single" w:sz="7" w:space="0" w:color="000000"/>
            </w:tcBorders>
          </w:tcPr>
          <w:p w14:paraId="7DAD7255" w14:textId="77777777" w:rsidR="00452BE4" w:rsidRPr="00AB77E1" w:rsidRDefault="00452BE4" w:rsidP="00452BE4">
            <w:pPr>
              <w:pStyle w:val="BodyText-table"/>
            </w:pPr>
          </w:p>
        </w:tc>
      </w:tr>
      <w:tr w:rsidR="00452BE4" w:rsidRPr="00AB77E1" w14:paraId="60200826" w14:textId="77777777" w:rsidTr="00156D26">
        <w:trPr>
          <w:cantSplit w:val="0"/>
          <w:tblHeader w:val="0"/>
        </w:trPr>
        <w:tc>
          <w:tcPr>
            <w:tcW w:w="1435" w:type="dxa"/>
            <w:tcBorders>
              <w:top w:val="single" w:sz="7" w:space="0" w:color="000000"/>
              <w:left w:val="single" w:sz="7" w:space="0" w:color="000000"/>
              <w:bottom w:val="single" w:sz="7" w:space="0" w:color="000000"/>
              <w:right w:val="single" w:sz="7" w:space="0" w:color="000000"/>
            </w:tcBorders>
          </w:tcPr>
          <w:p w14:paraId="4B513DBC" w14:textId="08AC9767" w:rsidR="00452BE4" w:rsidRPr="00461774" w:rsidRDefault="00452BE4" w:rsidP="00452BE4">
            <w:pPr>
              <w:pStyle w:val="BodyText-table"/>
            </w:pPr>
            <w:r w:rsidRPr="00461774">
              <w:t>N/A</w:t>
            </w:r>
          </w:p>
        </w:tc>
        <w:tc>
          <w:tcPr>
            <w:tcW w:w="1800" w:type="dxa"/>
            <w:tcBorders>
              <w:top w:val="single" w:sz="7" w:space="0" w:color="000000"/>
              <w:left w:val="single" w:sz="7" w:space="0" w:color="000000"/>
              <w:bottom w:val="single" w:sz="7" w:space="0" w:color="000000"/>
              <w:right w:val="single" w:sz="7" w:space="0" w:color="000000"/>
            </w:tcBorders>
          </w:tcPr>
          <w:p w14:paraId="603912CC" w14:textId="77777777" w:rsidR="00452BE4" w:rsidRDefault="00452BE4" w:rsidP="00452B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D27BE">
              <w:t>ML14071A139</w:t>
            </w:r>
          </w:p>
          <w:p w14:paraId="089307C9" w14:textId="77777777" w:rsidR="00452BE4" w:rsidRDefault="00452BE4" w:rsidP="00452B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07/28/14</w:t>
            </w:r>
          </w:p>
          <w:p w14:paraId="06BA33C9" w14:textId="0B9E5E2C" w:rsidR="00452BE4" w:rsidRPr="00461774" w:rsidRDefault="00452BE4" w:rsidP="00452B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14-017</w:t>
            </w:r>
          </w:p>
        </w:tc>
        <w:tc>
          <w:tcPr>
            <w:tcW w:w="5497" w:type="dxa"/>
            <w:tcBorders>
              <w:top w:val="single" w:sz="7" w:space="0" w:color="000000"/>
              <w:left w:val="single" w:sz="7" w:space="0" w:color="000000"/>
              <w:bottom w:val="single" w:sz="7" w:space="0" w:color="000000"/>
              <w:right w:val="single" w:sz="7" w:space="0" w:color="000000"/>
            </w:tcBorders>
          </w:tcPr>
          <w:p w14:paraId="558F81A5" w14:textId="77777777" w:rsidR="00452BE4" w:rsidRDefault="00452BE4" w:rsidP="00452B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Major rewrite.</w:t>
            </w:r>
          </w:p>
          <w:p w14:paraId="30615B5F" w14:textId="6A80D312" w:rsidR="00452BE4" w:rsidRPr="00461774" w:rsidRDefault="00452BE4" w:rsidP="00156D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61774">
              <w:t xml:space="preserve">Updated NRC Enforcement Policy section numbers, added requirement to use four-part violation format, </w:t>
            </w:r>
            <w:r>
              <w:t xml:space="preserve">deleted Appendices B and C. </w:t>
            </w:r>
            <w:r w:rsidRPr="00461774">
              <w:t xml:space="preserve">and added </w:t>
            </w:r>
            <w:r>
              <w:t xml:space="preserve">new </w:t>
            </w:r>
            <w:r w:rsidRPr="00461774">
              <w:t>Appendix B, Examples of Minor Issues.</w:t>
            </w:r>
          </w:p>
        </w:tc>
        <w:tc>
          <w:tcPr>
            <w:tcW w:w="1801" w:type="dxa"/>
            <w:tcBorders>
              <w:top w:val="single" w:sz="7" w:space="0" w:color="000000"/>
              <w:left w:val="single" w:sz="7" w:space="0" w:color="000000"/>
              <w:bottom w:val="single" w:sz="7" w:space="0" w:color="000000"/>
              <w:right w:val="single" w:sz="7" w:space="0" w:color="000000"/>
            </w:tcBorders>
          </w:tcPr>
          <w:p w14:paraId="21FB0B94" w14:textId="6AAC18E7" w:rsidR="00452BE4" w:rsidRPr="00461774" w:rsidRDefault="00452BE4" w:rsidP="00452BE4">
            <w:pPr>
              <w:pStyle w:val="BodyText-table"/>
            </w:pPr>
            <w:r w:rsidRPr="00461774">
              <w:t>Yes</w:t>
            </w:r>
          </w:p>
        </w:tc>
        <w:tc>
          <w:tcPr>
            <w:tcW w:w="2427" w:type="dxa"/>
            <w:tcBorders>
              <w:top w:val="single" w:sz="7" w:space="0" w:color="000000"/>
              <w:left w:val="single" w:sz="7" w:space="0" w:color="000000"/>
              <w:bottom w:val="single" w:sz="7" w:space="0" w:color="000000"/>
              <w:right w:val="single" w:sz="7" w:space="0" w:color="000000"/>
            </w:tcBorders>
          </w:tcPr>
          <w:p w14:paraId="36F7EBDB" w14:textId="67444EC6" w:rsidR="00452BE4" w:rsidRPr="00AB77E1" w:rsidRDefault="00452BE4" w:rsidP="00452BE4">
            <w:pPr>
              <w:pStyle w:val="BodyText-table"/>
            </w:pPr>
            <w:r w:rsidRPr="008D27BE">
              <w:t>ML14142A309</w:t>
            </w:r>
          </w:p>
        </w:tc>
      </w:tr>
      <w:tr w:rsidR="003B28F4" w:rsidRPr="00AB77E1" w14:paraId="56A1EAE6" w14:textId="77777777" w:rsidTr="00156D26">
        <w:trPr>
          <w:cantSplit w:val="0"/>
          <w:tblHeader w:val="0"/>
        </w:trPr>
        <w:tc>
          <w:tcPr>
            <w:tcW w:w="1435" w:type="dxa"/>
            <w:tcBorders>
              <w:top w:val="single" w:sz="7" w:space="0" w:color="000000"/>
              <w:left w:val="single" w:sz="7" w:space="0" w:color="000000"/>
              <w:bottom w:val="single" w:sz="7" w:space="0" w:color="000000"/>
              <w:right w:val="single" w:sz="7" w:space="0" w:color="000000"/>
            </w:tcBorders>
          </w:tcPr>
          <w:p w14:paraId="6F5E68FB" w14:textId="250C8165" w:rsidR="003B28F4" w:rsidRPr="00461774" w:rsidRDefault="003B28F4" w:rsidP="003B28F4">
            <w:pPr>
              <w:pStyle w:val="BodyText-table"/>
            </w:pPr>
            <w:r>
              <w:t>N/A</w:t>
            </w:r>
          </w:p>
        </w:tc>
        <w:tc>
          <w:tcPr>
            <w:tcW w:w="1800" w:type="dxa"/>
            <w:tcBorders>
              <w:top w:val="single" w:sz="7" w:space="0" w:color="000000"/>
              <w:left w:val="single" w:sz="7" w:space="0" w:color="000000"/>
              <w:bottom w:val="single" w:sz="7" w:space="0" w:color="000000"/>
              <w:right w:val="single" w:sz="7" w:space="0" w:color="000000"/>
            </w:tcBorders>
          </w:tcPr>
          <w:p w14:paraId="6BCCBE8E" w14:textId="77777777" w:rsidR="003B28F4" w:rsidRDefault="003B28F4" w:rsidP="003B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3C7F3E">
              <w:t>ML15112A050</w:t>
            </w:r>
          </w:p>
          <w:p w14:paraId="28B736A3" w14:textId="77777777" w:rsidR="003B28F4" w:rsidRDefault="003B28F4" w:rsidP="003B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06/15/15</w:t>
            </w:r>
          </w:p>
          <w:p w14:paraId="13EE5AD3" w14:textId="17B7D82B" w:rsidR="003B28F4" w:rsidRPr="00461774" w:rsidRDefault="003B28F4" w:rsidP="003B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15-011</w:t>
            </w:r>
          </w:p>
        </w:tc>
        <w:tc>
          <w:tcPr>
            <w:tcW w:w="5497" w:type="dxa"/>
            <w:tcBorders>
              <w:top w:val="single" w:sz="7" w:space="0" w:color="000000"/>
              <w:left w:val="single" w:sz="7" w:space="0" w:color="000000"/>
              <w:bottom w:val="single" w:sz="7" w:space="0" w:color="000000"/>
              <w:right w:val="single" w:sz="7" w:space="0" w:color="000000"/>
            </w:tcBorders>
          </w:tcPr>
          <w:p w14:paraId="02ECB202" w14:textId="77777777" w:rsidR="003B28F4" w:rsidRDefault="003B28F4" w:rsidP="003B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Removed documentation requirement to include minor violations identified during allegation follow up.</w:t>
            </w:r>
          </w:p>
          <w:p w14:paraId="4D7595AC" w14:textId="77777777" w:rsidR="003B28F4" w:rsidRDefault="003B28F4" w:rsidP="003B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A1F0B06" w14:textId="32FBC200" w:rsidR="003B28F4" w:rsidRPr="00461774" w:rsidRDefault="003B28F4" w:rsidP="003B28F4">
            <w:pPr>
              <w:pStyle w:val="BodyText-table"/>
            </w:pPr>
            <w:r>
              <w:t>Inspection reports containing OUO-Security Related Information will not be disclosed to the public. The associated cover letters will be disclosed to the public and will include the number and severity levels of violations. Addition per SRM-SECY-14-0034.</w:t>
            </w:r>
          </w:p>
        </w:tc>
        <w:tc>
          <w:tcPr>
            <w:tcW w:w="1801" w:type="dxa"/>
            <w:tcBorders>
              <w:top w:val="single" w:sz="7" w:space="0" w:color="000000"/>
              <w:left w:val="single" w:sz="7" w:space="0" w:color="000000"/>
              <w:bottom w:val="single" w:sz="7" w:space="0" w:color="000000"/>
              <w:right w:val="single" w:sz="7" w:space="0" w:color="000000"/>
            </w:tcBorders>
          </w:tcPr>
          <w:p w14:paraId="53F6ABC3" w14:textId="7F4E54A9" w:rsidR="003B28F4" w:rsidRPr="00461774" w:rsidRDefault="003B28F4" w:rsidP="003B28F4">
            <w:pPr>
              <w:pStyle w:val="BodyText-table"/>
            </w:pPr>
            <w:r>
              <w:t>No</w:t>
            </w:r>
          </w:p>
        </w:tc>
        <w:tc>
          <w:tcPr>
            <w:tcW w:w="2427" w:type="dxa"/>
            <w:tcBorders>
              <w:top w:val="single" w:sz="7" w:space="0" w:color="000000"/>
              <w:left w:val="single" w:sz="7" w:space="0" w:color="000000"/>
              <w:bottom w:val="single" w:sz="7" w:space="0" w:color="000000"/>
              <w:right w:val="single" w:sz="7" w:space="0" w:color="000000"/>
            </w:tcBorders>
          </w:tcPr>
          <w:p w14:paraId="392835BA" w14:textId="7B12CF5A" w:rsidR="003B28F4" w:rsidRPr="00AB77E1" w:rsidRDefault="003B28F4" w:rsidP="003B28F4">
            <w:pPr>
              <w:pStyle w:val="BodyText-table"/>
            </w:pPr>
            <w:r>
              <w:t>ML15112A055</w:t>
            </w:r>
          </w:p>
        </w:tc>
      </w:tr>
      <w:tr w:rsidR="00727955" w:rsidRPr="00AB77E1" w14:paraId="4D244707" w14:textId="77777777" w:rsidTr="00156D26">
        <w:trPr>
          <w:cantSplit w:val="0"/>
          <w:tblHeader w:val="0"/>
        </w:trPr>
        <w:tc>
          <w:tcPr>
            <w:tcW w:w="1435" w:type="dxa"/>
            <w:tcBorders>
              <w:top w:val="single" w:sz="7" w:space="0" w:color="000000"/>
              <w:left w:val="single" w:sz="7" w:space="0" w:color="000000"/>
              <w:bottom w:val="single" w:sz="7" w:space="0" w:color="000000"/>
              <w:right w:val="single" w:sz="7" w:space="0" w:color="000000"/>
            </w:tcBorders>
          </w:tcPr>
          <w:p w14:paraId="27950863" w14:textId="3322DF80" w:rsidR="00727955" w:rsidRPr="00461774" w:rsidRDefault="00727955" w:rsidP="00727955">
            <w:pPr>
              <w:pStyle w:val="BodyText-table"/>
            </w:pPr>
            <w:r>
              <w:t>N/A</w:t>
            </w:r>
          </w:p>
        </w:tc>
        <w:tc>
          <w:tcPr>
            <w:tcW w:w="1800" w:type="dxa"/>
            <w:tcBorders>
              <w:top w:val="single" w:sz="7" w:space="0" w:color="000000"/>
              <w:left w:val="single" w:sz="7" w:space="0" w:color="000000"/>
              <w:bottom w:val="single" w:sz="7" w:space="0" w:color="000000"/>
              <w:right w:val="single" w:sz="7" w:space="0" w:color="000000"/>
            </w:tcBorders>
          </w:tcPr>
          <w:p w14:paraId="5BE5020C" w14:textId="77777777" w:rsidR="00727955"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ML16098A162</w:t>
            </w:r>
          </w:p>
          <w:p w14:paraId="7B8C6A4F" w14:textId="77777777" w:rsidR="00727955"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06/27/16</w:t>
            </w:r>
          </w:p>
          <w:p w14:paraId="1B6F7B69" w14:textId="54D764BD" w:rsidR="00727955" w:rsidRPr="00461774"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16-014</w:t>
            </w:r>
          </w:p>
        </w:tc>
        <w:tc>
          <w:tcPr>
            <w:tcW w:w="5497" w:type="dxa"/>
            <w:tcBorders>
              <w:top w:val="single" w:sz="7" w:space="0" w:color="000000"/>
              <w:left w:val="single" w:sz="7" w:space="0" w:color="000000"/>
              <w:bottom w:val="single" w:sz="7" w:space="0" w:color="000000"/>
              <w:right w:val="single" w:sz="7" w:space="0" w:color="000000"/>
            </w:tcBorders>
          </w:tcPr>
          <w:p w14:paraId="1EDE1C86" w14:textId="6640933B" w:rsidR="00727955" w:rsidRPr="00461774" w:rsidRDefault="00727955" w:rsidP="00727955">
            <w:pPr>
              <w:pStyle w:val="BodyText-table"/>
            </w:pPr>
            <w:r>
              <w:t xml:space="preserve">Corrected an inaccurate statement in minor/more-than-minor example 7.e of Appendix B. Specifically, </w:t>
            </w:r>
            <w:r w:rsidRPr="006D5C61">
              <w:t xml:space="preserve">the </w:t>
            </w:r>
            <w:r>
              <w:t xml:space="preserve">language referring to </w:t>
            </w:r>
            <w:r w:rsidRPr="006D5C61">
              <w:t>credit</w:t>
            </w:r>
            <w:r>
              <w:t>ing</w:t>
            </w:r>
            <w:r w:rsidRPr="006D5C61">
              <w:t xml:space="preserve"> IROFS from other accident sequences to ensure the accident remains highly unlikely</w:t>
            </w:r>
            <w:r>
              <w:t xml:space="preserve"> was removed from the ‘not a violation if’ section and the phrase “an inadequate management measure” was added to the ‘not minor if’ section.</w:t>
            </w:r>
          </w:p>
        </w:tc>
        <w:tc>
          <w:tcPr>
            <w:tcW w:w="1801" w:type="dxa"/>
            <w:tcBorders>
              <w:top w:val="single" w:sz="7" w:space="0" w:color="000000"/>
              <w:left w:val="single" w:sz="7" w:space="0" w:color="000000"/>
              <w:bottom w:val="single" w:sz="7" w:space="0" w:color="000000"/>
              <w:right w:val="single" w:sz="7" w:space="0" w:color="000000"/>
            </w:tcBorders>
          </w:tcPr>
          <w:p w14:paraId="49F90F0E" w14:textId="565D1FD7" w:rsidR="00727955" w:rsidRPr="00461774" w:rsidRDefault="00727955" w:rsidP="00727955">
            <w:pPr>
              <w:pStyle w:val="BodyText-table"/>
            </w:pPr>
            <w:r>
              <w:t>No</w:t>
            </w:r>
          </w:p>
        </w:tc>
        <w:tc>
          <w:tcPr>
            <w:tcW w:w="2427" w:type="dxa"/>
            <w:tcBorders>
              <w:top w:val="single" w:sz="7" w:space="0" w:color="000000"/>
              <w:left w:val="single" w:sz="7" w:space="0" w:color="000000"/>
              <w:bottom w:val="single" w:sz="7" w:space="0" w:color="000000"/>
              <w:right w:val="single" w:sz="7" w:space="0" w:color="000000"/>
            </w:tcBorders>
          </w:tcPr>
          <w:p w14:paraId="72C365C6" w14:textId="4D9B5A0A" w:rsidR="00727955" w:rsidRPr="00AB77E1" w:rsidRDefault="00727955" w:rsidP="00727955">
            <w:pPr>
              <w:pStyle w:val="BodyText-table"/>
            </w:pPr>
            <w:r>
              <w:t>Comments vetted through meetings with Region II</w:t>
            </w:r>
          </w:p>
        </w:tc>
      </w:tr>
      <w:tr w:rsidR="00727955" w:rsidRPr="00AB77E1" w14:paraId="4DBC68FB" w14:textId="77777777" w:rsidTr="00156D26">
        <w:trPr>
          <w:cantSplit w:val="0"/>
          <w:tblHeader w:val="0"/>
        </w:trPr>
        <w:tc>
          <w:tcPr>
            <w:tcW w:w="1435" w:type="dxa"/>
            <w:tcBorders>
              <w:top w:val="single" w:sz="7" w:space="0" w:color="000000"/>
              <w:left w:val="single" w:sz="7" w:space="0" w:color="000000"/>
              <w:bottom w:val="single" w:sz="7" w:space="0" w:color="000000"/>
              <w:right w:val="single" w:sz="7" w:space="0" w:color="000000"/>
            </w:tcBorders>
          </w:tcPr>
          <w:p w14:paraId="7A8C8235" w14:textId="3C34F457" w:rsidR="00727955" w:rsidRPr="00461774" w:rsidRDefault="00727955" w:rsidP="00727955">
            <w:pPr>
              <w:pStyle w:val="BodyText-table"/>
            </w:pPr>
            <w:r>
              <w:lastRenderedPageBreak/>
              <w:t>N/A</w:t>
            </w:r>
          </w:p>
        </w:tc>
        <w:tc>
          <w:tcPr>
            <w:tcW w:w="1800" w:type="dxa"/>
            <w:tcBorders>
              <w:top w:val="single" w:sz="7" w:space="0" w:color="000000"/>
              <w:left w:val="single" w:sz="7" w:space="0" w:color="000000"/>
              <w:bottom w:val="single" w:sz="7" w:space="0" w:color="000000"/>
              <w:right w:val="single" w:sz="7" w:space="0" w:color="000000"/>
            </w:tcBorders>
          </w:tcPr>
          <w:p w14:paraId="568E7C21" w14:textId="77777777" w:rsidR="00727955"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ML</w:t>
            </w:r>
            <w:r w:rsidRPr="00111A09">
              <w:t>16160A380</w:t>
            </w:r>
          </w:p>
          <w:p w14:paraId="333CE59D" w14:textId="77777777" w:rsidR="00727955"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08/15/17</w:t>
            </w:r>
          </w:p>
          <w:p w14:paraId="7B6C181F" w14:textId="424199E4" w:rsidR="00727955" w:rsidRPr="00461774"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17-014</w:t>
            </w:r>
          </w:p>
        </w:tc>
        <w:tc>
          <w:tcPr>
            <w:tcW w:w="5497" w:type="dxa"/>
            <w:tcBorders>
              <w:top w:val="single" w:sz="7" w:space="0" w:color="000000"/>
              <w:left w:val="single" w:sz="7" w:space="0" w:color="000000"/>
              <w:bottom w:val="single" w:sz="7" w:space="0" w:color="000000"/>
              <w:right w:val="single" w:sz="7" w:space="0" w:color="000000"/>
            </w:tcBorders>
          </w:tcPr>
          <w:p w14:paraId="7CE65A9D" w14:textId="69B9A235" w:rsidR="00727955" w:rsidRPr="00461774" w:rsidRDefault="00727955" w:rsidP="00727955">
            <w:pPr>
              <w:pStyle w:val="BodyText-table"/>
            </w:pPr>
            <w:r>
              <w:t>Deleted the definitions Inspector Follow-up Item (IFI) and Finding. Revised Section 8 to improve the four-part-write up process by removing redundancies and providing more guidance on documenting AVs. Clarified Sections 11.01 and 11.02. In Section 14 moved the four-part write-up guidance from the Inspection Scope sub-section to the Conclusions sub-section. Clarified the high-level guidance in the beginning of Appendix B and deleted the 4</w:t>
            </w:r>
            <w:r w:rsidRPr="00A44A97">
              <w:rPr>
                <w:vertAlign w:val="superscript"/>
              </w:rPr>
              <w:t>th</w:t>
            </w:r>
            <w:r>
              <w:t xml:space="preserve"> General screening question that referred to a violation only associated with paperwork and no clear nexus to safety. Added two more-than-minor examples to Appendix B (1.j and 2.k). </w:t>
            </w:r>
          </w:p>
        </w:tc>
        <w:tc>
          <w:tcPr>
            <w:tcW w:w="1801" w:type="dxa"/>
            <w:tcBorders>
              <w:top w:val="single" w:sz="7" w:space="0" w:color="000000"/>
              <w:left w:val="single" w:sz="7" w:space="0" w:color="000000"/>
              <w:bottom w:val="single" w:sz="7" w:space="0" w:color="000000"/>
              <w:right w:val="single" w:sz="7" w:space="0" w:color="000000"/>
            </w:tcBorders>
          </w:tcPr>
          <w:p w14:paraId="2C2F34E5" w14:textId="1190B80E" w:rsidR="00727955" w:rsidRPr="00461774" w:rsidRDefault="00727955" w:rsidP="00727955">
            <w:pPr>
              <w:pStyle w:val="BodyText-table"/>
            </w:pPr>
            <w:r>
              <w:t>No</w:t>
            </w:r>
          </w:p>
        </w:tc>
        <w:tc>
          <w:tcPr>
            <w:tcW w:w="2427" w:type="dxa"/>
            <w:tcBorders>
              <w:top w:val="single" w:sz="7" w:space="0" w:color="000000"/>
              <w:left w:val="single" w:sz="7" w:space="0" w:color="000000"/>
              <w:bottom w:val="single" w:sz="7" w:space="0" w:color="000000"/>
              <w:right w:val="single" w:sz="7" w:space="0" w:color="000000"/>
            </w:tcBorders>
          </w:tcPr>
          <w:p w14:paraId="2A0CF269" w14:textId="77F19AAB" w:rsidR="00727955" w:rsidRPr="00AB77E1" w:rsidRDefault="00727955" w:rsidP="00727955">
            <w:pPr>
              <w:pStyle w:val="BodyText-table"/>
            </w:pPr>
            <w:r>
              <w:t>Comments vetted through meetings with Region II</w:t>
            </w:r>
          </w:p>
        </w:tc>
      </w:tr>
      <w:tr w:rsidR="00727955" w:rsidRPr="00AB77E1" w14:paraId="1066BD35" w14:textId="77777777" w:rsidTr="00156D26">
        <w:trPr>
          <w:tblHeader w:val="0"/>
        </w:trPr>
        <w:tc>
          <w:tcPr>
            <w:tcW w:w="1435" w:type="dxa"/>
            <w:tcBorders>
              <w:top w:val="single" w:sz="7" w:space="0" w:color="000000"/>
              <w:left w:val="single" w:sz="7" w:space="0" w:color="000000"/>
              <w:bottom w:val="single" w:sz="7" w:space="0" w:color="000000"/>
              <w:right w:val="single" w:sz="7" w:space="0" w:color="000000"/>
            </w:tcBorders>
          </w:tcPr>
          <w:p w14:paraId="28C84DFA" w14:textId="3DCCB4F1" w:rsidR="00727955" w:rsidRPr="00461774" w:rsidRDefault="00727955" w:rsidP="00727955">
            <w:pPr>
              <w:pStyle w:val="BodyText-table"/>
            </w:pPr>
            <w:r>
              <w:t>N/A</w:t>
            </w:r>
          </w:p>
        </w:tc>
        <w:tc>
          <w:tcPr>
            <w:tcW w:w="1800" w:type="dxa"/>
            <w:tcBorders>
              <w:top w:val="single" w:sz="7" w:space="0" w:color="000000"/>
              <w:left w:val="single" w:sz="7" w:space="0" w:color="000000"/>
              <w:bottom w:val="single" w:sz="7" w:space="0" w:color="000000"/>
              <w:right w:val="single" w:sz="7" w:space="0" w:color="000000"/>
            </w:tcBorders>
          </w:tcPr>
          <w:p w14:paraId="71464B0E" w14:textId="77777777" w:rsidR="00727955"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16572">
              <w:t>ML21082A281</w:t>
            </w:r>
          </w:p>
          <w:p w14:paraId="30BA3932" w14:textId="77777777" w:rsidR="00727955"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04/01/21</w:t>
            </w:r>
          </w:p>
          <w:p w14:paraId="27643CC6" w14:textId="7330F639" w:rsidR="00727955" w:rsidRPr="00461774"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21-017</w:t>
            </w:r>
          </w:p>
        </w:tc>
        <w:tc>
          <w:tcPr>
            <w:tcW w:w="5497" w:type="dxa"/>
            <w:tcBorders>
              <w:top w:val="single" w:sz="7" w:space="0" w:color="000000"/>
              <w:left w:val="single" w:sz="7" w:space="0" w:color="000000"/>
              <w:bottom w:val="single" w:sz="7" w:space="0" w:color="000000"/>
              <w:right w:val="single" w:sz="7" w:space="0" w:color="000000"/>
            </w:tcBorders>
          </w:tcPr>
          <w:p w14:paraId="4B7C404F" w14:textId="3862D85A" w:rsidR="00727955" w:rsidRPr="00461774" w:rsidRDefault="00727955" w:rsidP="00727955">
            <w:pPr>
              <w:pStyle w:val="BodyText-table"/>
            </w:pPr>
            <w:r w:rsidRPr="00291BFD">
              <w:t xml:space="preserve">Revised </w:t>
            </w:r>
            <w:r>
              <w:t>to update organization changes, include additional definitions, and to reflect new method of documenting inspection reports using the RRPS/ISTAR auto report g</w:t>
            </w:r>
            <w:r w:rsidRPr="007518E6">
              <w:t>enerator.</w:t>
            </w:r>
            <w:r>
              <w:t xml:space="preserve"> Removed “not a violation if” statements to maintain focus on the intent of the guidance - screening criteria</w:t>
            </w:r>
            <w:r w:rsidRPr="00461774">
              <w:t xml:space="preserve"> </w:t>
            </w:r>
            <w:r>
              <w:t>to support</w:t>
            </w:r>
            <w:r w:rsidRPr="00461774">
              <w:t xml:space="preserve"> the minor</w:t>
            </w:r>
            <w:r>
              <w:t>/</w:t>
            </w:r>
            <w:r w:rsidRPr="00461774">
              <w:t xml:space="preserve">more-than-minor </w:t>
            </w:r>
            <w:r>
              <w:t xml:space="preserve">threshold determination for issues that have been determined to be </w:t>
            </w:r>
            <w:r w:rsidRPr="00461774">
              <w:t>violations</w:t>
            </w:r>
            <w:r>
              <w:t xml:space="preserve">. </w:t>
            </w:r>
          </w:p>
        </w:tc>
        <w:tc>
          <w:tcPr>
            <w:tcW w:w="1801" w:type="dxa"/>
            <w:tcBorders>
              <w:top w:val="single" w:sz="7" w:space="0" w:color="000000"/>
              <w:left w:val="single" w:sz="7" w:space="0" w:color="000000"/>
              <w:bottom w:val="single" w:sz="7" w:space="0" w:color="000000"/>
              <w:right w:val="single" w:sz="7" w:space="0" w:color="000000"/>
            </w:tcBorders>
          </w:tcPr>
          <w:p w14:paraId="78BC025E" w14:textId="4312C10C" w:rsidR="00727955" w:rsidRPr="00461774" w:rsidRDefault="00727955" w:rsidP="00727955">
            <w:pPr>
              <w:pStyle w:val="BodyText-table"/>
            </w:pPr>
            <w:r>
              <w:t>Complete by February 2021</w:t>
            </w:r>
          </w:p>
        </w:tc>
        <w:tc>
          <w:tcPr>
            <w:tcW w:w="2427" w:type="dxa"/>
            <w:tcBorders>
              <w:top w:val="single" w:sz="7" w:space="0" w:color="000000"/>
              <w:left w:val="single" w:sz="7" w:space="0" w:color="000000"/>
              <w:bottom w:val="single" w:sz="7" w:space="0" w:color="000000"/>
              <w:right w:val="single" w:sz="7" w:space="0" w:color="000000"/>
            </w:tcBorders>
          </w:tcPr>
          <w:p w14:paraId="5FB3D106" w14:textId="4184C6B8" w:rsidR="00727955" w:rsidRPr="00AB77E1" w:rsidRDefault="00727955" w:rsidP="00727955">
            <w:pPr>
              <w:pStyle w:val="BodyText-table"/>
            </w:pPr>
            <w:r>
              <w:t>N/A</w:t>
            </w:r>
          </w:p>
        </w:tc>
      </w:tr>
      <w:tr w:rsidR="00727955" w:rsidRPr="00AB77E1" w14:paraId="2A8FB11A" w14:textId="77777777" w:rsidTr="00156D26">
        <w:trPr>
          <w:tblHeader w:val="0"/>
        </w:trPr>
        <w:tc>
          <w:tcPr>
            <w:tcW w:w="1435" w:type="dxa"/>
            <w:tcBorders>
              <w:top w:val="single" w:sz="7" w:space="0" w:color="000000"/>
              <w:left w:val="single" w:sz="7" w:space="0" w:color="000000"/>
              <w:bottom w:val="single" w:sz="7" w:space="0" w:color="000000"/>
              <w:right w:val="single" w:sz="7" w:space="0" w:color="000000"/>
            </w:tcBorders>
          </w:tcPr>
          <w:p w14:paraId="0B6B22C0" w14:textId="7CA86E9A" w:rsidR="00727955" w:rsidRDefault="00727955" w:rsidP="00727955">
            <w:pPr>
              <w:pStyle w:val="BodyText-table"/>
            </w:pPr>
            <w:r>
              <w:t xml:space="preserve">N/A </w:t>
            </w:r>
          </w:p>
        </w:tc>
        <w:tc>
          <w:tcPr>
            <w:tcW w:w="1800" w:type="dxa"/>
            <w:tcBorders>
              <w:top w:val="single" w:sz="7" w:space="0" w:color="000000"/>
              <w:left w:val="single" w:sz="7" w:space="0" w:color="000000"/>
              <w:bottom w:val="single" w:sz="7" w:space="0" w:color="000000"/>
              <w:right w:val="single" w:sz="7" w:space="0" w:color="000000"/>
            </w:tcBorders>
          </w:tcPr>
          <w:p w14:paraId="64A8141C" w14:textId="2E09307D" w:rsidR="00727955"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5392E">
              <w:t xml:space="preserve">ML22241A109 </w:t>
            </w:r>
            <w:r w:rsidR="00710F52">
              <w:t>10/04/22</w:t>
            </w:r>
          </w:p>
          <w:p w14:paraId="2820CC56" w14:textId="729F5CFF" w:rsidR="00727955" w:rsidRPr="00716572" w:rsidRDefault="00727955" w:rsidP="007279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CN 22-</w:t>
            </w:r>
            <w:r w:rsidR="00710F52">
              <w:t>020</w:t>
            </w:r>
          </w:p>
        </w:tc>
        <w:tc>
          <w:tcPr>
            <w:tcW w:w="5497" w:type="dxa"/>
            <w:tcBorders>
              <w:top w:val="single" w:sz="7" w:space="0" w:color="000000"/>
              <w:left w:val="single" w:sz="7" w:space="0" w:color="000000"/>
              <w:bottom w:val="single" w:sz="7" w:space="0" w:color="000000"/>
              <w:right w:val="single" w:sz="7" w:space="0" w:color="000000"/>
            </w:tcBorders>
          </w:tcPr>
          <w:p w14:paraId="0D4BB5A5" w14:textId="0831962C" w:rsidR="00727955" w:rsidRPr="00291BFD" w:rsidRDefault="00727955" w:rsidP="00727955">
            <w:pPr>
              <w:pStyle w:val="BodyText-table"/>
            </w:pPr>
            <w:r>
              <w:t>Editorial changes. Appendix B made into a separate document. Also added information about CUI program.</w:t>
            </w:r>
          </w:p>
        </w:tc>
        <w:tc>
          <w:tcPr>
            <w:tcW w:w="1801" w:type="dxa"/>
            <w:tcBorders>
              <w:top w:val="single" w:sz="7" w:space="0" w:color="000000"/>
              <w:left w:val="single" w:sz="7" w:space="0" w:color="000000"/>
              <w:bottom w:val="single" w:sz="7" w:space="0" w:color="000000"/>
              <w:right w:val="single" w:sz="7" w:space="0" w:color="000000"/>
            </w:tcBorders>
          </w:tcPr>
          <w:p w14:paraId="2C842979" w14:textId="715AC94F" w:rsidR="00727955" w:rsidRDefault="00727955" w:rsidP="00727955">
            <w:pPr>
              <w:pStyle w:val="BodyText-table"/>
            </w:pPr>
            <w:r>
              <w:t>N/A</w:t>
            </w:r>
          </w:p>
        </w:tc>
        <w:tc>
          <w:tcPr>
            <w:tcW w:w="2427" w:type="dxa"/>
            <w:tcBorders>
              <w:top w:val="single" w:sz="7" w:space="0" w:color="000000"/>
              <w:left w:val="single" w:sz="7" w:space="0" w:color="000000"/>
              <w:bottom w:val="single" w:sz="7" w:space="0" w:color="000000"/>
              <w:right w:val="single" w:sz="7" w:space="0" w:color="000000"/>
            </w:tcBorders>
          </w:tcPr>
          <w:p w14:paraId="6537D914" w14:textId="42E9C5CC" w:rsidR="00727955" w:rsidRDefault="00727955" w:rsidP="00727955">
            <w:pPr>
              <w:pStyle w:val="BodyText-table"/>
            </w:pPr>
            <w:r>
              <w:t>N/A</w:t>
            </w:r>
          </w:p>
        </w:tc>
      </w:tr>
      <w:tr w:rsidR="00C16FA9" w:rsidRPr="00AB77E1" w14:paraId="52870069" w14:textId="77777777" w:rsidTr="00156D26">
        <w:trPr>
          <w:tblHeader w:val="0"/>
        </w:trPr>
        <w:tc>
          <w:tcPr>
            <w:tcW w:w="1435" w:type="dxa"/>
            <w:tcBorders>
              <w:top w:val="single" w:sz="7" w:space="0" w:color="000000"/>
              <w:left w:val="single" w:sz="7" w:space="0" w:color="000000"/>
              <w:bottom w:val="single" w:sz="7" w:space="0" w:color="000000"/>
              <w:right w:val="single" w:sz="7" w:space="0" w:color="000000"/>
            </w:tcBorders>
          </w:tcPr>
          <w:p w14:paraId="79FF9C0E" w14:textId="151B73DB" w:rsidR="00C16FA9" w:rsidRDefault="00C16FA9" w:rsidP="00C16FA9">
            <w:pPr>
              <w:pStyle w:val="BodyText-table"/>
              <w:tabs>
                <w:tab w:val="left" w:pos="1003"/>
              </w:tabs>
            </w:pPr>
            <w:r>
              <w:t>NA</w:t>
            </w:r>
          </w:p>
        </w:tc>
        <w:tc>
          <w:tcPr>
            <w:tcW w:w="1800" w:type="dxa"/>
            <w:tcBorders>
              <w:top w:val="single" w:sz="7" w:space="0" w:color="000000"/>
              <w:left w:val="single" w:sz="7" w:space="0" w:color="000000"/>
              <w:bottom w:val="single" w:sz="7" w:space="0" w:color="000000"/>
              <w:right w:val="single" w:sz="7" w:space="0" w:color="000000"/>
            </w:tcBorders>
          </w:tcPr>
          <w:p w14:paraId="3280AA16" w14:textId="77777777" w:rsidR="00C16FA9" w:rsidRDefault="006116B0" w:rsidP="00FB48E2">
            <w:pPr>
              <w:pStyle w:val="BodyText-table"/>
            </w:pPr>
            <w:r>
              <w:t>ML</w:t>
            </w:r>
            <w:r w:rsidR="00AD124F">
              <w:t>2510A295</w:t>
            </w:r>
          </w:p>
          <w:p w14:paraId="4559BEF9" w14:textId="5E4CC295" w:rsidR="00D50C8A" w:rsidRDefault="003B2C01" w:rsidP="00FB48E2">
            <w:pPr>
              <w:pStyle w:val="BodyText-table"/>
            </w:pPr>
            <w:r>
              <w:t>06/23/25</w:t>
            </w:r>
          </w:p>
          <w:p w14:paraId="5E12C416" w14:textId="7CF7EE3A" w:rsidR="00D50C8A" w:rsidRPr="0085392E" w:rsidRDefault="00D50C8A" w:rsidP="00FB48E2">
            <w:pPr>
              <w:pStyle w:val="BodyText-table"/>
            </w:pPr>
            <w:r>
              <w:t xml:space="preserve">CN </w:t>
            </w:r>
            <w:r w:rsidR="003B2C01">
              <w:t>25-019</w:t>
            </w:r>
          </w:p>
        </w:tc>
        <w:tc>
          <w:tcPr>
            <w:tcW w:w="5497" w:type="dxa"/>
            <w:tcBorders>
              <w:top w:val="single" w:sz="7" w:space="0" w:color="000000"/>
              <w:left w:val="single" w:sz="7" w:space="0" w:color="000000"/>
              <w:bottom w:val="single" w:sz="7" w:space="0" w:color="000000"/>
              <w:right w:val="single" w:sz="7" w:space="0" w:color="000000"/>
            </w:tcBorders>
          </w:tcPr>
          <w:p w14:paraId="10F97BB4" w14:textId="5A3FF67E" w:rsidR="00C16FA9" w:rsidRDefault="00C16FA9" w:rsidP="00727955">
            <w:pPr>
              <w:pStyle w:val="BodyText-table"/>
            </w:pPr>
            <w:r>
              <w:t>Revised to implement ADVANCE Act</w:t>
            </w:r>
            <w:r w:rsidR="000D336C">
              <w:t xml:space="preserve"> improvements.</w:t>
            </w:r>
            <w:r w:rsidR="00482864">
              <w:t xml:space="preserve"> Made other minor updates to organizational names, titles, etc</w:t>
            </w:r>
            <w:r w:rsidR="0010409F">
              <w:t>.</w:t>
            </w:r>
            <w:r w:rsidR="00482864">
              <w:t>)</w:t>
            </w:r>
            <w:r w:rsidR="0010409F">
              <w:t>.</w:t>
            </w:r>
          </w:p>
        </w:tc>
        <w:tc>
          <w:tcPr>
            <w:tcW w:w="1801" w:type="dxa"/>
            <w:tcBorders>
              <w:top w:val="single" w:sz="7" w:space="0" w:color="000000"/>
              <w:left w:val="single" w:sz="7" w:space="0" w:color="000000"/>
              <w:bottom w:val="single" w:sz="7" w:space="0" w:color="000000"/>
              <w:right w:val="single" w:sz="7" w:space="0" w:color="000000"/>
            </w:tcBorders>
          </w:tcPr>
          <w:p w14:paraId="4E0B5798" w14:textId="14AFC8E1" w:rsidR="00C16FA9" w:rsidRDefault="000D336C" w:rsidP="00727955">
            <w:pPr>
              <w:pStyle w:val="BodyText-table"/>
            </w:pPr>
            <w:r>
              <w:t>N/A</w:t>
            </w:r>
          </w:p>
        </w:tc>
        <w:tc>
          <w:tcPr>
            <w:tcW w:w="2427" w:type="dxa"/>
            <w:tcBorders>
              <w:top w:val="single" w:sz="7" w:space="0" w:color="000000"/>
              <w:left w:val="single" w:sz="7" w:space="0" w:color="000000"/>
              <w:bottom w:val="single" w:sz="7" w:space="0" w:color="000000"/>
              <w:right w:val="single" w:sz="7" w:space="0" w:color="000000"/>
            </w:tcBorders>
          </w:tcPr>
          <w:p w14:paraId="242C4CB2" w14:textId="61DE9C40" w:rsidR="00C16FA9" w:rsidRDefault="000D336C" w:rsidP="00727955">
            <w:pPr>
              <w:pStyle w:val="BodyText-table"/>
            </w:pPr>
            <w:r>
              <w:t>N/A</w:t>
            </w:r>
          </w:p>
        </w:tc>
      </w:tr>
      <w:bookmarkEnd w:id="0"/>
    </w:tbl>
    <w:p w14:paraId="2D671D66" w14:textId="77777777" w:rsidR="00632E12" w:rsidRPr="00461774" w:rsidRDefault="00632E12" w:rsidP="001E4B62">
      <w:pPr>
        <w:pStyle w:val="BodyText"/>
      </w:pPr>
    </w:p>
    <w:sectPr w:rsidR="00632E12" w:rsidRPr="00461774" w:rsidSect="00574E35">
      <w:headerReference w:type="default" r:id="rId22"/>
      <w:footerReference w:type="default" r:id="rId23"/>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C0BF94" w14:textId="77777777" w:rsidR="00822F53" w:rsidRDefault="00822F53">
      <w:r>
        <w:separator/>
      </w:r>
    </w:p>
  </w:endnote>
  <w:endnote w:type="continuationSeparator" w:id="0">
    <w:p w14:paraId="6358BD84" w14:textId="77777777" w:rsidR="00822F53" w:rsidRDefault="00822F53">
      <w:r>
        <w:continuationSeparator/>
      </w:r>
    </w:p>
  </w:endnote>
  <w:endnote w:type="continuationNotice" w:id="1">
    <w:p w14:paraId="556EBBED" w14:textId="77777777" w:rsidR="00822F53" w:rsidRDefault="00822F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D8269" w14:textId="6982E5FE" w:rsidR="005F6EEF" w:rsidRPr="000F60CF" w:rsidRDefault="005F6EEF">
    <w:pPr>
      <w:tabs>
        <w:tab w:val="center" w:pos="4680"/>
        <w:tab w:val="right" w:pos="9360"/>
      </w:tabs>
    </w:pPr>
    <w:r w:rsidRPr="000F60CF">
      <w:t xml:space="preserve">Issue Date: </w:t>
    </w:r>
    <w:r w:rsidR="003B2C01">
      <w:t>06/23/25</w:t>
    </w:r>
    <w:r w:rsidRPr="000F60CF">
      <w:tab/>
    </w:r>
    <w:r w:rsidRPr="000040C0">
      <w:rPr>
        <w:rStyle w:val="PageNumber"/>
      </w:rPr>
      <w:fldChar w:fldCharType="begin"/>
    </w:r>
    <w:r w:rsidRPr="000040C0">
      <w:rPr>
        <w:rStyle w:val="PageNumber"/>
      </w:rPr>
      <w:instrText xml:space="preserve"> PAGE   \* MERGEFORMAT </w:instrText>
    </w:r>
    <w:r w:rsidRPr="000040C0">
      <w:rPr>
        <w:rStyle w:val="PageNumber"/>
      </w:rPr>
      <w:fldChar w:fldCharType="separate"/>
    </w:r>
    <w:r w:rsidRPr="000040C0">
      <w:rPr>
        <w:rStyle w:val="PageNumber"/>
        <w:noProof/>
      </w:rPr>
      <w:t>1</w:t>
    </w:r>
    <w:r w:rsidRPr="000040C0">
      <w:rPr>
        <w:rStyle w:val="PageNumber"/>
        <w:noProof/>
      </w:rPr>
      <w:fldChar w:fldCharType="end"/>
    </w:r>
    <w:r w:rsidRPr="000F60CF">
      <w:tab/>
      <w:t>0616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344F1" w14:textId="77777777" w:rsidR="005F6EEF" w:rsidRDefault="005F6EEF">
    <w:pPr>
      <w:spacing w:line="256" w:lineRule="exact"/>
      <w:rPr>
        <w:ins w:id="230" w:author="Author"/>
      </w:rPr>
    </w:pPr>
  </w:p>
  <w:p w14:paraId="36A8B32F" w14:textId="77777777" w:rsidR="005F6EEF" w:rsidRDefault="005F6EEF">
    <w:pPr>
      <w:tabs>
        <w:tab w:val="center" w:pos="4680"/>
        <w:tab w:val="right" w:pos="9360"/>
      </w:tabs>
      <w:rPr>
        <w:ins w:id="231" w:author="Author"/>
        <w:rFonts w:ascii="Segoe Script" w:hAnsi="Segoe Script" w:cs="Segoe Script"/>
      </w:rPr>
    </w:pPr>
    <w:ins w:id="232" w:author="Author">
      <w:r>
        <w:rPr>
          <w:rFonts w:ascii="Segoe Script" w:hAnsi="Segoe Script" w:cs="Segoe Script"/>
        </w:rPr>
        <w:t>IMC 0616</w:t>
      </w:r>
      <w:r>
        <w:rPr>
          <w:rFonts w:ascii="Segoe Script" w:hAnsi="Segoe Script" w:cs="Segoe Script"/>
        </w:rPr>
        <w:tab/>
        <w:t xml:space="preserve">- </w:t>
      </w:r>
      <w:r>
        <w:rPr>
          <w:rFonts w:ascii="Segoe Script" w:hAnsi="Segoe Script" w:cs="Segoe Script"/>
        </w:rPr>
        <w:fldChar w:fldCharType="begin"/>
      </w:r>
      <w:r>
        <w:rPr>
          <w:rFonts w:ascii="Segoe Script" w:hAnsi="Segoe Script" w:cs="Segoe Script"/>
        </w:rPr>
        <w:instrText xml:space="preserve">PAGE </w:instrText>
      </w:r>
      <w:r>
        <w:rPr>
          <w:rFonts w:ascii="Segoe Script" w:hAnsi="Segoe Script" w:cs="Segoe Script"/>
        </w:rPr>
        <w:fldChar w:fldCharType="separate"/>
      </w:r>
      <w:r>
        <w:rPr>
          <w:rFonts w:ascii="Segoe Script" w:hAnsi="Segoe Script" w:cs="Segoe Script"/>
          <w:noProof/>
        </w:rPr>
        <w:t>26</w:t>
      </w:r>
      <w:r>
        <w:rPr>
          <w:rFonts w:ascii="Segoe Script" w:hAnsi="Segoe Script" w:cs="Segoe Script"/>
        </w:rPr>
        <w:fldChar w:fldCharType="end"/>
      </w:r>
      <w:r>
        <w:rPr>
          <w:rFonts w:ascii="Segoe Script" w:hAnsi="Segoe Script" w:cs="Segoe Script"/>
        </w:rPr>
        <w:t xml:space="preserve"> -</w:t>
      </w:r>
      <w:r>
        <w:rPr>
          <w:rFonts w:ascii="Segoe Script" w:hAnsi="Segoe Script" w:cs="Segoe Script"/>
        </w:rPr>
        <w:tab/>
        <w:t>Issue Date:  07/29/08</w:t>
      </w:r>
    </w:ins>
  </w:p>
  <w:p w14:paraId="00EEDF8E" w14:textId="77777777" w:rsidR="005F6EEF" w:rsidRDefault="005F6EEF">
    <w:pPr>
      <w:pPrChange w:id="233" w:author="Author">
        <w:pPr>
          <w:pStyle w:val="Footer"/>
        </w:pPr>
      </w:pPrChan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F2BE0" w14:textId="51000272" w:rsidR="005F6EEF" w:rsidRDefault="005F6EEF" w:rsidP="00EB09E8">
    <w:pPr>
      <w:tabs>
        <w:tab w:val="center" w:pos="4680"/>
        <w:tab w:val="right" w:pos="9360"/>
      </w:tabs>
    </w:pPr>
    <w:r w:rsidRPr="000F60CF">
      <w:t xml:space="preserve">Issue Date: </w:t>
    </w:r>
    <w:r w:rsidR="003B2C01">
      <w:t>06/23/25</w:t>
    </w:r>
    <w:r w:rsidRPr="000F60CF">
      <w:tab/>
    </w:r>
    <w:r w:rsidRPr="000F60CF">
      <w:rPr>
        <w:rStyle w:val="PageNumber"/>
      </w:rPr>
      <w:fldChar w:fldCharType="begin"/>
    </w:r>
    <w:r w:rsidRPr="000F60CF">
      <w:rPr>
        <w:rStyle w:val="PageNumber"/>
      </w:rPr>
      <w:instrText xml:space="preserve"> PAGE </w:instrText>
    </w:r>
    <w:r w:rsidRPr="000F60CF">
      <w:rPr>
        <w:rStyle w:val="PageNumber"/>
      </w:rPr>
      <w:fldChar w:fldCharType="separate"/>
    </w:r>
    <w:r>
      <w:rPr>
        <w:rStyle w:val="PageNumber"/>
        <w:noProof/>
      </w:rPr>
      <w:t>18</w:t>
    </w:r>
    <w:r w:rsidRPr="000F60CF">
      <w:rPr>
        <w:rStyle w:val="PageNumber"/>
      </w:rPr>
      <w:fldChar w:fldCharType="end"/>
    </w:r>
    <w:r w:rsidRPr="000F60CF">
      <w:tab/>
      <w:t>0616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D06E6" w14:textId="77777777" w:rsidR="005F6EEF" w:rsidRDefault="005F6EEF"/>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D06E7" w14:textId="7988E0B8" w:rsidR="005F6EEF" w:rsidRPr="000F60CF" w:rsidRDefault="005F6EEF">
    <w:pPr>
      <w:tabs>
        <w:tab w:val="center" w:pos="4680"/>
        <w:tab w:val="right" w:pos="9360"/>
      </w:tabs>
    </w:pPr>
    <w:r w:rsidRPr="000F60CF">
      <w:t xml:space="preserve">Issue Date: </w:t>
    </w:r>
    <w:r w:rsidR="003B2C01">
      <w:t>06/23/25</w:t>
    </w:r>
    <w:r>
      <w:tab/>
      <w:t>AppA-</w:t>
    </w:r>
    <w:r w:rsidRPr="000F60CF">
      <w:fldChar w:fldCharType="begin"/>
    </w:r>
    <w:r w:rsidRPr="000F60CF">
      <w:instrText xml:space="preserve">PAGE </w:instrText>
    </w:r>
    <w:r w:rsidRPr="000F60CF">
      <w:fldChar w:fldCharType="separate"/>
    </w:r>
    <w:r>
      <w:rPr>
        <w:noProof/>
      </w:rPr>
      <w:t>1</w:t>
    </w:r>
    <w:r w:rsidRPr="000F60CF">
      <w:fldChar w:fldCharType="end"/>
    </w:r>
    <w:r w:rsidRPr="000F60CF">
      <w:tab/>
      <w:t>0616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869F3" w14:textId="19E3A494" w:rsidR="005F6EEF" w:rsidRPr="000F60CF" w:rsidRDefault="005F6EEF">
    <w:pPr>
      <w:tabs>
        <w:tab w:val="center" w:pos="4680"/>
        <w:tab w:val="right" w:pos="9360"/>
      </w:tabs>
    </w:pPr>
    <w:r>
      <w:t xml:space="preserve">Issue Date: </w:t>
    </w:r>
    <w:r w:rsidR="003B2C01">
      <w:t>06/23/25</w:t>
    </w:r>
    <w:r>
      <w:ptab w:relativeTo="margin" w:alignment="center" w:leader="none"/>
    </w:r>
    <w:r>
      <w:t>E1-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0616</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0E61E" w14:textId="49F4CBB6" w:rsidR="005F6EEF" w:rsidRPr="000F60CF" w:rsidRDefault="005F6EEF">
    <w:pPr>
      <w:tabs>
        <w:tab w:val="center" w:pos="4680"/>
        <w:tab w:val="right" w:pos="9360"/>
      </w:tabs>
    </w:pPr>
    <w:r>
      <w:t xml:space="preserve">Issue Date: </w:t>
    </w:r>
    <w:r w:rsidR="003B2C01">
      <w:t>06/23/25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0616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412C1" w14:textId="77777777" w:rsidR="00822F53" w:rsidRDefault="00822F53">
      <w:r>
        <w:separator/>
      </w:r>
    </w:p>
  </w:footnote>
  <w:footnote w:type="continuationSeparator" w:id="0">
    <w:p w14:paraId="4B4202E1" w14:textId="77777777" w:rsidR="00822F53" w:rsidRDefault="00822F53">
      <w:r>
        <w:continuationSeparator/>
      </w:r>
    </w:p>
  </w:footnote>
  <w:footnote w:type="continuationNotice" w:id="1">
    <w:p w14:paraId="32C7B69F" w14:textId="77777777" w:rsidR="00822F53" w:rsidRDefault="00822F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D00BF" w14:textId="3129944F" w:rsidR="005F6EEF" w:rsidRPr="009F0A75" w:rsidRDefault="005F6EEF" w:rsidP="009F0A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98EEC" w14:textId="77777777" w:rsidR="005F6EEF" w:rsidRPr="009F0A75" w:rsidRDefault="005F6EEF" w:rsidP="009F0A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0BA2D8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AD2C53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34463F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588F26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3CCA0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94FC1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BE243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B020CE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C2E0D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2E8A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2"/>
    <w:multiLevelType w:val="hybridMultilevel"/>
    <w:tmpl w:val="00000000"/>
    <w:name w:val="AutoList2"/>
    <w:lvl w:ilvl="0" w:tplc="047EA546">
      <w:start w:val="1"/>
      <w:numFmt w:val="lowerLetter"/>
      <w:lvlText w:val="%1."/>
      <w:lvlJc w:val="left"/>
    </w:lvl>
    <w:lvl w:ilvl="1" w:tplc="170226DA">
      <w:start w:val="1"/>
      <w:numFmt w:val="lowerLetter"/>
      <w:lvlText w:val="%2."/>
      <w:lvlJc w:val="left"/>
    </w:lvl>
    <w:lvl w:ilvl="2" w:tplc="C65A2470">
      <w:start w:val="1"/>
      <w:numFmt w:val="lowerLetter"/>
      <w:lvlText w:val="%3."/>
      <w:lvlJc w:val="left"/>
    </w:lvl>
    <w:lvl w:ilvl="3" w:tplc="2EBE7576">
      <w:start w:val="1"/>
      <w:numFmt w:val="lowerLetter"/>
      <w:lvlText w:val="%4."/>
      <w:lvlJc w:val="left"/>
    </w:lvl>
    <w:lvl w:ilvl="4" w:tplc="8D06894C">
      <w:start w:val="1"/>
      <w:numFmt w:val="lowerLetter"/>
      <w:lvlText w:val="%5."/>
      <w:lvlJc w:val="left"/>
    </w:lvl>
    <w:lvl w:ilvl="5" w:tplc="9D649D50">
      <w:start w:val="1"/>
      <w:numFmt w:val="lowerLetter"/>
      <w:lvlText w:val="%6."/>
      <w:lvlJc w:val="left"/>
    </w:lvl>
    <w:lvl w:ilvl="6" w:tplc="9280C8C2">
      <w:start w:val="1"/>
      <w:numFmt w:val="lowerLetter"/>
      <w:lvlText w:val="%7."/>
      <w:lvlJc w:val="left"/>
    </w:lvl>
    <w:lvl w:ilvl="7" w:tplc="75B640E2">
      <w:start w:val="1"/>
      <w:numFmt w:val="lowerLetter"/>
      <w:lvlText w:val="%8."/>
      <w:lvlJc w:val="left"/>
    </w:lvl>
    <w:lvl w:ilvl="8" w:tplc="69A45144">
      <w:numFmt w:val="decimal"/>
      <w:lvlText w:val=""/>
      <w:lvlJc w:val="left"/>
    </w:lvl>
  </w:abstractNum>
  <w:abstractNum w:abstractNumId="12" w15:restartNumberingAfterBreak="0">
    <w:nsid w:val="00000003"/>
    <w:multiLevelType w:val="hybridMultilevel"/>
    <w:tmpl w:val="00000000"/>
    <w:name w:val="AutoList3"/>
    <w:lvl w:ilvl="0" w:tplc="276C9D56">
      <w:start w:val="1"/>
      <w:numFmt w:val="lowerLetter"/>
      <w:lvlText w:val="%1."/>
      <w:lvlJc w:val="left"/>
    </w:lvl>
    <w:lvl w:ilvl="1" w:tplc="54801CA4">
      <w:start w:val="1"/>
      <w:numFmt w:val="lowerLetter"/>
      <w:lvlText w:val="%2."/>
      <w:lvlJc w:val="left"/>
    </w:lvl>
    <w:lvl w:ilvl="2" w:tplc="1674E48C">
      <w:start w:val="1"/>
      <w:numFmt w:val="lowerLetter"/>
      <w:lvlText w:val="%3."/>
      <w:lvlJc w:val="left"/>
    </w:lvl>
    <w:lvl w:ilvl="3" w:tplc="4BFEDAD2">
      <w:start w:val="1"/>
      <w:numFmt w:val="lowerLetter"/>
      <w:lvlText w:val="%4."/>
      <w:lvlJc w:val="left"/>
    </w:lvl>
    <w:lvl w:ilvl="4" w:tplc="455E8D9E">
      <w:start w:val="1"/>
      <w:numFmt w:val="lowerLetter"/>
      <w:lvlText w:val="%5."/>
      <w:lvlJc w:val="left"/>
    </w:lvl>
    <w:lvl w:ilvl="5" w:tplc="758E494A">
      <w:start w:val="1"/>
      <w:numFmt w:val="lowerLetter"/>
      <w:lvlText w:val="%6."/>
      <w:lvlJc w:val="left"/>
    </w:lvl>
    <w:lvl w:ilvl="6" w:tplc="1A069E9E">
      <w:start w:val="1"/>
      <w:numFmt w:val="lowerLetter"/>
      <w:lvlText w:val="%7."/>
      <w:lvlJc w:val="left"/>
    </w:lvl>
    <w:lvl w:ilvl="7" w:tplc="A6E644F6">
      <w:start w:val="1"/>
      <w:numFmt w:val="lowerLetter"/>
      <w:lvlText w:val="%8."/>
      <w:lvlJc w:val="left"/>
    </w:lvl>
    <w:lvl w:ilvl="8" w:tplc="05FA9FE0">
      <w:numFmt w:val="decimal"/>
      <w:lvlText w:val=""/>
      <w:lvlJc w:val="left"/>
    </w:lvl>
  </w:abstractNum>
  <w:abstractNum w:abstractNumId="13" w15:restartNumberingAfterBreak="0">
    <w:nsid w:val="00000004"/>
    <w:multiLevelType w:val="hybridMultilevel"/>
    <w:tmpl w:val="00000000"/>
    <w:name w:val="Bullets"/>
    <w:lvl w:ilvl="0" w:tplc="5540FC42">
      <w:start w:val="1"/>
      <w:numFmt w:val="decimal"/>
      <w:lvlText w:val="!"/>
      <w:lvlJc w:val="left"/>
    </w:lvl>
    <w:lvl w:ilvl="1" w:tplc="1EC8333C">
      <w:start w:val="1"/>
      <w:numFmt w:val="decimal"/>
      <w:lvlText w:val="&quot;"/>
      <w:lvlJc w:val="left"/>
    </w:lvl>
    <w:lvl w:ilvl="2" w:tplc="E514CA92">
      <w:start w:val="1"/>
      <w:numFmt w:val="decimal"/>
      <w:lvlText w:val="-"/>
      <w:lvlJc w:val="left"/>
    </w:lvl>
    <w:lvl w:ilvl="3" w:tplc="CC5EE4E6">
      <w:start w:val="1"/>
      <w:numFmt w:val="decimal"/>
      <w:lvlText w:val="#"/>
      <w:lvlJc w:val="left"/>
    </w:lvl>
    <w:lvl w:ilvl="4" w:tplc="0A4201DC">
      <w:start w:val="1"/>
      <w:numFmt w:val="decimal"/>
      <w:lvlText w:val="*"/>
      <w:lvlJc w:val="left"/>
    </w:lvl>
    <w:lvl w:ilvl="5" w:tplc="C5BAEFB4">
      <w:start w:val="1"/>
      <w:numFmt w:val="decimal"/>
      <w:lvlText w:val="+"/>
      <w:lvlJc w:val="left"/>
    </w:lvl>
    <w:lvl w:ilvl="6" w:tplc="86249CF0">
      <w:start w:val="1"/>
      <w:numFmt w:val="decimal"/>
      <w:lvlText w:val="$"/>
      <w:lvlJc w:val="left"/>
    </w:lvl>
    <w:lvl w:ilvl="7" w:tplc="4AF874CE">
      <w:start w:val="1"/>
      <w:numFmt w:val="decimal"/>
      <w:lvlText w:val="x"/>
      <w:lvlJc w:val="left"/>
    </w:lvl>
    <w:lvl w:ilvl="8" w:tplc="90801FA6">
      <w:numFmt w:val="decimal"/>
      <w:lvlText w:val=""/>
      <w:lvlJc w:val="left"/>
    </w:lvl>
  </w:abstractNum>
  <w:abstractNum w:abstractNumId="14" w15:restartNumberingAfterBreak="0">
    <w:nsid w:val="00000005"/>
    <w:multiLevelType w:val="hybridMultilevel"/>
    <w:tmpl w:val="00000000"/>
    <w:name w:val="AutoList64"/>
    <w:lvl w:ilvl="0" w:tplc="5B487522">
      <w:start w:val="1"/>
      <w:numFmt w:val="lowerLetter"/>
      <w:lvlText w:val="%1."/>
      <w:lvlJc w:val="left"/>
    </w:lvl>
    <w:lvl w:ilvl="1" w:tplc="1438E51C">
      <w:start w:val="1"/>
      <w:numFmt w:val="lowerLetter"/>
      <w:lvlText w:val="%2."/>
      <w:lvlJc w:val="left"/>
    </w:lvl>
    <w:lvl w:ilvl="2" w:tplc="2946D9B2">
      <w:start w:val="1"/>
      <w:numFmt w:val="lowerLetter"/>
      <w:lvlText w:val="%3."/>
      <w:lvlJc w:val="left"/>
    </w:lvl>
    <w:lvl w:ilvl="3" w:tplc="02A86244">
      <w:start w:val="1"/>
      <w:numFmt w:val="lowerLetter"/>
      <w:lvlText w:val="%4."/>
      <w:lvlJc w:val="left"/>
    </w:lvl>
    <w:lvl w:ilvl="4" w:tplc="3D928634">
      <w:start w:val="1"/>
      <w:numFmt w:val="lowerLetter"/>
      <w:lvlText w:val="%5."/>
      <w:lvlJc w:val="left"/>
    </w:lvl>
    <w:lvl w:ilvl="5" w:tplc="F530D1A6">
      <w:start w:val="1"/>
      <w:numFmt w:val="lowerLetter"/>
      <w:lvlText w:val="%6."/>
      <w:lvlJc w:val="left"/>
    </w:lvl>
    <w:lvl w:ilvl="6" w:tplc="7F822CF2">
      <w:start w:val="1"/>
      <w:numFmt w:val="lowerLetter"/>
      <w:lvlText w:val="%7."/>
      <w:lvlJc w:val="left"/>
    </w:lvl>
    <w:lvl w:ilvl="7" w:tplc="841CA59A">
      <w:start w:val="1"/>
      <w:numFmt w:val="lowerLetter"/>
      <w:lvlText w:val="%8."/>
      <w:lvlJc w:val="left"/>
    </w:lvl>
    <w:lvl w:ilvl="8" w:tplc="891EC9BE">
      <w:numFmt w:val="decimal"/>
      <w:lvlText w:val=""/>
      <w:lvlJc w:val="left"/>
    </w:lvl>
  </w:abstractNum>
  <w:abstractNum w:abstractNumId="15"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6" w15:restartNumberingAfterBreak="0">
    <w:nsid w:val="0F7A015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1B69330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1E636F1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271807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286C6BD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2FFA3B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42F60E2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4515082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4A9A375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501B623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567C2C7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5690187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9" w15:restartNumberingAfterBreak="0">
    <w:nsid w:val="5A716A0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5B1578B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64F12D9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6F3F0D2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73F72CA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7943496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2042629115">
    <w:abstractNumId w:val="1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151363334">
    <w:abstractNumId w:val="15"/>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1264339682">
    <w:abstractNumId w:val="28"/>
  </w:num>
  <w:num w:numId="4" w16cid:durableId="478497587">
    <w:abstractNumId w:val="7"/>
  </w:num>
  <w:num w:numId="5" w16cid:durableId="910776822">
    <w:abstractNumId w:val="4"/>
  </w:num>
  <w:num w:numId="6" w16cid:durableId="1113786859">
    <w:abstractNumId w:val="17"/>
  </w:num>
  <w:num w:numId="7" w16cid:durableId="25722402">
    <w:abstractNumId w:val="27"/>
  </w:num>
  <w:num w:numId="8" w16cid:durableId="1845901125">
    <w:abstractNumId w:val="32"/>
  </w:num>
  <w:num w:numId="9" w16cid:durableId="454099970">
    <w:abstractNumId w:val="22"/>
  </w:num>
  <w:num w:numId="10" w16cid:durableId="1838299236">
    <w:abstractNumId w:val="25"/>
  </w:num>
  <w:num w:numId="11" w16cid:durableId="375663564">
    <w:abstractNumId w:val="33"/>
  </w:num>
  <w:num w:numId="12" w16cid:durableId="1465661961">
    <w:abstractNumId w:val="29"/>
  </w:num>
  <w:num w:numId="13" w16cid:durableId="1514421048">
    <w:abstractNumId w:val="19"/>
  </w:num>
  <w:num w:numId="14" w16cid:durableId="1500119615">
    <w:abstractNumId w:val="18"/>
  </w:num>
  <w:num w:numId="15" w16cid:durableId="379981693">
    <w:abstractNumId w:val="23"/>
  </w:num>
  <w:num w:numId="16" w16cid:durableId="17777224">
    <w:abstractNumId w:val="16"/>
  </w:num>
  <w:num w:numId="17" w16cid:durableId="148374219">
    <w:abstractNumId w:val="20"/>
  </w:num>
  <w:num w:numId="18" w16cid:durableId="610091241">
    <w:abstractNumId w:val="24"/>
  </w:num>
  <w:num w:numId="19" w16cid:durableId="1501893702">
    <w:abstractNumId w:val="30"/>
  </w:num>
  <w:num w:numId="20" w16cid:durableId="1368293060">
    <w:abstractNumId w:val="31"/>
  </w:num>
  <w:num w:numId="21" w16cid:durableId="1905874064">
    <w:abstractNumId w:val="21"/>
  </w:num>
  <w:num w:numId="22" w16cid:durableId="568075691">
    <w:abstractNumId w:val="34"/>
  </w:num>
  <w:num w:numId="23" w16cid:durableId="1741519581">
    <w:abstractNumId w:val="26"/>
  </w:num>
  <w:num w:numId="24" w16cid:durableId="163135920">
    <w:abstractNumId w:val="9"/>
  </w:num>
  <w:num w:numId="25" w16cid:durableId="383217518">
    <w:abstractNumId w:val="6"/>
  </w:num>
  <w:num w:numId="26" w16cid:durableId="1172648289">
    <w:abstractNumId w:val="5"/>
  </w:num>
  <w:num w:numId="27" w16cid:durableId="501941976">
    <w:abstractNumId w:val="8"/>
  </w:num>
  <w:num w:numId="28" w16cid:durableId="987974498">
    <w:abstractNumId w:val="3"/>
  </w:num>
  <w:num w:numId="29" w16cid:durableId="1719358110">
    <w:abstractNumId w:val="2"/>
  </w:num>
  <w:num w:numId="30" w16cid:durableId="1085804026">
    <w:abstractNumId w:val="1"/>
  </w:num>
  <w:num w:numId="31" w16cid:durableId="1145197008">
    <w:abstractNumId w:val="0"/>
  </w:num>
  <w:num w:numId="32" w16cid:durableId="1426999222">
    <w:abstractNumId w:val="8"/>
  </w:num>
  <w:num w:numId="33" w16cid:durableId="1147547274">
    <w:abstractNumId w:val="3"/>
  </w:num>
  <w:num w:numId="34" w16cid:durableId="301734499">
    <w:abstractNumId w:val="2"/>
  </w:num>
  <w:num w:numId="35" w16cid:durableId="289828778">
    <w:abstractNumId w:val="1"/>
  </w:num>
  <w:num w:numId="36" w16cid:durableId="1079016840">
    <w:abstractNumId w:val="0"/>
  </w:num>
  <w:num w:numId="37" w16cid:durableId="1996906628">
    <w:abstractNumId w:val="8"/>
  </w:num>
  <w:num w:numId="38" w16cid:durableId="216430806">
    <w:abstractNumId w:val="3"/>
  </w:num>
  <w:num w:numId="39" w16cid:durableId="257909657">
    <w:abstractNumId w:val="2"/>
  </w:num>
  <w:num w:numId="40" w16cid:durableId="2094811462">
    <w:abstractNumId w:val="1"/>
  </w:num>
  <w:num w:numId="41" w16cid:durableId="802112717">
    <w:abstractNumId w:val="0"/>
  </w:num>
  <w:num w:numId="42" w16cid:durableId="624969649">
    <w:abstractNumId w:val="8"/>
  </w:num>
  <w:num w:numId="43" w16cid:durableId="81923327">
    <w:abstractNumId w:val="3"/>
  </w:num>
  <w:num w:numId="44" w16cid:durableId="1458449568">
    <w:abstractNumId w:val="2"/>
  </w:num>
  <w:num w:numId="45" w16cid:durableId="819347782">
    <w:abstractNumId w:val="1"/>
  </w:num>
  <w:num w:numId="46" w16cid:durableId="46151137">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ocumentProtection w:edit="trackedChanges" w:enforcement="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4EB"/>
    <w:rsid w:val="00000B20"/>
    <w:rsid w:val="00000E95"/>
    <w:rsid w:val="0000130D"/>
    <w:rsid w:val="000015B8"/>
    <w:rsid w:val="00001810"/>
    <w:rsid w:val="00001D69"/>
    <w:rsid w:val="000028F2"/>
    <w:rsid w:val="00002CA2"/>
    <w:rsid w:val="000031FB"/>
    <w:rsid w:val="000040C0"/>
    <w:rsid w:val="0000412D"/>
    <w:rsid w:val="00004ACF"/>
    <w:rsid w:val="00004D7F"/>
    <w:rsid w:val="00004DAB"/>
    <w:rsid w:val="00004EA8"/>
    <w:rsid w:val="00005097"/>
    <w:rsid w:val="00005102"/>
    <w:rsid w:val="0000517B"/>
    <w:rsid w:val="00005404"/>
    <w:rsid w:val="0000593E"/>
    <w:rsid w:val="00005CD3"/>
    <w:rsid w:val="00005FE5"/>
    <w:rsid w:val="000064B2"/>
    <w:rsid w:val="0000702F"/>
    <w:rsid w:val="0000744E"/>
    <w:rsid w:val="00007B73"/>
    <w:rsid w:val="00010508"/>
    <w:rsid w:val="00010630"/>
    <w:rsid w:val="00011CAC"/>
    <w:rsid w:val="0001255F"/>
    <w:rsid w:val="00013275"/>
    <w:rsid w:val="0001423A"/>
    <w:rsid w:val="000144E4"/>
    <w:rsid w:val="0001461E"/>
    <w:rsid w:val="00014E5D"/>
    <w:rsid w:val="000150E7"/>
    <w:rsid w:val="000153BE"/>
    <w:rsid w:val="00015561"/>
    <w:rsid w:val="00015707"/>
    <w:rsid w:val="00015B28"/>
    <w:rsid w:val="00015E5E"/>
    <w:rsid w:val="000162F5"/>
    <w:rsid w:val="00016868"/>
    <w:rsid w:val="00017F77"/>
    <w:rsid w:val="00017FA3"/>
    <w:rsid w:val="00020D59"/>
    <w:rsid w:val="00021018"/>
    <w:rsid w:val="00021166"/>
    <w:rsid w:val="000212F3"/>
    <w:rsid w:val="00021E1A"/>
    <w:rsid w:val="000226B2"/>
    <w:rsid w:val="00022F0A"/>
    <w:rsid w:val="00022F7D"/>
    <w:rsid w:val="00022FE8"/>
    <w:rsid w:val="0002331E"/>
    <w:rsid w:val="000236EA"/>
    <w:rsid w:val="00024851"/>
    <w:rsid w:val="00025009"/>
    <w:rsid w:val="000260A7"/>
    <w:rsid w:val="00026367"/>
    <w:rsid w:val="00026B62"/>
    <w:rsid w:val="00026FD6"/>
    <w:rsid w:val="00030327"/>
    <w:rsid w:val="000319AB"/>
    <w:rsid w:val="00031E3C"/>
    <w:rsid w:val="00032741"/>
    <w:rsid w:val="00032EB8"/>
    <w:rsid w:val="0003360A"/>
    <w:rsid w:val="00033B9A"/>
    <w:rsid w:val="00033E26"/>
    <w:rsid w:val="00033F30"/>
    <w:rsid w:val="0003483B"/>
    <w:rsid w:val="00034A67"/>
    <w:rsid w:val="000351ED"/>
    <w:rsid w:val="00035FFE"/>
    <w:rsid w:val="00036E52"/>
    <w:rsid w:val="00037019"/>
    <w:rsid w:val="000373EB"/>
    <w:rsid w:val="000373FE"/>
    <w:rsid w:val="00037679"/>
    <w:rsid w:val="00037C13"/>
    <w:rsid w:val="00037FC2"/>
    <w:rsid w:val="00040516"/>
    <w:rsid w:val="00040D90"/>
    <w:rsid w:val="00041509"/>
    <w:rsid w:val="00041615"/>
    <w:rsid w:val="0004174F"/>
    <w:rsid w:val="000423D0"/>
    <w:rsid w:val="0004283F"/>
    <w:rsid w:val="00042BEF"/>
    <w:rsid w:val="0004331C"/>
    <w:rsid w:val="000434B4"/>
    <w:rsid w:val="00043617"/>
    <w:rsid w:val="00043C85"/>
    <w:rsid w:val="00044127"/>
    <w:rsid w:val="000444DE"/>
    <w:rsid w:val="00044512"/>
    <w:rsid w:val="00044518"/>
    <w:rsid w:val="0004456A"/>
    <w:rsid w:val="000445D1"/>
    <w:rsid w:val="000446D4"/>
    <w:rsid w:val="00045504"/>
    <w:rsid w:val="000455FC"/>
    <w:rsid w:val="0004591D"/>
    <w:rsid w:val="000459C1"/>
    <w:rsid w:val="00045C8C"/>
    <w:rsid w:val="000463DA"/>
    <w:rsid w:val="00046D0B"/>
    <w:rsid w:val="0004714A"/>
    <w:rsid w:val="00047189"/>
    <w:rsid w:val="00047B8D"/>
    <w:rsid w:val="00047DE3"/>
    <w:rsid w:val="00047EEA"/>
    <w:rsid w:val="00051693"/>
    <w:rsid w:val="00051D81"/>
    <w:rsid w:val="000529E5"/>
    <w:rsid w:val="00052D6E"/>
    <w:rsid w:val="00052E48"/>
    <w:rsid w:val="000531F6"/>
    <w:rsid w:val="00053A4B"/>
    <w:rsid w:val="00053A59"/>
    <w:rsid w:val="00053BCF"/>
    <w:rsid w:val="00054372"/>
    <w:rsid w:val="000551A6"/>
    <w:rsid w:val="00055A9E"/>
    <w:rsid w:val="000564CD"/>
    <w:rsid w:val="00056644"/>
    <w:rsid w:val="00056B84"/>
    <w:rsid w:val="00056BA9"/>
    <w:rsid w:val="0005714D"/>
    <w:rsid w:val="00057616"/>
    <w:rsid w:val="000578B9"/>
    <w:rsid w:val="00057A6A"/>
    <w:rsid w:val="00057D37"/>
    <w:rsid w:val="00060A52"/>
    <w:rsid w:val="00060E89"/>
    <w:rsid w:val="0006107E"/>
    <w:rsid w:val="000612B9"/>
    <w:rsid w:val="00062852"/>
    <w:rsid w:val="00062AAB"/>
    <w:rsid w:val="00062C27"/>
    <w:rsid w:val="00062F71"/>
    <w:rsid w:val="000630A4"/>
    <w:rsid w:val="0006320E"/>
    <w:rsid w:val="00063CAB"/>
    <w:rsid w:val="00063E76"/>
    <w:rsid w:val="00063FDE"/>
    <w:rsid w:val="00064920"/>
    <w:rsid w:val="0006561D"/>
    <w:rsid w:val="00065705"/>
    <w:rsid w:val="00065735"/>
    <w:rsid w:val="00065755"/>
    <w:rsid w:val="000659E2"/>
    <w:rsid w:val="00065F86"/>
    <w:rsid w:val="0006613D"/>
    <w:rsid w:val="000663EF"/>
    <w:rsid w:val="00067671"/>
    <w:rsid w:val="00067726"/>
    <w:rsid w:val="00070449"/>
    <w:rsid w:val="000704D6"/>
    <w:rsid w:val="00070D29"/>
    <w:rsid w:val="000726EE"/>
    <w:rsid w:val="00072903"/>
    <w:rsid w:val="000729E2"/>
    <w:rsid w:val="000733E8"/>
    <w:rsid w:val="000734D2"/>
    <w:rsid w:val="00073687"/>
    <w:rsid w:val="000737D5"/>
    <w:rsid w:val="00073C93"/>
    <w:rsid w:val="00073DB7"/>
    <w:rsid w:val="00074BC7"/>
    <w:rsid w:val="000757D9"/>
    <w:rsid w:val="00075CBE"/>
    <w:rsid w:val="0007611C"/>
    <w:rsid w:val="00076324"/>
    <w:rsid w:val="000769DA"/>
    <w:rsid w:val="00076C22"/>
    <w:rsid w:val="0007732C"/>
    <w:rsid w:val="000775C8"/>
    <w:rsid w:val="000775F3"/>
    <w:rsid w:val="0007763F"/>
    <w:rsid w:val="00077F10"/>
    <w:rsid w:val="00077F26"/>
    <w:rsid w:val="00080142"/>
    <w:rsid w:val="00081AD9"/>
    <w:rsid w:val="0008204E"/>
    <w:rsid w:val="00082C00"/>
    <w:rsid w:val="00082DD3"/>
    <w:rsid w:val="00083D5C"/>
    <w:rsid w:val="00083D8B"/>
    <w:rsid w:val="00083E29"/>
    <w:rsid w:val="00083E74"/>
    <w:rsid w:val="000840C1"/>
    <w:rsid w:val="000842FA"/>
    <w:rsid w:val="000847EC"/>
    <w:rsid w:val="00084B9F"/>
    <w:rsid w:val="00084F6F"/>
    <w:rsid w:val="00085086"/>
    <w:rsid w:val="0008526A"/>
    <w:rsid w:val="0008652A"/>
    <w:rsid w:val="000872BA"/>
    <w:rsid w:val="000878E7"/>
    <w:rsid w:val="00090AC0"/>
    <w:rsid w:val="00090BBA"/>
    <w:rsid w:val="00090D72"/>
    <w:rsid w:val="00090FC7"/>
    <w:rsid w:val="00091033"/>
    <w:rsid w:val="000920BE"/>
    <w:rsid w:val="00092BF1"/>
    <w:rsid w:val="00092D0B"/>
    <w:rsid w:val="00093956"/>
    <w:rsid w:val="00093DDC"/>
    <w:rsid w:val="00093FE0"/>
    <w:rsid w:val="000956BC"/>
    <w:rsid w:val="00095D0E"/>
    <w:rsid w:val="00095FA5"/>
    <w:rsid w:val="0009672B"/>
    <w:rsid w:val="000974A2"/>
    <w:rsid w:val="00097503"/>
    <w:rsid w:val="00097C23"/>
    <w:rsid w:val="000A13C7"/>
    <w:rsid w:val="000A145E"/>
    <w:rsid w:val="000A1501"/>
    <w:rsid w:val="000A1B0F"/>
    <w:rsid w:val="000A1F57"/>
    <w:rsid w:val="000A2096"/>
    <w:rsid w:val="000A26FB"/>
    <w:rsid w:val="000A28A9"/>
    <w:rsid w:val="000A2E0E"/>
    <w:rsid w:val="000A33E2"/>
    <w:rsid w:val="000A34CA"/>
    <w:rsid w:val="000A358A"/>
    <w:rsid w:val="000A37A7"/>
    <w:rsid w:val="000A3931"/>
    <w:rsid w:val="000A41D9"/>
    <w:rsid w:val="000A43A5"/>
    <w:rsid w:val="000A4CA9"/>
    <w:rsid w:val="000A4E84"/>
    <w:rsid w:val="000A53B1"/>
    <w:rsid w:val="000A57B9"/>
    <w:rsid w:val="000A57F2"/>
    <w:rsid w:val="000A5A17"/>
    <w:rsid w:val="000A5F2A"/>
    <w:rsid w:val="000A6313"/>
    <w:rsid w:val="000A662F"/>
    <w:rsid w:val="000A669F"/>
    <w:rsid w:val="000A6891"/>
    <w:rsid w:val="000A6C88"/>
    <w:rsid w:val="000A78DC"/>
    <w:rsid w:val="000B008D"/>
    <w:rsid w:val="000B0798"/>
    <w:rsid w:val="000B0925"/>
    <w:rsid w:val="000B15B6"/>
    <w:rsid w:val="000B18E8"/>
    <w:rsid w:val="000B265C"/>
    <w:rsid w:val="000B2877"/>
    <w:rsid w:val="000B3652"/>
    <w:rsid w:val="000B3AE4"/>
    <w:rsid w:val="000B3CEA"/>
    <w:rsid w:val="000B45F8"/>
    <w:rsid w:val="000B4693"/>
    <w:rsid w:val="000B5865"/>
    <w:rsid w:val="000B6511"/>
    <w:rsid w:val="000B6B9D"/>
    <w:rsid w:val="000B6DBB"/>
    <w:rsid w:val="000B6F94"/>
    <w:rsid w:val="000B7024"/>
    <w:rsid w:val="000B7605"/>
    <w:rsid w:val="000B767C"/>
    <w:rsid w:val="000C0229"/>
    <w:rsid w:val="000C02B2"/>
    <w:rsid w:val="000C06D7"/>
    <w:rsid w:val="000C0C2F"/>
    <w:rsid w:val="000C11F1"/>
    <w:rsid w:val="000C1467"/>
    <w:rsid w:val="000C21A3"/>
    <w:rsid w:val="000C22FD"/>
    <w:rsid w:val="000C2477"/>
    <w:rsid w:val="000C2730"/>
    <w:rsid w:val="000C2B88"/>
    <w:rsid w:val="000C383C"/>
    <w:rsid w:val="000C38A0"/>
    <w:rsid w:val="000C3F9D"/>
    <w:rsid w:val="000C46C7"/>
    <w:rsid w:val="000C4B7A"/>
    <w:rsid w:val="000C4BC7"/>
    <w:rsid w:val="000C4DC0"/>
    <w:rsid w:val="000C5A01"/>
    <w:rsid w:val="000C5ECE"/>
    <w:rsid w:val="000C649F"/>
    <w:rsid w:val="000C6BD3"/>
    <w:rsid w:val="000C7556"/>
    <w:rsid w:val="000C7952"/>
    <w:rsid w:val="000D0315"/>
    <w:rsid w:val="000D03A8"/>
    <w:rsid w:val="000D1376"/>
    <w:rsid w:val="000D203B"/>
    <w:rsid w:val="000D2265"/>
    <w:rsid w:val="000D290F"/>
    <w:rsid w:val="000D29B9"/>
    <w:rsid w:val="000D2A38"/>
    <w:rsid w:val="000D2E85"/>
    <w:rsid w:val="000D30F2"/>
    <w:rsid w:val="000D336C"/>
    <w:rsid w:val="000D393E"/>
    <w:rsid w:val="000D3EA6"/>
    <w:rsid w:val="000D42BC"/>
    <w:rsid w:val="000D4B3B"/>
    <w:rsid w:val="000D4D86"/>
    <w:rsid w:val="000D5116"/>
    <w:rsid w:val="000D5571"/>
    <w:rsid w:val="000D5AD6"/>
    <w:rsid w:val="000D5EFF"/>
    <w:rsid w:val="000D67B1"/>
    <w:rsid w:val="000D6E9E"/>
    <w:rsid w:val="000E031E"/>
    <w:rsid w:val="000E07DE"/>
    <w:rsid w:val="000E1999"/>
    <w:rsid w:val="000E19EC"/>
    <w:rsid w:val="000E1F51"/>
    <w:rsid w:val="000E20A6"/>
    <w:rsid w:val="000E2454"/>
    <w:rsid w:val="000E27F7"/>
    <w:rsid w:val="000E2828"/>
    <w:rsid w:val="000E2A1E"/>
    <w:rsid w:val="000E30BA"/>
    <w:rsid w:val="000E3C61"/>
    <w:rsid w:val="000E422B"/>
    <w:rsid w:val="000E4806"/>
    <w:rsid w:val="000E4D9E"/>
    <w:rsid w:val="000E4F23"/>
    <w:rsid w:val="000E5051"/>
    <w:rsid w:val="000E5A32"/>
    <w:rsid w:val="000E5C55"/>
    <w:rsid w:val="000E5E93"/>
    <w:rsid w:val="000E6797"/>
    <w:rsid w:val="000E6A94"/>
    <w:rsid w:val="000E7916"/>
    <w:rsid w:val="000F003C"/>
    <w:rsid w:val="000F057B"/>
    <w:rsid w:val="000F09C2"/>
    <w:rsid w:val="000F10BC"/>
    <w:rsid w:val="000F11B6"/>
    <w:rsid w:val="000F1BF1"/>
    <w:rsid w:val="000F1C45"/>
    <w:rsid w:val="000F20E9"/>
    <w:rsid w:val="000F2573"/>
    <w:rsid w:val="000F2D4A"/>
    <w:rsid w:val="000F3322"/>
    <w:rsid w:val="000F3504"/>
    <w:rsid w:val="000F3785"/>
    <w:rsid w:val="000F37EE"/>
    <w:rsid w:val="000F3916"/>
    <w:rsid w:val="000F3A8D"/>
    <w:rsid w:val="000F3F31"/>
    <w:rsid w:val="000F4117"/>
    <w:rsid w:val="000F4242"/>
    <w:rsid w:val="000F46AB"/>
    <w:rsid w:val="000F474F"/>
    <w:rsid w:val="000F54BC"/>
    <w:rsid w:val="000F5A9B"/>
    <w:rsid w:val="000F5ED1"/>
    <w:rsid w:val="000F60CF"/>
    <w:rsid w:val="000F6599"/>
    <w:rsid w:val="000F65D8"/>
    <w:rsid w:val="000F66ED"/>
    <w:rsid w:val="000F6822"/>
    <w:rsid w:val="000F6CB1"/>
    <w:rsid w:val="000F6D14"/>
    <w:rsid w:val="000F7BD9"/>
    <w:rsid w:val="000F7D3F"/>
    <w:rsid w:val="00100034"/>
    <w:rsid w:val="001002BC"/>
    <w:rsid w:val="00100DB3"/>
    <w:rsid w:val="00100DB6"/>
    <w:rsid w:val="00100E7D"/>
    <w:rsid w:val="0010161A"/>
    <w:rsid w:val="0010190B"/>
    <w:rsid w:val="001023BC"/>
    <w:rsid w:val="00103255"/>
    <w:rsid w:val="0010329E"/>
    <w:rsid w:val="0010409F"/>
    <w:rsid w:val="00104156"/>
    <w:rsid w:val="00104753"/>
    <w:rsid w:val="00104DF2"/>
    <w:rsid w:val="00105094"/>
    <w:rsid w:val="00105AEE"/>
    <w:rsid w:val="00105D6D"/>
    <w:rsid w:val="00106032"/>
    <w:rsid w:val="0010623F"/>
    <w:rsid w:val="00106C3A"/>
    <w:rsid w:val="001070AB"/>
    <w:rsid w:val="00107221"/>
    <w:rsid w:val="00107B33"/>
    <w:rsid w:val="00110029"/>
    <w:rsid w:val="0011037C"/>
    <w:rsid w:val="001104ED"/>
    <w:rsid w:val="00110896"/>
    <w:rsid w:val="00110F91"/>
    <w:rsid w:val="00111325"/>
    <w:rsid w:val="001115C6"/>
    <w:rsid w:val="0011168F"/>
    <w:rsid w:val="00111723"/>
    <w:rsid w:val="00111A09"/>
    <w:rsid w:val="00111A34"/>
    <w:rsid w:val="00112954"/>
    <w:rsid w:val="00112A31"/>
    <w:rsid w:val="00112E8E"/>
    <w:rsid w:val="0011304D"/>
    <w:rsid w:val="001134AA"/>
    <w:rsid w:val="00113696"/>
    <w:rsid w:val="00113C9B"/>
    <w:rsid w:val="00114317"/>
    <w:rsid w:val="00115098"/>
    <w:rsid w:val="00115186"/>
    <w:rsid w:val="001152B3"/>
    <w:rsid w:val="001155B1"/>
    <w:rsid w:val="001155CF"/>
    <w:rsid w:val="00115A25"/>
    <w:rsid w:val="00115A54"/>
    <w:rsid w:val="00116722"/>
    <w:rsid w:val="001204AA"/>
    <w:rsid w:val="00120F63"/>
    <w:rsid w:val="001212C2"/>
    <w:rsid w:val="001213D3"/>
    <w:rsid w:val="001219BF"/>
    <w:rsid w:val="00121BCF"/>
    <w:rsid w:val="001232A3"/>
    <w:rsid w:val="00123572"/>
    <w:rsid w:val="00123664"/>
    <w:rsid w:val="0012368B"/>
    <w:rsid w:val="00123A61"/>
    <w:rsid w:val="00123B78"/>
    <w:rsid w:val="0012417F"/>
    <w:rsid w:val="00124AEA"/>
    <w:rsid w:val="00124B72"/>
    <w:rsid w:val="00124B78"/>
    <w:rsid w:val="00124C02"/>
    <w:rsid w:val="00125901"/>
    <w:rsid w:val="00125D8C"/>
    <w:rsid w:val="00125F82"/>
    <w:rsid w:val="00126154"/>
    <w:rsid w:val="001268F1"/>
    <w:rsid w:val="00126A3F"/>
    <w:rsid w:val="00126FB8"/>
    <w:rsid w:val="0012723B"/>
    <w:rsid w:val="001301A6"/>
    <w:rsid w:val="00130776"/>
    <w:rsid w:val="0013120C"/>
    <w:rsid w:val="001327F7"/>
    <w:rsid w:val="00132C1F"/>
    <w:rsid w:val="00132CD9"/>
    <w:rsid w:val="00132DF6"/>
    <w:rsid w:val="001330F2"/>
    <w:rsid w:val="001332A5"/>
    <w:rsid w:val="001337AA"/>
    <w:rsid w:val="0013443B"/>
    <w:rsid w:val="00134FC9"/>
    <w:rsid w:val="001354AB"/>
    <w:rsid w:val="00135662"/>
    <w:rsid w:val="001356F8"/>
    <w:rsid w:val="001366DB"/>
    <w:rsid w:val="00136736"/>
    <w:rsid w:val="00136D82"/>
    <w:rsid w:val="00136F33"/>
    <w:rsid w:val="00137601"/>
    <w:rsid w:val="00137CD2"/>
    <w:rsid w:val="00140D83"/>
    <w:rsid w:val="00140FB7"/>
    <w:rsid w:val="001414CB"/>
    <w:rsid w:val="0014207D"/>
    <w:rsid w:val="001427A5"/>
    <w:rsid w:val="00142A2E"/>
    <w:rsid w:val="001437F4"/>
    <w:rsid w:val="001440ED"/>
    <w:rsid w:val="0014413D"/>
    <w:rsid w:val="00144D5B"/>
    <w:rsid w:val="001451FC"/>
    <w:rsid w:val="00145523"/>
    <w:rsid w:val="001457CA"/>
    <w:rsid w:val="00145803"/>
    <w:rsid w:val="00145F15"/>
    <w:rsid w:val="00145F42"/>
    <w:rsid w:val="00145F4E"/>
    <w:rsid w:val="0014619B"/>
    <w:rsid w:val="00146AD4"/>
    <w:rsid w:val="00146DF0"/>
    <w:rsid w:val="001474CE"/>
    <w:rsid w:val="001501D9"/>
    <w:rsid w:val="00151454"/>
    <w:rsid w:val="001519BF"/>
    <w:rsid w:val="00151D71"/>
    <w:rsid w:val="00153787"/>
    <w:rsid w:val="00153A5E"/>
    <w:rsid w:val="0015424D"/>
    <w:rsid w:val="001547D0"/>
    <w:rsid w:val="00154DC2"/>
    <w:rsid w:val="001557B1"/>
    <w:rsid w:val="00155968"/>
    <w:rsid w:val="00155DCE"/>
    <w:rsid w:val="00156502"/>
    <w:rsid w:val="0015667E"/>
    <w:rsid w:val="00156D26"/>
    <w:rsid w:val="0015712F"/>
    <w:rsid w:val="00157291"/>
    <w:rsid w:val="001575BF"/>
    <w:rsid w:val="00157A43"/>
    <w:rsid w:val="00160166"/>
    <w:rsid w:val="001601F4"/>
    <w:rsid w:val="0016052F"/>
    <w:rsid w:val="00160700"/>
    <w:rsid w:val="001610B6"/>
    <w:rsid w:val="00161535"/>
    <w:rsid w:val="00161A85"/>
    <w:rsid w:val="0016235D"/>
    <w:rsid w:val="00162C34"/>
    <w:rsid w:val="00162D92"/>
    <w:rsid w:val="001631F9"/>
    <w:rsid w:val="0016335A"/>
    <w:rsid w:val="0016351C"/>
    <w:rsid w:val="001639A7"/>
    <w:rsid w:val="001639D9"/>
    <w:rsid w:val="001644D7"/>
    <w:rsid w:val="001646F2"/>
    <w:rsid w:val="00164BB7"/>
    <w:rsid w:val="00165BC4"/>
    <w:rsid w:val="00165E0A"/>
    <w:rsid w:val="00166703"/>
    <w:rsid w:val="0016732E"/>
    <w:rsid w:val="00167A51"/>
    <w:rsid w:val="00170077"/>
    <w:rsid w:val="00170793"/>
    <w:rsid w:val="00170989"/>
    <w:rsid w:val="00170D03"/>
    <w:rsid w:val="00170EE4"/>
    <w:rsid w:val="0017149E"/>
    <w:rsid w:val="0017189F"/>
    <w:rsid w:val="00171CC7"/>
    <w:rsid w:val="00171CDB"/>
    <w:rsid w:val="001720E6"/>
    <w:rsid w:val="00172376"/>
    <w:rsid w:val="00172520"/>
    <w:rsid w:val="00172632"/>
    <w:rsid w:val="00172669"/>
    <w:rsid w:val="00172956"/>
    <w:rsid w:val="00172D25"/>
    <w:rsid w:val="00172FC1"/>
    <w:rsid w:val="00173391"/>
    <w:rsid w:val="001745CE"/>
    <w:rsid w:val="0017460A"/>
    <w:rsid w:val="00175106"/>
    <w:rsid w:val="0017554C"/>
    <w:rsid w:val="001762E7"/>
    <w:rsid w:val="00176C70"/>
    <w:rsid w:val="00177567"/>
    <w:rsid w:val="00177570"/>
    <w:rsid w:val="001776C2"/>
    <w:rsid w:val="00177A3D"/>
    <w:rsid w:val="00177C0A"/>
    <w:rsid w:val="00180062"/>
    <w:rsid w:val="0018056C"/>
    <w:rsid w:val="0018110D"/>
    <w:rsid w:val="0018151E"/>
    <w:rsid w:val="00181A1C"/>
    <w:rsid w:val="0018224E"/>
    <w:rsid w:val="001829F7"/>
    <w:rsid w:val="00182A28"/>
    <w:rsid w:val="00182D75"/>
    <w:rsid w:val="00183068"/>
    <w:rsid w:val="001834BC"/>
    <w:rsid w:val="00183D80"/>
    <w:rsid w:val="00183FCC"/>
    <w:rsid w:val="00184122"/>
    <w:rsid w:val="0018451E"/>
    <w:rsid w:val="001846E1"/>
    <w:rsid w:val="001847EB"/>
    <w:rsid w:val="00184A9A"/>
    <w:rsid w:val="00184E8F"/>
    <w:rsid w:val="00185050"/>
    <w:rsid w:val="00185235"/>
    <w:rsid w:val="001854AB"/>
    <w:rsid w:val="001856D9"/>
    <w:rsid w:val="0018579A"/>
    <w:rsid w:val="001857BA"/>
    <w:rsid w:val="00186002"/>
    <w:rsid w:val="00186C42"/>
    <w:rsid w:val="00187890"/>
    <w:rsid w:val="00187A7D"/>
    <w:rsid w:val="00187B19"/>
    <w:rsid w:val="00187DAC"/>
    <w:rsid w:val="0019033E"/>
    <w:rsid w:val="00190404"/>
    <w:rsid w:val="00190A0F"/>
    <w:rsid w:val="00190A1A"/>
    <w:rsid w:val="00190C6A"/>
    <w:rsid w:val="00190DBE"/>
    <w:rsid w:val="0019198C"/>
    <w:rsid w:val="00191A38"/>
    <w:rsid w:val="0019214B"/>
    <w:rsid w:val="001921FD"/>
    <w:rsid w:val="00192219"/>
    <w:rsid w:val="00192AB1"/>
    <w:rsid w:val="00192E1C"/>
    <w:rsid w:val="001937EE"/>
    <w:rsid w:val="001937EF"/>
    <w:rsid w:val="00193AD2"/>
    <w:rsid w:val="00193C45"/>
    <w:rsid w:val="001948B6"/>
    <w:rsid w:val="0019493D"/>
    <w:rsid w:val="001951F4"/>
    <w:rsid w:val="00195672"/>
    <w:rsid w:val="0019674F"/>
    <w:rsid w:val="001969C5"/>
    <w:rsid w:val="00196B67"/>
    <w:rsid w:val="00197779"/>
    <w:rsid w:val="001A09EB"/>
    <w:rsid w:val="001A0A4C"/>
    <w:rsid w:val="001A0B97"/>
    <w:rsid w:val="001A0F24"/>
    <w:rsid w:val="001A154B"/>
    <w:rsid w:val="001A18AF"/>
    <w:rsid w:val="001A1D6F"/>
    <w:rsid w:val="001A2004"/>
    <w:rsid w:val="001A22CA"/>
    <w:rsid w:val="001A23B4"/>
    <w:rsid w:val="001A28D2"/>
    <w:rsid w:val="001A3165"/>
    <w:rsid w:val="001A384D"/>
    <w:rsid w:val="001A3F5B"/>
    <w:rsid w:val="001A419B"/>
    <w:rsid w:val="001A4673"/>
    <w:rsid w:val="001A481B"/>
    <w:rsid w:val="001A4B4C"/>
    <w:rsid w:val="001A5060"/>
    <w:rsid w:val="001A5981"/>
    <w:rsid w:val="001A5B11"/>
    <w:rsid w:val="001A5B9A"/>
    <w:rsid w:val="001A5E96"/>
    <w:rsid w:val="001A5EBD"/>
    <w:rsid w:val="001A6044"/>
    <w:rsid w:val="001A6814"/>
    <w:rsid w:val="001A6B1C"/>
    <w:rsid w:val="001B0A26"/>
    <w:rsid w:val="001B0C0F"/>
    <w:rsid w:val="001B1CDE"/>
    <w:rsid w:val="001B1FE5"/>
    <w:rsid w:val="001B26D5"/>
    <w:rsid w:val="001B285D"/>
    <w:rsid w:val="001B3C54"/>
    <w:rsid w:val="001B4C9B"/>
    <w:rsid w:val="001B4CBB"/>
    <w:rsid w:val="001B4FA0"/>
    <w:rsid w:val="001B4FAB"/>
    <w:rsid w:val="001B53F2"/>
    <w:rsid w:val="001B59EE"/>
    <w:rsid w:val="001B5CC5"/>
    <w:rsid w:val="001B5D45"/>
    <w:rsid w:val="001B6C6F"/>
    <w:rsid w:val="001B6F8A"/>
    <w:rsid w:val="001B727F"/>
    <w:rsid w:val="001B7390"/>
    <w:rsid w:val="001B74F5"/>
    <w:rsid w:val="001B7710"/>
    <w:rsid w:val="001B7B3A"/>
    <w:rsid w:val="001B7D91"/>
    <w:rsid w:val="001C0593"/>
    <w:rsid w:val="001C0782"/>
    <w:rsid w:val="001C08B2"/>
    <w:rsid w:val="001C12F9"/>
    <w:rsid w:val="001C1B2B"/>
    <w:rsid w:val="001C2069"/>
    <w:rsid w:val="001C2CC7"/>
    <w:rsid w:val="001C3A4A"/>
    <w:rsid w:val="001C3E63"/>
    <w:rsid w:val="001C41A9"/>
    <w:rsid w:val="001C44FF"/>
    <w:rsid w:val="001C45D8"/>
    <w:rsid w:val="001C472E"/>
    <w:rsid w:val="001C4B14"/>
    <w:rsid w:val="001C4EEA"/>
    <w:rsid w:val="001C4FBA"/>
    <w:rsid w:val="001C5777"/>
    <w:rsid w:val="001C57FA"/>
    <w:rsid w:val="001C5D03"/>
    <w:rsid w:val="001C5D28"/>
    <w:rsid w:val="001C6180"/>
    <w:rsid w:val="001C61B4"/>
    <w:rsid w:val="001C6F82"/>
    <w:rsid w:val="001C71FE"/>
    <w:rsid w:val="001C72BC"/>
    <w:rsid w:val="001D0914"/>
    <w:rsid w:val="001D0AD8"/>
    <w:rsid w:val="001D0CB9"/>
    <w:rsid w:val="001D1AE1"/>
    <w:rsid w:val="001D2435"/>
    <w:rsid w:val="001D2B42"/>
    <w:rsid w:val="001D2D89"/>
    <w:rsid w:val="001D3B6F"/>
    <w:rsid w:val="001D3BE0"/>
    <w:rsid w:val="001D4368"/>
    <w:rsid w:val="001D43B1"/>
    <w:rsid w:val="001D444C"/>
    <w:rsid w:val="001D474B"/>
    <w:rsid w:val="001D5038"/>
    <w:rsid w:val="001D50A7"/>
    <w:rsid w:val="001D53F6"/>
    <w:rsid w:val="001D5746"/>
    <w:rsid w:val="001D5B21"/>
    <w:rsid w:val="001D5ED0"/>
    <w:rsid w:val="001D67E5"/>
    <w:rsid w:val="001D7099"/>
    <w:rsid w:val="001D7942"/>
    <w:rsid w:val="001E1990"/>
    <w:rsid w:val="001E22D2"/>
    <w:rsid w:val="001E2BBF"/>
    <w:rsid w:val="001E34CB"/>
    <w:rsid w:val="001E3652"/>
    <w:rsid w:val="001E3D19"/>
    <w:rsid w:val="001E4188"/>
    <w:rsid w:val="001E482F"/>
    <w:rsid w:val="001E4859"/>
    <w:rsid w:val="001E4B62"/>
    <w:rsid w:val="001E4D71"/>
    <w:rsid w:val="001E4E0D"/>
    <w:rsid w:val="001E5829"/>
    <w:rsid w:val="001E58B0"/>
    <w:rsid w:val="001E59DD"/>
    <w:rsid w:val="001E5F28"/>
    <w:rsid w:val="001E618F"/>
    <w:rsid w:val="001E6BDF"/>
    <w:rsid w:val="001E6D5D"/>
    <w:rsid w:val="001E744D"/>
    <w:rsid w:val="001F0AC0"/>
    <w:rsid w:val="001F0FAE"/>
    <w:rsid w:val="001F10B7"/>
    <w:rsid w:val="001F189B"/>
    <w:rsid w:val="001F2B59"/>
    <w:rsid w:val="001F2E92"/>
    <w:rsid w:val="001F3C13"/>
    <w:rsid w:val="001F3DFC"/>
    <w:rsid w:val="001F3F43"/>
    <w:rsid w:val="001F41AE"/>
    <w:rsid w:val="001F496F"/>
    <w:rsid w:val="001F4B27"/>
    <w:rsid w:val="001F5081"/>
    <w:rsid w:val="001F5118"/>
    <w:rsid w:val="001F59C3"/>
    <w:rsid w:val="001F5D8F"/>
    <w:rsid w:val="001F5D98"/>
    <w:rsid w:val="001F6889"/>
    <w:rsid w:val="001F6CE3"/>
    <w:rsid w:val="001F7072"/>
    <w:rsid w:val="001F76D8"/>
    <w:rsid w:val="00200088"/>
    <w:rsid w:val="0020079D"/>
    <w:rsid w:val="002008EE"/>
    <w:rsid w:val="00201F39"/>
    <w:rsid w:val="00202180"/>
    <w:rsid w:val="002022C8"/>
    <w:rsid w:val="00202362"/>
    <w:rsid w:val="002023A0"/>
    <w:rsid w:val="00203318"/>
    <w:rsid w:val="002038E8"/>
    <w:rsid w:val="00203C26"/>
    <w:rsid w:val="00203F21"/>
    <w:rsid w:val="00204164"/>
    <w:rsid w:val="002041D3"/>
    <w:rsid w:val="002041FB"/>
    <w:rsid w:val="00204363"/>
    <w:rsid w:val="002044DC"/>
    <w:rsid w:val="00204BB0"/>
    <w:rsid w:val="002053F7"/>
    <w:rsid w:val="002053FC"/>
    <w:rsid w:val="002062FD"/>
    <w:rsid w:val="00207FFA"/>
    <w:rsid w:val="002120DA"/>
    <w:rsid w:val="00213330"/>
    <w:rsid w:val="002133A3"/>
    <w:rsid w:val="00213842"/>
    <w:rsid w:val="00213876"/>
    <w:rsid w:val="00213947"/>
    <w:rsid w:val="002143ED"/>
    <w:rsid w:val="00214C65"/>
    <w:rsid w:val="002151B5"/>
    <w:rsid w:val="002154F8"/>
    <w:rsid w:val="00215511"/>
    <w:rsid w:val="002156F7"/>
    <w:rsid w:val="002159C3"/>
    <w:rsid w:val="00215E4E"/>
    <w:rsid w:val="00215F0B"/>
    <w:rsid w:val="0021747D"/>
    <w:rsid w:val="00217FDB"/>
    <w:rsid w:val="002203CB"/>
    <w:rsid w:val="00220701"/>
    <w:rsid w:val="002216EC"/>
    <w:rsid w:val="002217A2"/>
    <w:rsid w:val="002223A2"/>
    <w:rsid w:val="0022261D"/>
    <w:rsid w:val="00222EB1"/>
    <w:rsid w:val="002234EC"/>
    <w:rsid w:val="0022378B"/>
    <w:rsid w:val="00223C04"/>
    <w:rsid w:val="00223F08"/>
    <w:rsid w:val="00225145"/>
    <w:rsid w:val="002251CF"/>
    <w:rsid w:val="002258BD"/>
    <w:rsid w:val="00225C17"/>
    <w:rsid w:val="00226CB3"/>
    <w:rsid w:val="00226E86"/>
    <w:rsid w:val="002270CB"/>
    <w:rsid w:val="00227FE9"/>
    <w:rsid w:val="00230C56"/>
    <w:rsid w:val="00230D3F"/>
    <w:rsid w:val="0023116A"/>
    <w:rsid w:val="00231477"/>
    <w:rsid w:val="00232F67"/>
    <w:rsid w:val="002333A2"/>
    <w:rsid w:val="0023397D"/>
    <w:rsid w:val="00233ECE"/>
    <w:rsid w:val="00234542"/>
    <w:rsid w:val="00234608"/>
    <w:rsid w:val="00234881"/>
    <w:rsid w:val="00235333"/>
    <w:rsid w:val="00235ECD"/>
    <w:rsid w:val="002363B2"/>
    <w:rsid w:val="00236913"/>
    <w:rsid w:val="00237F06"/>
    <w:rsid w:val="00237FFC"/>
    <w:rsid w:val="0024002A"/>
    <w:rsid w:val="00240934"/>
    <w:rsid w:val="0024093C"/>
    <w:rsid w:val="00240CE2"/>
    <w:rsid w:val="0024103C"/>
    <w:rsid w:val="0024129D"/>
    <w:rsid w:val="00241B72"/>
    <w:rsid w:val="0024250A"/>
    <w:rsid w:val="002429E0"/>
    <w:rsid w:val="00242BDF"/>
    <w:rsid w:val="00242F20"/>
    <w:rsid w:val="002431B8"/>
    <w:rsid w:val="00243544"/>
    <w:rsid w:val="002438B7"/>
    <w:rsid w:val="00244353"/>
    <w:rsid w:val="0024483D"/>
    <w:rsid w:val="00244870"/>
    <w:rsid w:val="00244B99"/>
    <w:rsid w:val="00244DB4"/>
    <w:rsid w:val="00245D46"/>
    <w:rsid w:val="00246087"/>
    <w:rsid w:val="002467DA"/>
    <w:rsid w:val="002501BD"/>
    <w:rsid w:val="00250239"/>
    <w:rsid w:val="002505B5"/>
    <w:rsid w:val="00251866"/>
    <w:rsid w:val="002518AB"/>
    <w:rsid w:val="00251944"/>
    <w:rsid w:val="002523D6"/>
    <w:rsid w:val="002524DD"/>
    <w:rsid w:val="002528B1"/>
    <w:rsid w:val="00252EDE"/>
    <w:rsid w:val="00253374"/>
    <w:rsid w:val="002543F2"/>
    <w:rsid w:val="00254994"/>
    <w:rsid w:val="00254BDE"/>
    <w:rsid w:val="0025517E"/>
    <w:rsid w:val="002559D7"/>
    <w:rsid w:val="00255E0D"/>
    <w:rsid w:val="00255E8E"/>
    <w:rsid w:val="00255EA0"/>
    <w:rsid w:val="00255EB1"/>
    <w:rsid w:val="002560FA"/>
    <w:rsid w:val="00257006"/>
    <w:rsid w:val="002577B0"/>
    <w:rsid w:val="002579E0"/>
    <w:rsid w:val="00257B10"/>
    <w:rsid w:val="002601B1"/>
    <w:rsid w:val="002606A1"/>
    <w:rsid w:val="0026168C"/>
    <w:rsid w:val="0026183F"/>
    <w:rsid w:val="00261ACE"/>
    <w:rsid w:val="00262AC7"/>
    <w:rsid w:val="00262B30"/>
    <w:rsid w:val="002631EF"/>
    <w:rsid w:val="00263386"/>
    <w:rsid w:val="002633CF"/>
    <w:rsid w:val="00263484"/>
    <w:rsid w:val="00263504"/>
    <w:rsid w:val="00263637"/>
    <w:rsid w:val="002638F3"/>
    <w:rsid w:val="00264270"/>
    <w:rsid w:val="00264DDC"/>
    <w:rsid w:val="00265302"/>
    <w:rsid w:val="002666AC"/>
    <w:rsid w:val="002666E4"/>
    <w:rsid w:val="002668A7"/>
    <w:rsid w:val="00266C95"/>
    <w:rsid w:val="002676A9"/>
    <w:rsid w:val="00267F29"/>
    <w:rsid w:val="002700B7"/>
    <w:rsid w:val="002705D8"/>
    <w:rsid w:val="00270E35"/>
    <w:rsid w:val="002716C0"/>
    <w:rsid w:val="0027194C"/>
    <w:rsid w:val="00271A83"/>
    <w:rsid w:val="00272470"/>
    <w:rsid w:val="002726E2"/>
    <w:rsid w:val="00272775"/>
    <w:rsid w:val="002727C4"/>
    <w:rsid w:val="00272951"/>
    <w:rsid w:val="00272D4E"/>
    <w:rsid w:val="0027384E"/>
    <w:rsid w:val="00273C4F"/>
    <w:rsid w:val="00273DB6"/>
    <w:rsid w:val="002740A6"/>
    <w:rsid w:val="00274B32"/>
    <w:rsid w:val="00275C2F"/>
    <w:rsid w:val="00275F1F"/>
    <w:rsid w:val="002769DE"/>
    <w:rsid w:val="00276A3A"/>
    <w:rsid w:val="00276D87"/>
    <w:rsid w:val="0028062D"/>
    <w:rsid w:val="0028080B"/>
    <w:rsid w:val="0028094F"/>
    <w:rsid w:val="002809EE"/>
    <w:rsid w:val="00280BDB"/>
    <w:rsid w:val="00281619"/>
    <w:rsid w:val="00281ED8"/>
    <w:rsid w:val="00282562"/>
    <w:rsid w:val="002825FF"/>
    <w:rsid w:val="00282A39"/>
    <w:rsid w:val="00282FBB"/>
    <w:rsid w:val="00282FF8"/>
    <w:rsid w:val="00283434"/>
    <w:rsid w:val="002834B0"/>
    <w:rsid w:val="00283E99"/>
    <w:rsid w:val="00284003"/>
    <w:rsid w:val="00284208"/>
    <w:rsid w:val="0028466D"/>
    <w:rsid w:val="0028468F"/>
    <w:rsid w:val="002846F9"/>
    <w:rsid w:val="00284762"/>
    <w:rsid w:val="00284889"/>
    <w:rsid w:val="0028494B"/>
    <w:rsid w:val="00284E09"/>
    <w:rsid w:val="0028543D"/>
    <w:rsid w:val="00285923"/>
    <w:rsid w:val="00285F77"/>
    <w:rsid w:val="0028675B"/>
    <w:rsid w:val="00286C3E"/>
    <w:rsid w:val="00286C4A"/>
    <w:rsid w:val="0028751D"/>
    <w:rsid w:val="00287B76"/>
    <w:rsid w:val="00287E3C"/>
    <w:rsid w:val="00290BFA"/>
    <w:rsid w:val="00290E2A"/>
    <w:rsid w:val="00290F1B"/>
    <w:rsid w:val="002916C4"/>
    <w:rsid w:val="00291BFD"/>
    <w:rsid w:val="00292131"/>
    <w:rsid w:val="002925EA"/>
    <w:rsid w:val="002932BA"/>
    <w:rsid w:val="0029394B"/>
    <w:rsid w:val="002944E3"/>
    <w:rsid w:val="002945AE"/>
    <w:rsid w:val="00295558"/>
    <w:rsid w:val="002955C7"/>
    <w:rsid w:val="002964BD"/>
    <w:rsid w:val="00297736"/>
    <w:rsid w:val="002977DC"/>
    <w:rsid w:val="00297A12"/>
    <w:rsid w:val="002A02C5"/>
    <w:rsid w:val="002A030F"/>
    <w:rsid w:val="002A0509"/>
    <w:rsid w:val="002A0E6D"/>
    <w:rsid w:val="002A135B"/>
    <w:rsid w:val="002A15EC"/>
    <w:rsid w:val="002A1E93"/>
    <w:rsid w:val="002A262E"/>
    <w:rsid w:val="002A273E"/>
    <w:rsid w:val="002A2B8D"/>
    <w:rsid w:val="002A2F23"/>
    <w:rsid w:val="002A359A"/>
    <w:rsid w:val="002A36AB"/>
    <w:rsid w:val="002A4630"/>
    <w:rsid w:val="002A497C"/>
    <w:rsid w:val="002A5B03"/>
    <w:rsid w:val="002A5B05"/>
    <w:rsid w:val="002A5B64"/>
    <w:rsid w:val="002A5CCD"/>
    <w:rsid w:val="002A664B"/>
    <w:rsid w:val="002A6667"/>
    <w:rsid w:val="002A6909"/>
    <w:rsid w:val="002A6C33"/>
    <w:rsid w:val="002A6D0A"/>
    <w:rsid w:val="002A73A2"/>
    <w:rsid w:val="002A7732"/>
    <w:rsid w:val="002A7BA0"/>
    <w:rsid w:val="002A7C6B"/>
    <w:rsid w:val="002B00AA"/>
    <w:rsid w:val="002B0A2F"/>
    <w:rsid w:val="002B0AAC"/>
    <w:rsid w:val="002B0BAC"/>
    <w:rsid w:val="002B0CAB"/>
    <w:rsid w:val="002B0D33"/>
    <w:rsid w:val="002B121F"/>
    <w:rsid w:val="002B1697"/>
    <w:rsid w:val="002B1824"/>
    <w:rsid w:val="002B22F8"/>
    <w:rsid w:val="002B25FD"/>
    <w:rsid w:val="002B34B5"/>
    <w:rsid w:val="002B3D6E"/>
    <w:rsid w:val="002B4961"/>
    <w:rsid w:val="002B4A2D"/>
    <w:rsid w:val="002B4AC8"/>
    <w:rsid w:val="002B574E"/>
    <w:rsid w:val="002B6410"/>
    <w:rsid w:val="002B6A35"/>
    <w:rsid w:val="002B6BBB"/>
    <w:rsid w:val="002B6C80"/>
    <w:rsid w:val="002B759D"/>
    <w:rsid w:val="002B7670"/>
    <w:rsid w:val="002B768C"/>
    <w:rsid w:val="002B7732"/>
    <w:rsid w:val="002C151E"/>
    <w:rsid w:val="002C17D9"/>
    <w:rsid w:val="002C19B4"/>
    <w:rsid w:val="002C3203"/>
    <w:rsid w:val="002C32EB"/>
    <w:rsid w:val="002C3BBE"/>
    <w:rsid w:val="002C3EA0"/>
    <w:rsid w:val="002C490A"/>
    <w:rsid w:val="002C4CD0"/>
    <w:rsid w:val="002C4D9C"/>
    <w:rsid w:val="002C526A"/>
    <w:rsid w:val="002C5431"/>
    <w:rsid w:val="002C5487"/>
    <w:rsid w:val="002C6B26"/>
    <w:rsid w:val="002C70A5"/>
    <w:rsid w:val="002C72BE"/>
    <w:rsid w:val="002C75AF"/>
    <w:rsid w:val="002C7AB8"/>
    <w:rsid w:val="002C7D89"/>
    <w:rsid w:val="002D0B53"/>
    <w:rsid w:val="002D0D8A"/>
    <w:rsid w:val="002D109D"/>
    <w:rsid w:val="002D123B"/>
    <w:rsid w:val="002D1478"/>
    <w:rsid w:val="002D1853"/>
    <w:rsid w:val="002D19A6"/>
    <w:rsid w:val="002D1D17"/>
    <w:rsid w:val="002D20DE"/>
    <w:rsid w:val="002D21AB"/>
    <w:rsid w:val="002D23BF"/>
    <w:rsid w:val="002D2785"/>
    <w:rsid w:val="002D27BB"/>
    <w:rsid w:val="002D2A40"/>
    <w:rsid w:val="002D2BE0"/>
    <w:rsid w:val="002D33AF"/>
    <w:rsid w:val="002D35F8"/>
    <w:rsid w:val="002D4920"/>
    <w:rsid w:val="002D4F80"/>
    <w:rsid w:val="002D520A"/>
    <w:rsid w:val="002D5A8E"/>
    <w:rsid w:val="002D6138"/>
    <w:rsid w:val="002D61FE"/>
    <w:rsid w:val="002D6389"/>
    <w:rsid w:val="002D76F1"/>
    <w:rsid w:val="002D7A4C"/>
    <w:rsid w:val="002E1B14"/>
    <w:rsid w:val="002E1C66"/>
    <w:rsid w:val="002E1D2A"/>
    <w:rsid w:val="002E2401"/>
    <w:rsid w:val="002E28CB"/>
    <w:rsid w:val="002E351D"/>
    <w:rsid w:val="002E37CA"/>
    <w:rsid w:val="002E3BC8"/>
    <w:rsid w:val="002E3D98"/>
    <w:rsid w:val="002E3F66"/>
    <w:rsid w:val="002E4EDF"/>
    <w:rsid w:val="002E55E1"/>
    <w:rsid w:val="002E5C50"/>
    <w:rsid w:val="002E6B1D"/>
    <w:rsid w:val="002E6EFC"/>
    <w:rsid w:val="002E7046"/>
    <w:rsid w:val="002E710B"/>
    <w:rsid w:val="002E7425"/>
    <w:rsid w:val="002E761E"/>
    <w:rsid w:val="002E769E"/>
    <w:rsid w:val="002E76B4"/>
    <w:rsid w:val="002E786C"/>
    <w:rsid w:val="002E7AAD"/>
    <w:rsid w:val="002E7AFF"/>
    <w:rsid w:val="002F04C6"/>
    <w:rsid w:val="002F0803"/>
    <w:rsid w:val="002F09F2"/>
    <w:rsid w:val="002F16E4"/>
    <w:rsid w:val="002F2184"/>
    <w:rsid w:val="002F250A"/>
    <w:rsid w:val="002F2764"/>
    <w:rsid w:val="002F2ED7"/>
    <w:rsid w:val="002F3379"/>
    <w:rsid w:val="002F33C3"/>
    <w:rsid w:val="002F3E7E"/>
    <w:rsid w:val="002F3E87"/>
    <w:rsid w:val="002F5291"/>
    <w:rsid w:val="002F556D"/>
    <w:rsid w:val="002F558C"/>
    <w:rsid w:val="002F5834"/>
    <w:rsid w:val="002F5905"/>
    <w:rsid w:val="002F6D31"/>
    <w:rsid w:val="002F7176"/>
    <w:rsid w:val="002F739F"/>
    <w:rsid w:val="002F73CD"/>
    <w:rsid w:val="002F75ED"/>
    <w:rsid w:val="002F7A0D"/>
    <w:rsid w:val="003004A7"/>
    <w:rsid w:val="00301607"/>
    <w:rsid w:val="00301A29"/>
    <w:rsid w:val="00301EEB"/>
    <w:rsid w:val="0030242A"/>
    <w:rsid w:val="003024A9"/>
    <w:rsid w:val="00302ADB"/>
    <w:rsid w:val="003037F9"/>
    <w:rsid w:val="00303C12"/>
    <w:rsid w:val="00304025"/>
    <w:rsid w:val="0030456E"/>
    <w:rsid w:val="00304621"/>
    <w:rsid w:val="00304857"/>
    <w:rsid w:val="00304B8F"/>
    <w:rsid w:val="00304B95"/>
    <w:rsid w:val="00304C03"/>
    <w:rsid w:val="0030542C"/>
    <w:rsid w:val="00305A13"/>
    <w:rsid w:val="00306A9D"/>
    <w:rsid w:val="00306C70"/>
    <w:rsid w:val="00307575"/>
    <w:rsid w:val="003076F1"/>
    <w:rsid w:val="00310065"/>
    <w:rsid w:val="00310176"/>
    <w:rsid w:val="0031044F"/>
    <w:rsid w:val="00310EE6"/>
    <w:rsid w:val="00311BA1"/>
    <w:rsid w:val="003122A8"/>
    <w:rsid w:val="003127B2"/>
    <w:rsid w:val="00312ACE"/>
    <w:rsid w:val="00312FC3"/>
    <w:rsid w:val="0031318B"/>
    <w:rsid w:val="003132FD"/>
    <w:rsid w:val="003135AD"/>
    <w:rsid w:val="00313968"/>
    <w:rsid w:val="003139A1"/>
    <w:rsid w:val="00313BB0"/>
    <w:rsid w:val="00314064"/>
    <w:rsid w:val="0031454C"/>
    <w:rsid w:val="003153B4"/>
    <w:rsid w:val="00315712"/>
    <w:rsid w:val="00315863"/>
    <w:rsid w:val="00315D53"/>
    <w:rsid w:val="00316324"/>
    <w:rsid w:val="003163BA"/>
    <w:rsid w:val="00317201"/>
    <w:rsid w:val="0031742B"/>
    <w:rsid w:val="00317D4D"/>
    <w:rsid w:val="00317E57"/>
    <w:rsid w:val="003204BB"/>
    <w:rsid w:val="003206AD"/>
    <w:rsid w:val="003206CE"/>
    <w:rsid w:val="00321213"/>
    <w:rsid w:val="00321A3F"/>
    <w:rsid w:val="00322577"/>
    <w:rsid w:val="00322854"/>
    <w:rsid w:val="003229F3"/>
    <w:rsid w:val="00322F7C"/>
    <w:rsid w:val="003235B6"/>
    <w:rsid w:val="00323CE6"/>
    <w:rsid w:val="00324717"/>
    <w:rsid w:val="00324E30"/>
    <w:rsid w:val="0032505C"/>
    <w:rsid w:val="003254DC"/>
    <w:rsid w:val="00325BBB"/>
    <w:rsid w:val="00325DA7"/>
    <w:rsid w:val="00325E98"/>
    <w:rsid w:val="0032607D"/>
    <w:rsid w:val="003261BF"/>
    <w:rsid w:val="0032626C"/>
    <w:rsid w:val="00326434"/>
    <w:rsid w:val="00326679"/>
    <w:rsid w:val="00326BC8"/>
    <w:rsid w:val="0032705E"/>
    <w:rsid w:val="0032708B"/>
    <w:rsid w:val="003273A8"/>
    <w:rsid w:val="0032795E"/>
    <w:rsid w:val="00327EF4"/>
    <w:rsid w:val="00330067"/>
    <w:rsid w:val="00330920"/>
    <w:rsid w:val="00330F31"/>
    <w:rsid w:val="0033102F"/>
    <w:rsid w:val="00331A7B"/>
    <w:rsid w:val="0033328E"/>
    <w:rsid w:val="00333414"/>
    <w:rsid w:val="0033359D"/>
    <w:rsid w:val="003336A2"/>
    <w:rsid w:val="00333C6F"/>
    <w:rsid w:val="00334DC7"/>
    <w:rsid w:val="00335E14"/>
    <w:rsid w:val="00336010"/>
    <w:rsid w:val="0033730C"/>
    <w:rsid w:val="0033748C"/>
    <w:rsid w:val="00337505"/>
    <w:rsid w:val="0033759A"/>
    <w:rsid w:val="003377D7"/>
    <w:rsid w:val="00340C43"/>
    <w:rsid w:val="003412B5"/>
    <w:rsid w:val="00341655"/>
    <w:rsid w:val="003419F7"/>
    <w:rsid w:val="0034298D"/>
    <w:rsid w:val="00342C47"/>
    <w:rsid w:val="00342DB7"/>
    <w:rsid w:val="003433E3"/>
    <w:rsid w:val="00343986"/>
    <w:rsid w:val="00343BD2"/>
    <w:rsid w:val="00343CF9"/>
    <w:rsid w:val="00343EC5"/>
    <w:rsid w:val="00344370"/>
    <w:rsid w:val="00344ADC"/>
    <w:rsid w:val="00344F32"/>
    <w:rsid w:val="0034501C"/>
    <w:rsid w:val="003450C5"/>
    <w:rsid w:val="00345A1E"/>
    <w:rsid w:val="00345FBD"/>
    <w:rsid w:val="0034746B"/>
    <w:rsid w:val="0034798E"/>
    <w:rsid w:val="00347A2C"/>
    <w:rsid w:val="00347DC0"/>
    <w:rsid w:val="003503FD"/>
    <w:rsid w:val="00351922"/>
    <w:rsid w:val="00351BB7"/>
    <w:rsid w:val="00352443"/>
    <w:rsid w:val="0035251A"/>
    <w:rsid w:val="00352C34"/>
    <w:rsid w:val="00352C3B"/>
    <w:rsid w:val="003537AB"/>
    <w:rsid w:val="00353848"/>
    <w:rsid w:val="0035387F"/>
    <w:rsid w:val="00353C8E"/>
    <w:rsid w:val="00353E39"/>
    <w:rsid w:val="00353FD6"/>
    <w:rsid w:val="00354234"/>
    <w:rsid w:val="00354F29"/>
    <w:rsid w:val="003555F8"/>
    <w:rsid w:val="003557AC"/>
    <w:rsid w:val="00355BF6"/>
    <w:rsid w:val="00356167"/>
    <w:rsid w:val="0035678A"/>
    <w:rsid w:val="00356D5B"/>
    <w:rsid w:val="003574C3"/>
    <w:rsid w:val="00361276"/>
    <w:rsid w:val="00361282"/>
    <w:rsid w:val="00361702"/>
    <w:rsid w:val="00361AF7"/>
    <w:rsid w:val="00361C8C"/>
    <w:rsid w:val="00361F1C"/>
    <w:rsid w:val="0036261B"/>
    <w:rsid w:val="00362BD0"/>
    <w:rsid w:val="00362FB3"/>
    <w:rsid w:val="00363C86"/>
    <w:rsid w:val="00363D40"/>
    <w:rsid w:val="00363EF1"/>
    <w:rsid w:val="0036456A"/>
    <w:rsid w:val="00365371"/>
    <w:rsid w:val="003657FE"/>
    <w:rsid w:val="00366031"/>
    <w:rsid w:val="003661A6"/>
    <w:rsid w:val="00366581"/>
    <w:rsid w:val="00367225"/>
    <w:rsid w:val="003674B8"/>
    <w:rsid w:val="00367589"/>
    <w:rsid w:val="00367A01"/>
    <w:rsid w:val="00367D4E"/>
    <w:rsid w:val="00367F2E"/>
    <w:rsid w:val="003703BE"/>
    <w:rsid w:val="00370441"/>
    <w:rsid w:val="00370E0B"/>
    <w:rsid w:val="0037124D"/>
    <w:rsid w:val="00371C69"/>
    <w:rsid w:val="00371CD8"/>
    <w:rsid w:val="00372095"/>
    <w:rsid w:val="003720AF"/>
    <w:rsid w:val="00372632"/>
    <w:rsid w:val="00372C12"/>
    <w:rsid w:val="00372E02"/>
    <w:rsid w:val="0037355B"/>
    <w:rsid w:val="00373569"/>
    <w:rsid w:val="003735D9"/>
    <w:rsid w:val="0037422C"/>
    <w:rsid w:val="003742ED"/>
    <w:rsid w:val="00374620"/>
    <w:rsid w:val="00374760"/>
    <w:rsid w:val="00374823"/>
    <w:rsid w:val="00374950"/>
    <w:rsid w:val="0037536F"/>
    <w:rsid w:val="003756D5"/>
    <w:rsid w:val="00375FA6"/>
    <w:rsid w:val="003761D7"/>
    <w:rsid w:val="00376A4C"/>
    <w:rsid w:val="0037740B"/>
    <w:rsid w:val="0037744C"/>
    <w:rsid w:val="00377667"/>
    <w:rsid w:val="00377674"/>
    <w:rsid w:val="0037775F"/>
    <w:rsid w:val="003808B2"/>
    <w:rsid w:val="00380953"/>
    <w:rsid w:val="00380F39"/>
    <w:rsid w:val="00381140"/>
    <w:rsid w:val="00381690"/>
    <w:rsid w:val="00381F47"/>
    <w:rsid w:val="003820BB"/>
    <w:rsid w:val="0038279A"/>
    <w:rsid w:val="00382A6F"/>
    <w:rsid w:val="003842DF"/>
    <w:rsid w:val="003848BA"/>
    <w:rsid w:val="00385719"/>
    <w:rsid w:val="003858EE"/>
    <w:rsid w:val="00385BFF"/>
    <w:rsid w:val="00386319"/>
    <w:rsid w:val="00386941"/>
    <w:rsid w:val="00387028"/>
    <w:rsid w:val="00387731"/>
    <w:rsid w:val="00387FE8"/>
    <w:rsid w:val="0039096A"/>
    <w:rsid w:val="00390E3A"/>
    <w:rsid w:val="0039141E"/>
    <w:rsid w:val="00391826"/>
    <w:rsid w:val="00391989"/>
    <w:rsid w:val="00391D07"/>
    <w:rsid w:val="00392804"/>
    <w:rsid w:val="00392D1A"/>
    <w:rsid w:val="00392F78"/>
    <w:rsid w:val="00393C49"/>
    <w:rsid w:val="00393E44"/>
    <w:rsid w:val="00393E73"/>
    <w:rsid w:val="00393EC7"/>
    <w:rsid w:val="00394CAF"/>
    <w:rsid w:val="0039500E"/>
    <w:rsid w:val="003952FB"/>
    <w:rsid w:val="003954C9"/>
    <w:rsid w:val="003965E2"/>
    <w:rsid w:val="00397027"/>
    <w:rsid w:val="00397B8A"/>
    <w:rsid w:val="003A01AC"/>
    <w:rsid w:val="003A0BAC"/>
    <w:rsid w:val="003A127F"/>
    <w:rsid w:val="003A169C"/>
    <w:rsid w:val="003A18A4"/>
    <w:rsid w:val="003A1B5A"/>
    <w:rsid w:val="003A205F"/>
    <w:rsid w:val="003A2482"/>
    <w:rsid w:val="003A2697"/>
    <w:rsid w:val="003A288F"/>
    <w:rsid w:val="003A38BC"/>
    <w:rsid w:val="003A39CC"/>
    <w:rsid w:val="003A3A01"/>
    <w:rsid w:val="003A57C8"/>
    <w:rsid w:val="003A5A95"/>
    <w:rsid w:val="003A5E70"/>
    <w:rsid w:val="003A65BF"/>
    <w:rsid w:val="003A6C37"/>
    <w:rsid w:val="003A6DC7"/>
    <w:rsid w:val="003A71EE"/>
    <w:rsid w:val="003A7920"/>
    <w:rsid w:val="003A7A47"/>
    <w:rsid w:val="003A7A57"/>
    <w:rsid w:val="003A7F69"/>
    <w:rsid w:val="003A7F6B"/>
    <w:rsid w:val="003B0000"/>
    <w:rsid w:val="003B041F"/>
    <w:rsid w:val="003B0A66"/>
    <w:rsid w:val="003B0BCB"/>
    <w:rsid w:val="003B0DB4"/>
    <w:rsid w:val="003B28F4"/>
    <w:rsid w:val="003B2C01"/>
    <w:rsid w:val="003B2E40"/>
    <w:rsid w:val="003B3432"/>
    <w:rsid w:val="003B3AD6"/>
    <w:rsid w:val="003B3BAC"/>
    <w:rsid w:val="003B3E55"/>
    <w:rsid w:val="003B458F"/>
    <w:rsid w:val="003B4E15"/>
    <w:rsid w:val="003B5CCB"/>
    <w:rsid w:val="003B6807"/>
    <w:rsid w:val="003B68EC"/>
    <w:rsid w:val="003B792F"/>
    <w:rsid w:val="003B7FBC"/>
    <w:rsid w:val="003C03E9"/>
    <w:rsid w:val="003C0A0F"/>
    <w:rsid w:val="003C0E3F"/>
    <w:rsid w:val="003C0FE7"/>
    <w:rsid w:val="003C1204"/>
    <w:rsid w:val="003C13AE"/>
    <w:rsid w:val="003C14B7"/>
    <w:rsid w:val="003C1502"/>
    <w:rsid w:val="003C1982"/>
    <w:rsid w:val="003C23F6"/>
    <w:rsid w:val="003C3531"/>
    <w:rsid w:val="003C3716"/>
    <w:rsid w:val="003C3966"/>
    <w:rsid w:val="003C3BBA"/>
    <w:rsid w:val="003C3EC4"/>
    <w:rsid w:val="003C3F62"/>
    <w:rsid w:val="003C46C1"/>
    <w:rsid w:val="003C546A"/>
    <w:rsid w:val="003C5A85"/>
    <w:rsid w:val="003C5D48"/>
    <w:rsid w:val="003C5DB4"/>
    <w:rsid w:val="003C642B"/>
    <w:rsid w:val="003C64A6"/>
    <w:rsid w:val="003C6AB8"/>
    <w:rsid w:val="003C72C5"/>
    <w:rsid w:val="003C770F"/>
    <w:rsid w:val="003C79FC"/>
    <w:rsid w:val="003C7A42"/>
    <w:rsid w:val="003C7C31"/>
    <w:rsid w:val="003C7DA1"/>
    <w:rsid w:val="003C7F3E"/>
    <w:rsid w:val="003D0DE9"/>
    <w:rsid w:val="003D1335"/>
    <w:rsid w:val="003D1423"/>
    <w:rsid w:val="003D15A7"/>
    <w:rsid w:val="003D1C8D"/>
    <w:rsid w:val="003D27B2"/>
    <w:rsid w:val="003D2B61"/>
    <w:rsid w:val="003D3712"/>
    <w:rsid w:val="003D3B7E"/>
    <w:rsid w:val="003D4612"/>
    <w:rsid w:val="003D4ABF"/>
    <w:rsid w:val="003D4F80"/>
    <w:rsid w:val="003D5CC5"/>
    <w:rsid w:val="003D5F72"/>
    <w:rsid w:val="003D67A5"/>
    <w:rsid w:val="003D6AEF"/>
    <w:rsid w:val="003D706B"/>
    <w:rsid w:val="003D71D9"/>
    <w:rsid w:val="003D7602"/>
    <w:rsid w:val="003D786E"/>
    <w:rsid w:val="003E0A7F"/>
    <w:rsid w:val="003E0B4E"/>
    <w:rsid w:val="003E12DC"/>
    <w:rsid w:val="003E13D8"/>
    <w:rsid w:val="003E1960"/>
    <w:rsid w:val="003E1C16"/>
    <w:rsid w:val="003E1DD6"/>
    <w:rsid w:val="003E1FF1"/>
    <w:rsid w:val="003E2002"/>
    <w:rsid w:val="003E21A3"/>
    <w:rsid w:val="003E2B3D"/>
    <w:rsid w:val="003E2DE3"/>
    <w:rsid w:val="003E3010"/>
    <w:rsid w:val="003E36B5"/>
    <w:rsid w:val="003E38D8"/>
    <w:rsid w:val="003E3DCF"/>
    <w:rsid w:val="003E3F4C"/>
    <w:rsid w:val="003E40B6"/>
    <w:rsid w:val="003E49EA"/>
    <w:rsid w:val="003E5836"/>
    <w:rsid w:val="003E5B8C"/>
    <w:rsid w:val="003E5C50"/>
    <w:rsid w:val="003E5D46"/>
    <w:rsid w:val="003E60D1"/>
    <w:rsid w:val="003E6239"/>
    <w:rsid w:val="003E6C83"/>
    <w:rsid w:val="003E6E22"/>
    <w:rsid w:val="003E6F48"/>
    <w:rsid w:val="003E6F6A"/>
    <w:rsid w:val="003E7DF7"/>
    <w:rsid w:val="003E7E7A"/>
    <w:rsid w:val="003F0052"/>
    <w:rsid w:val="003F1123"/>
    <w:rsid w:val="003F13FD"/>
    <w:rsid w:val="003F18FA"/>
    <w:rsid w:val="003F212F"/>
    <w:rsid w:val="003F2158"/>
    <w:rsid w:val="003F28EA"/>
    <w:rsid w:val="003F2B67"/>
    <w:rsid w:val="003F301D"/>
    <w:rsid w:val="003F3AC0"/>
    <w:rsid w:val="003F5300"/>
    <w:rsid w:val="003F549A"/>
    <w:rsid w:val="003F67CE"/>
    <w:rsid w:val="003F6AB0"/>
    <w:rsid w:val="003F6C00"/>
    <w:rsid w:val="003F6DB1"/>
    <w:rsid w:val="003F746E"/>
    <w:rsid w:val="004000B9"/>
    <w:rsid w:val="00400251"/>
    <w:rsid w:val="0040066E"/>
    <w:rsid w:val="00400BC3"/>
    <w:rsid w:val="00400C5D"/>
    <w:rsid w:val="0040159E"/>
    <w:rsid w:val="00401811"/>
    <w:rsid w:val="00401BCB"/>
    <w:rsid w:val="00402895"/>
    <w:rsid w:val="0040339B"/>
    <w:rsid w:val="00404C84"/>
    <w:rsid w:val="00405ABF"/>
    <w:rsid w:val="00405E72"/>
    <w:rsid w:val="004062D9"/>
    <w:rsid w:val="00406F3A"/>
    <w:rsid w:val="00407093"/>
    <w:rsid w:val="00407B9E"/>
    <w:rsid w:val="00410748"/>
    <w:rsid w:val="004116B3"/>
    <w:rsid w:val="00411968"/>
    <w:rsid w:val="00412A83"/>
    <w:rsid w:val="0041314C"/>
    <w:rsid w:val="00413583"/>
    <w:rsid w:val="00413804"/>
    <w:rsid w:val="004145D2"/>
    <w:rsid w:val="00414B63"/>
    <w:rsid w:val="00414FF6"/>
    <w:rsid w:val="004158BB"/>
    <w:rsid w:val="00415E8B"/>
    <w:rsid w:val="0041606F"/>
    <w:rsid w:val="004167EC"/>
    <w:rsid w:val="004167F0"/>
    <w:rsid w:val="00416D4D"/>
    <w:rsid w:val="004171B3"/>
    <w:rsid w:val="00417653"/>
    <w:rsid w:val="00417B5D"/>
    <w:rsid w:val="004202FF"/>
    <w:rsid w:val="00421156"/>
    <w:rsid w:val="00421618"/>
    <w:rsid w:val="00421868"/>
    <w:rsid w:val="00422144"/>
    <w:rsid w:val="00422CBC"/>
    <w:rsid w:val="00422EE1"/>
    <w:rsid w:val="004237D2"/>
    <w:rsid w:val="00423E19"/>
    <w:rsid w:val="00424372"/>
    <w:rsid w:val="00424862"/>
    <w:rsid w:val="00424F71"/>
    <w:rsid w:val="00425720"/>
    <w:rsid w:val="00425A1C"/>
    <w:rsid w:val="00426FFF"/>
    <w:rsid w:val="00427057"/>
    <w:rsid w:val="004301FD"/>
    <w:rsid w:val="00430955"/>
    <w:rsid w:val="00430D39"/>
    <w:rsid w:val="00431163"/>
    <w:rsid w:val="00431A9B"/>
    <w:rsid w:val="00431FD9"/>
    <w:rsid w:val="004322BB"/>
    <w:rsid w:val="004323A5"/>
    <w:rsid w:val="0043276B"/>
    <w:rsid w:val="00432EFC"/>
    <w:rsid w:val="00432FAC"/>
    <w:rsid w:val="00433969"/>
    <w:rsid w:val="00433BD9"/>
    <w:rsid w:val="00433C7A"/>
    <w:rsid w:val="00433DAA"/>
    <w:rsid w:val="004346EE"/>
    <w:rsid w:val="00434877"/>
    <w:rsid w:val="0043487A"/>
    <w:rsid w:val="0043490C"/>
    <w:rsid w:val="00435E66"/>
    <w:rsid w:val="00435ED3"/>
    <w:rsid w:val="00436406"/>
    <w:rsid w:val="00436509"/>
    <w:rsid w:val="00436CCF"/>
    <w:rsid w:val="00437FBF"/>
    <w:rsid w:val="00440547"/>
    <w:rsid w:val="0044083C"/>
    <w:rsid w:val="00440B0C"/>
    <w:rsid w:val="00440B5E"/>
    <w:rsid w:val="004411B5"/>
    <w:rsid w:val="00441373"/>
    <w:rsid w:val="00441704"/>
    <w:rsid w:val="00441DE4"/>
    <w:rsid w:val="004421F0"/>
    <w:rsid w:val="00442B90"/>
    <w:rsid w:val="00442D32"/>
    <w:rsid w:val="0044376D"/>
    <w:rsid w:val="00443B46"/>
    <w:rsid w:val="004441B5"/>
    <w:rsid w:val="004449EF"/>
    <w:rsid w:val="00444A5A"/>
    <w:rsid w:val="004451A8"/>
    <w:rsid w:val="004451C3"/>
    <w:rsid w:val="00445264"/>
    <w:rsid w:val="004453AA"/>
    <w:rsid w:val="00445BEF"/>
    <w:rsid w:val="00445CF7"/>
    <w:rsid w:val="00445FA7"/>
    <w:rsid w:val="00446165"/>
    <w:rsid w:val="00446E01"/>
    <w:rsid w:val="0044717A"/>
    <w:rsid w:val="00447C93"/>
    <w:rsid w:val="004500CC"/>
    <w:rsid w:val="00450438"/>
    <w:rsid w:val="00450726"/>
    <w:rsid w:val="00450A2D"/>
    <w:rsid w:val="00450D61"/>
    <w:rsid w:val="00450FD3"/>
    <w:rsid w:val="00451967"/>
    <w:rsid w:val="00451A4F"/>
    <w:rsid w:val="004522C6"/>
    <w:rsid w:val="0045240C"/>
    <w:rsid w:val="0045242E"/>
    <w:rsid w:val="0045261E"/>
    <w:rsid w:val="00452858"/>
    <w:rsid w:val="00452BE4"/>
    <w:rsid w:val="00452C58"/>
    <w:rsid w:val="00453C45"/>
    <w:rsid w:val="00454F23"/>
    <w:rsid w:val="00454FFB"/>
    <w:rsid w:val="0045580A"/>
    <w:rsid w:val="00455F8D"/>
    <w:rsid w:val="00456101"/>
    <w:rsid w:val="00456324"/>
    <w:rsid w:val="00457019"/>
    <w:rsid w:val="0045749E"/>
    <w:rsid w:val="00457AE8"/>
    <w:rsid w:val="00457B9C"/>
    <w:rsid w:val="004609BC"/>
    <w:rsid w:val="00460B4F"/>
    <w:rsid w:val="00460C9C"/>
    <w:rsid w:val="00460D9C"/>
    <w:rsid w:val="004614D7"/>
    <w:rsid w:val="00461774"/>
    <w:rsid w:val="00461BA5"/>
    <w:rsid w:val="00461DDC"/>
    <w:rsid w:val="00462250"/>
    <w:rsid w:val="004624B9"/>
    <w:rsid w:val="0046299C"/>
    <w:rsid w:val="00462EEB"/>
    <w:rsid w:val="004632C1"/>
    <w:rsid w:val="004636A2"/>
    <w:rsid w:val="00463762"/>
    <w:rsid w:val="004637F6"/>
    <w:rsid w:val="0046453F"/>
    <w:rsid w:val="00464E03"/>
    <w:rsid w:val="00464FF2"/>
    <w:rsid w:val="004654F0"/>
    <w:rsid w:val="00465FF5"/>
    <w:rsid w:val="00466CD9"/>
    <w:rsid w:val="00466DC3"/>
    <w:rsid w:val="0046742F"/>
    <w:rsid w:val="0046767F"/>
    <w:rsid w:val="004708D5"/>
    <w:rsid w:val="00470974"/>
    <w:rsid w:val="00470B45"/>
    <w:rsid w:val="00471179"/>
    <w:rsid w:val="004715E1"/>
    <w:rsid w:val="004717A1"/>
    <w:rsid w:val="00471901"/>
    <w:rsid w:val="0047201B"/>
    <w:rsid w:val="00472BCD"/>
    <w:rsid w:val="00472F70"/>
    <w:rsid w:val="00474373"/>
    <w:rsid w:val="0047445B"/>
    <w:rsid w:val="00474B44"/>
    <w:rsid w:val="00474C99"/>
    <w:rsid w:val="00474EF1"/>
    <w:rsid w:val="004750C3"/>
    <w:rsid w:val="0047526B"/>
    <w:rsid w:val="004753E0"/>
    <w:rsid w:val="00475A0F"/>
    <w:rsid w:val="00475D7A"/>
    <w:rsid w:val="00476303"/>
    <w:rsid w:val="00476411"/>
    <w:rsid w:val="00477244"/>
    <w:rsid w:val="00477FFC"/>
    <w:rsid w:val="0048031E"/>
    <w:rsid w:val="00480710"/>
    <w:rsid w:val="00481B41"/>
    <w:rsid w:val="00481E8E"/>
    <w:rsid w:val="004822BD"/>
    <w:rsid w:val="0048237F"/>
    <w:rsid w:val="00482790"/>
    <w:rsid w:val="00482864"/>
    <w:rsid w:val="00482872"/>
    <w:rsid w:val="00482993"/>
    <w:rsid w:val="004844F7"/>
    <w:rsid w:val="00484BBE"/>
    <w:rsid w:val="004853DE"/>
    <w:rsid w:val="00485C84"/>
    <w:rsid w:val="00485EF0"/>
    <w:rsid w:val="00486172"/>
    <w:rsid w:val="004861C6"/>
    <w:rsid w:val="004868DF"/>
    <w:rsid w:val="00486D56"/>
    <w:rsid w:val="00486E24"/>
    <w:rsid w:val="004873E2"/>
    <w:rsid w:val="004875DE"/>
    <w:rsid w:val="0048781B"/>
    <w:rsid w:val="004879F9"/>
    <w:rsid w:val="00487C6F"/>
    <w:rsid w:val="00490390"/>
    <w:rsid w:val="00490AB7"/>
    <w:rsid w:val="00491388"/>
    <w:rsid w:val="00491488"/>
    <w:rsid w:val="004914F4"/>
    <w:rsid w:val="004920CE"/>
    <w:rsid w:val="00492826"/>
    <w:rsid w:val="004936AC"/>
    <w:rsid w:val="004936F5"/>
    <w:rsid w:val="004938A3"/>
    <w:rsid w:val="00493C80"/>
    <w:rsid w:val="004940BC"/>
    <w:rsid w:val="0049425C"/>
    <w:rsid w:val="004943D7"/>
    <w:rsid w:val="0049483F"/>
    <w:rsid w:val="00494859"/>
    <w:rsid w:val="00494C32"/>
    <w:rsid w:val="00494E5C"/>
    <w:rsid w:val="004958C9"/>
    <w:rsid w:val="00495CE3"/>
    <w:rsid w:val="00495EC2"/>
    <w:rsid w:val="00495FC2"/>
    <w:rsid w:val="00496696"/>
    <w:rsid w:val="00497A9A"/>
    <w:rsid w:val="004A073E"/>
    <w:rsid w:val="004A0A21"/>
    <w:rsid w:val="004A11C3"/>
    <w:rsid w:val="004A1500"/>
    <w:rsid w:val="004A1572"/>
    <w:rsid w:val="004A165C"/>
    <w:rsid w:val="004A2580"/>
    <w:rsid w:val="004A352D"/>
    <w:rsid w:val="004A37FF"/>
    <w:rsid w:val="004A407D"/>
    <w:rsid w:val="004A47C5"/>
    <w:rsid w:val="004A47CA"/>
    <w:rsid w:val="004A47EC"/>
    <w:rsid w:val="004A490B"/>
    <w:rsid w:val="004A5601"/>
    <w:rsid w:val="004A5781"/>
    <w:rsid w:val="004A5894"/>
    <w:rsid w:val="004A594A"/>
    <w:rsid w:val="004A5A93"/>
    <w:rsid w:val="004A5CCC"/>
    <w:rsid w:val="004A63AC"/>
    <w:rsid w:val="004A73CB"/>
    <w:rsid w:val="004A7568"/>
    <w:rsid w:val="004A79DE"/>
    <w:rsid w:val="004A7F5A"/>
    <w:rsid w:val="004B07E3"/>
    <w:rsid w:val="004B08E4"/>
    <w:rsid w:val="004B0B46"/>
    <w:rsid w:val="004B1010"/>
    <w:rsid w:val="004B1630"/>
    <w:rsid w:val="004B1779"/>
    <w:rsid w:val="004B2580"/>
    <w:rsid w:val="004B29CF"/>
    <w:rsid w:val="004B34F8"/>
    <w:rsid w:val="004B3C6D"/>
    <w:rsid w:val="004B4047"/>
    <w:rsid w:val="004B45AE"/>
    <w:rsid w:val="004B52AE"/>
    <w:rsid w:val="004B5636"/>
    <w:rsid w:val="004B5DF0"/>
    <w:rsid w:val="004B6122"/>
    <w:rsid w:val="004B65AB"/>
    <w:rsid w:val="004B6657"/>
    <w:rsid w:val="004B6793"/>
    <w:rsid w:val="004B7820"/>
    <w:rsid w:val="004C033E"/>
    <w:rsid w:val="004C056E"/>
    <w:rsid w:val="004C08A3"/>
    <w:rsid w:val="004C096F"/>
    <w:rsid w:val="004C0C57"/>
    <w:rsid w:val="004C1225"/>
    <w:rsid w:val="004C168C"/>
    <w:rsid w:val="004C1A96"/>
    <w:rsid w:val="004C1EF0"/>
    <w:rsid w:val="004C2303"/>
    <w:rsid w:val="004C269D"/>
    <w:rsid w:val="004C293A"/>
    <w:rsid w:val="004C2D2E"/>
    <w:rsid w:val="004C30F3"/>
    <w:rsid w:val="004C3987"/>
    <w:rsid w:val="004C4672"/>
    <w:rsid w:val="004C4DC4"/>
    <w:rsid w:val="004C544C"/>
    <w:rsid w:val="004C56CB"/>
    <w:rsid w:val="004C5800"/>
    <w:rsid w:val="004C5BD9"/>
    <w:rsid w:val="004C5DF7"/>
    <w:rsid w:val="004C6A2D"/>
    <w:rsid w:val="004C7586"/>
    <w:rsid w:val="004C784D"/>
    <w:rsid w:val="004C7DE3"/>
    <w:rsid w:val="004C7F7A"/>
    <w:rsid w:val="004D0668"/>
    <w:rsid w:val="004D0977"/>
    <w:rsid w:val="004D0DFA"/>
    <w:rsid w:val="004D1388"/>
    <w:rsid w:val="004D1783"/>
    <w:rsid w:val="004D2344"/>
    <w:rsid w:val="004D23A8"/>
    <w:rsid w:val="004D37C9"/>
    <w:rsid w:val="004D39F3"/>
    <w:rsid w:val="004D3E49"/>
    <w:rsid w:val="004D43A7"/>
    <w:rsid w:val="004D46E6"/>
    <w:rsid w:val="004D579C"/>
    <w:rsid w:val="004D5BE2"/>
    <w:rsid w:val="004D631C"/>
    <w:rsid w:val="004D6454"/>
    <w:rsid w:val="004D6D88"/>
    <w:rsid w:val="004D6E2E"/>
    <w:rsid w:val="004D7095"/>
    <w:rsid w:val="004D7B55"/>
    <w:rsid w:val="004D7FEB"/>
    <w:rsid w:val="004E03A4"/>
    <w:rsid w:val="004E0428"/>
    <w:rsid w:val="004E048F"/>
    <w:rsid w:val="004E0698"/>
    <w:rsid w:val="004E0714"/>
    <w:rsid w:val="004E095E"/>
    <w:rsid w:val="004E0E0C"/>
    <w:rsid w:val="004E0F06"/>
    <w:rsid w:val="004E125A"/>
    <w:rsid w:val="004E156D"/>
    <w:rsid w:val="004E1A1B"/>
    <w:rsid w:val="004E247D"/>
    <w:rsid w:val="004E33E7"/>
    <w:rsid w:val="004E35F4"/>
    <w:rsid w:val="004E363E"/>
    <w:rsid w:val="004E3CD5"/>
    <w:rsid w:val="004E3E56"/>
    <w:rsid w:val="004E3EA0"/>
    <w:rsid w:val="004E4E98"/>
    <w:rsid w:val="004E5278"/>
    <w:rsid w:val="004E52CD"/>
    <w:rsid w:val="004E536B"/>
    <w:rsid w:val="004F17C6"/>
    <w:rsid w:val="004F2473"/>
    <w:rsid w:val="004F25B7"/>
    <w:rsid w:val="004F28EF"/>
    <w:rsid w:val="004F2A13"/>
    <w:rsid w:val="004F2F68"/>
    <w:rsid w:val="004F379C"/>
    <w:rsid w:val="004F3BD7"/>
    <w:rsid w:val="004F3D98"/>
    <w:rsid w:val="004F3F07"/>
    <w:rsid w:val="004F480E"/>
    <w:rsid w:val="004F4B9E"/>
    <w:rsid w:val="004F53EB"/>
    <w:rsid w:val="004F5FDB"/>
    <w:rsid w:val="004F5FED"/>
    <w:rsid w:val="004F613E"/>
    <w:rsid w:val="004F634E"/>
    <w:rsid w:val="004F6969"/>
    <w:rsid w:val="004F6A1C"/>
    <w:rsid w:val="004F79C9"/>
    <w:rsid w:val="005004AC"/>
    <w:rsid w:val="0050131D"/>
    <w:rsid w:val="0050168C"/>
    <w:rsid w:val="0050198F"/>
    <w:rsid w:val="005019C3"/>
    <w:rsid w:val="005025B7"/>
    <w:rsid w:val="00502852"/>
    <w:rsid w:val="0050296D"/>
    <w:rsid w:val="005038C7"/>
    <w:rsid w:val="0050406F"/>
    <w:rsid w:val="00505051"/>
    <w:rsid w:val="0050516A"/>
    <w:rsid w:val="00506E57"/>
    <w:rsid w:val="005074B5"/>
    <w:rsid w:val="0050774D"/>
    <w:rsid w:val="005079F4"/>
    <w:rsid w:val="00507B55"/>
    <w:rsid w:val="00507D4C"/>
    <w:rsid w:val="00507D4D"/>
    <w:rsid w:val="0051002A"/>
    <w:rsid w:val="005100E3"/>
    <w:rsid w:val="00511577"/>
    <w:rsid w:val="005115DA"/>
    <w:rsid w:val="0051200A"/>
    <w:rsid w:val="0051328A"/>
    <w:rsid w:val="005133ED"/>
    <w:rsid w:val="00513A06"/>
    <w:rsid w:val="00513D8A"/>
    <w:rsid w:val="005149FB"/>
    <w:rsid w:val="005151CE"/>
    <w:rsid w:val="0051533A"/>
    <w:rsid w:val="00515592"/>
    <w:rsid w:val="00515816"/>
    <w:rsid w:val="005159DA"/>
    <w:rsid w:val="005159FD"/>
    <w:rsid w:val="00515DB8"/>
    <w:rsid w:val="005161D3"/>
    <w:rsid w:val="005167BB"/>
    <w:rsid w:val="00516827"/>
    <w:rsid w:val="00516EBA"/>
    <w:rsid w:val="0051747E"/>
    <w:rsid w:val="00517A9C"/>
    <w:rsid w:val="00517ABB"/>
    <w:rsid w:val="00517ACC"/>
    <w:rsid w:val="0052005F"/>
    <w:rsid w:val="00520127"/>
    <w:rsid w:val="00520614"/>
    <w:rsid w:val="00520B42"/>
    <w:rsid w:val="00521495"/>
    <w:rsid w:val="00521BC9"/>
    <w:rsid w:val="00522284"/>
    <w:rsid w:val="00522531"/>
    <w:rsid w:val="005233F9"/>
    <w:rsid w:val="00523604"/>
    <w:rsid w:val="005236E7"/>
    <w:rsid w:val="00523C24"/>
    <w:rsid w:val="00524DFB"/>
    <w:rsid w:val="00524FA1"/>
    <w:rsid w:val="00525421"/>
    <w:rsid w:val="005256A5"/>
    <w:rsid w:val="00525982"/>
    <w:rsid w:val="00525A90"/>
    <w:rsid w:val="0052665A"/>
    <w:rsid w:val="00526C49"/>
    <w:rsid w:val="0052730A"/>
    <w:rsid w:val="00527F77"/>
    <w:rsid w:val="005308AC"/>
    <w:rsid w:val="00530F80"/>
    <w:rsid w:val="00532663"/>
    <w:rsid w:val="005329FE"/>
    <w:rsid w:val="005334AF"/>
    <w:rsid w:val="0053409C"/>
    <w:rsid w:val="005344BE"/>
    <w:rsid w:val="00534B34"/>
    <w:rsid w:val="00534B5B"/>
    <w:rsid w:val="00534FE2"/>
    <w:rsid w:val="0053528C"/>
    <w:rsid w:val="005357E7"/>
    <w:rsid w:val="005358D4"/>
    <w:rsid w:val="00535B96"/>
    <w:rsid w:val="00535FD0"/>
    <w:rsid w:val="00536548"/>
    <w:rsid w:val="00536E01"/>
    <w:rsid w:val="00537239"/>
    <w:rsid w:val="00537666"/>
    <w:rsid w:val="0054049F"/>
    <w:rsid w:val="00540949"/>
    <w:rsid w:val="00540C98"/>
    <w:rsid w:val="0054194C"/>
    <w:rsid w:val="00541E9B"/>
    <w:rsid w:val="00541EC3"/>
    <w:rsid w:val="005424E5"/>
    <w:rsid w:val="00542B50"/>
    <w:rsid w:val="005432B7"/>
    <w:rsid w:val="00543578"/>
    <w:rsid w:val="0054357A"/>
    <w:rsid w:val="00543639"/>
    <w:rsid w:val="0054413D"/>
    <w:rsid w:val="0054448D"/>
    <w:rsid w:val="005445A0"/>
    <w:rsid w:val="00544BDB"/>
    <w:rsid w:val="00544C34"/>
    <w:rsid w:val="005450AA"/>
    <w:rsid w:val="00545268"/>
    <w:rsid w:val="0054561F"/>
    <w:rsid w:val="00545C13"/>
    <w:rsid w:val="00546F02"/>
    <w:rsid w:val="005475C7"/>
    <w:rsid w:val="0054796B"/>
    <w:rsid w:val="00547BEF"/>
    <w:rsid w:val="00547D54"/>
    <w:rsid w:val="005501F3"/>
    <w:rsid w:val="00550AE7"/>
    <w:rsid w:val="00550C72"/>
    <w:rsid w:val="005511CC"/>
    <w:rsid w:val="00551307"/>
    <w:rsid w:val="005513FE"/>
    <w:rsid w:val="00551748"/>
    <w:rsid w:val="005520DE"/>
    <w:rsid w:val="00553151"/>
    <w:rsid w:val="00553AFE"/>
    <w:rsid w:val="00553E85"/>
    <w:rsid w:val="005540DD"/>
    <w:rsid w:val="005540F8"/>
    <w:rsid w:val="005554BB"/>
    <w:rsid w:val="00555A54"/>
    <w:rsid w:val="00555D53"/>
    <w:rsid w:val="00556735"/>
    <w:rsid w:val="005569E8"/>
    <w:rsid w:val="00556AD4"/>
    <w:rsid w:val="00556B0E"/>
    <w:rsid w:val="00556D56"/>
    <w:rsid w:val="00557306"/>
    <w:rsid w:val="00557597"/>
    <w:rsid w:val="005577E3"/>
    <w:rsid w:val="00557A9F"/>
    <w:rsid w:val="00557E46"/>
    <w:rsid w:val="00557EB2"/>
    <w:rsid w:val="00560636"/>
    <w:rsid w:val="00560D9E"/>
    <w:rsid w:val="00561737"/>
    <w:rsid w:val="00561B23"/>
    <w:rsid w:val="00561DD5"/>
    <w:rsid w:val="00562187"/>
    <w:rsid w:val="005628B0"/>
    <w:rsid w:val="00562D4A"/>
    <w:rsid w:val="0056338D"/>
    <w:rsid w:val="005633C6"/>
    <w:rsid w:val="0056370A"/>
    <w:rsid w:val="0056386D"/>
    <w:rsid w:val="00563C6F"/>
    <w:rsid w:val="00565869"/>
    <w:rsid w:val="0056586D"/>
    <w:rsid w:val="0056589E"/>
    <w:rsid w:val="00565D8F"/>
    <w:rsid w:val="0056604B"/>
    <w:rsid w:val="0056643A"/>
    <w:rsid w:val="00566853"/>
    <w:rsid w:val="00567280"/>
    <w:rsid w:val="0056764B"/>
    <w:rsid w:val="005676BF"/>
    <w:rsid w:val="00570B86"/>
    <w:rsid w:val="00571281"/>
    <w:rsid w:val="00571CA8"/>
    <w:rsid w:val="00571DAF"/>
    <w:rsid w:val="0057215F"/>
    <w:rsid w:val="005724B8"/>
    <w:rsid w:val="00572FF0"/>
    <w:rsid w:val="00573722"/>
    <w:rsid w:val="00573794"/>
    <w:rsid w:val="00573904"/>
    <w:rsid w:val="0057404E"/>
    <w:rsid w:val="005743ED"/>
    <w:rsid w:val="00574E1B"/>
    <w:rsid w:val="00574E35"/>
    <w:rsid w:val="00575E8D"/>
    <w:rsid w:val="0057661E"/>
    <w:rsid w:val="00576A5A"/>
    <w:rsid w:val="00576E22"/>
    <w:rsid w:val="0057782C"/>
    <w:rsid w:val="0057794D"/>
    <w:rsid w:val="005801EF"/>
    <w:rsid w:val="005803F9"/>
    <w:rsid w:val="00580651"/>
    <w:rsid w:val="0058078F"/>
    <w:rsid w:val="00581E02"/>
    <w:rsid w:val="00582394"/>
    <w:rsid w:val="00582872"/>
    <w:rsid w:val="00582B9E"/>
    <w:rsid w:val="00582F0F"/>
    <w:rsid w:val="005830D0"/>
    <w:rsid w:val="00583A78"/>
    <w:rsid w:val="00584012"/>
    <w:rsid w:val="005847F6"/>
    <w:rsid w:val="005848EE"/>
    <w:rsid w:val="00585030"/>
    <w:rsid w:val="0058534C"/>
    <w:rsid w:val="00585540"/>
    <w:rsid w:val="0058554F"/>
    <w:rsid w:val="005855E3"/>
    <w:rsid w:val="00585D26"/>
    <w:rsid w:val="00586140"/>
    <w:rsid w:val="00586235"/>
    <w:rsid w:val="0058668E"/>
    <w:rsid w:val="00586B15"/>
    <w:rsid w:val="005901B1"/>
    <w:rsid w:val="0059087E"/>
    <w:rsid w:val="005912EC"/>
    <w:rsid w:val="00592D9F"/>
    <w:rsid w:val="00592E6E"/>
    <w:rsid w:val="0059346E"/>
    <w:rsid w:val="00593B0A"/>
    <w:rsid w:val="00593D3C"/>
    <w:rsid w:val="00593FAC"/>
    <w:rsid w:val="0059439C"/>
    <w:rsid w:val="0059454F"/>
    <w:rsid w:val="00594698"/>
    <w:rsid w:val="00595F5B"/>
    <w:rsid w:val="0059689C"/>
    <w:rsid w:val="00596D24"/>
    <w:rsid w:val="00597084"/>
    <w:rsid w:val="00597503"/>
    <w:rsid w:val="00597BA6"/>
    <w:rsid w:val="005A0456"/>
    <w:rsid w:val="005A0DD6"/>
    <w:rsid w:val="005A140A"/>
    <w:rsid w:val="005A1AB6"/>
    <w:rsid w:val="005A1AD1"/>
    <w:rsid w:val="005A23AD"/>
    <w:rsid w:val="005A2730"/>
    <w:rsid w:val="005A27BD"/>
    <w:rsid w:val="005A3275"/>
    <w:rsid w:val="005A3CB1"/>
    <w:rsid w:val="005A3D54"/>
    <w:rsid w:val="005A4222"/>
    <w:rsid w:val="005A4A6D"/>
    <w:rsid w:val="005A5342"/>
    <w:rsid w:val="005A5CB9"/>
    <w:rsid w:val="005A5EF6"/>
    <w:rsid w:val="005A6504"/>
    <w:rsid w:val="005A71B4"/>
    <w:rsid w:val="005A73EC"/>
    <w:rsid w:val="005A76E1"/>
    <w:rsid w:val="005A78CB"/>
    <w:rsid w:val="005A7A32"/>
    <w:rsid w:val="005A7BB9"/>
    <w:rsid w:val="005A7F15"/>
    <w:rsid w:val="005A7F95"/>
    <w:rsid w:val="005B0D79"/>
    <w:rsid w:val="005B1098"/>
    <w:rsid w:val="005B1315"/>
    <w:rsid w:val="005B140C"/>
    <w:rsid w:val="005B154F"/>
    <w:rsid w:val="005B163F"/>
    <w:rsid w:val="005B187F"/>
    <w:rsid w:val="005B1890"/>
    <w:rsid w:val="005B24BA"/>
    <w:rsid w:val="005B3AF2"/>
    <w:rsid w:val="005B3D6C"/>
    <w:rsid w:val="005B3E34"/>
    <w:rsid w:val="005B4358"/>
    <w:rsid w:val="005B4CD4"/>
    <w:rsid w:val="005B4DAB"/>
    <w:rsid w:val="005B4E9A"/>
    <w:rsid w:val="005B5633"/>
    <w:rsid w:val="005B5ABC"/>
    <w:rsid w:val="005B6264"/>
    <w:rsid w:val="005B62AD"/>
    <w:rsid w:val="005B6B5E"/>
    <w:rsid w:val="005B7CC7"/>
    <w:rsid w:val="005C020D"/>
    <w:rsid w:val="005C0646"/>
    <w:rsid w:val="005C14D5"/>
    <w:rsid w:val="005C14D6"/>
    <w:rsid w:val="005C19B5"/>
    <w:rsid w:val="005C19C5"/>
    <w:rsid w:val="005C1B86"/>
    <w:rsid w:val="005C21C7"/>
    <w:rsid w:val="005C2966"/>
    <w:rsid w:val="005C315F"/>
    <w:rsid w:val="005C33E9"/>
    <w:rsid w:val="005C3743"/>
    <w:rsid w:val="005C376D"/>
    <w:rsid w:val="005C3E5A"/>
    <w:rsid w:val="005C46FE"/>
    <w:rsid w:val="005C4AFF"/>
    <w:rsid w:val="005C4F3F"/>
    <w:rsid w:val="005C502A"/>
    <w:rsid w:val="005C5860"/>
    <w:rsid w:val="005C5B1A"/>
    <w:rsid w:val="005C5BD7"/>
    <w:rsid w:val="005C5C1D"/>
    <w:rsid w:val="005C5EC8"/>
    <w:rsid w:val="005C5FF6"/>
    <w:rsid w:val="005C72F9"/>
    <w:rsid w:val="005C7AE5"/>
    <w:rsid w:val="005D007B"/>
    <w:rsid w:val="005D0779"/>
    <w:rsid w:val="005D0809"/>
    <w:rsid w:val="005D0CD8"/>
    <w:rsid w:val="005D110F"/>
    <w:rsid w:val="005D278A"/>
    <w:rsid w:val="005D2A6B"/>
    <w:rsid w:val="005D347A"/>
    <w:rsid w:val="005D3DA4"/>
    <w:rsid w:val="005D3FF9"/>
    <w:rsid w:val="005D4873"/>
    <w:rsid w:val="005D4B6A"/>
    <w:rsid w:val="005D55A2"/>
    <w:rsid w:val="005D64B3"/>
    <w:rsid w:val="005D6A2F"/>
    <w:rsid w:val="005D6D2E"/>
    <w:rsid w:val="005D78F0"/>
    <w:rsid w:val="005E04F6"/>
    <w:rsid w:val="005E0B80"/>
    <w:rsid w:val="005E0C9D"/>
    <w:rsid w:val="005E1240"/>
    <w:rsid w:val="005E1511"/>
    <w:rsid w:val="005E1568"/>
    <w:rsid w:val="005E1925"/>
    <w:rsid w:val="005E240B"/>
    <w:rsid w:val="005E2BD5"/>
    <w:rsid w:val="005E2C0D"/>
    <w:rsid w:val="005E2ECF"/>
    <w:rsid w:val="005E38A2"/>
    <w:rsid w:val="005E4033"/>
    <w:rsid w:val="005E4472"/>
    <w:rsid w:val="005E492C"/>
    <w:rsid w:val="005E4F95"/>
    <w:rsid w:val="005E54FC"/>
    <w:rsid w:val="005E55F4"/>
    <w:rsid w:val="005E571D"/>
    <w:rsid w:val="005E5DC7"/>
    <w:rsid w:val="005E5FC7"/>
    <w:rsid w:val="005E60D9"/>
    <w:rsid w:val="005E67AE"/>
    <w:rsid w:val="005E7643"/>
    <w:rsid w:val="005E79A8"/>
    <w:rsid w:val="005E7A38"/>
    <w:rsid w:val="005F053A"/>
    <w:rsid w:val="005F056B"/>
    <w:rsid w:val="005F068E"/>
    <w:rsid w:val="005F0BCA"/>
    <w:rsid w:val="005F0DDB"/>
    <w:rsid w:val="005F1175"/>
    <w:rsid w:val="005F140C"/>
    <w:rsid w:val="005F148B"/>
    <w:rsid w:val="005F1AD8"/>
    <w:rsid w:val="005F1C28"/>
    <w:rsid w:val="005F1F47"/>
    <w:rsid w:val="005F2439"/>
    <w:rsid w:val="005F2611"/>
    <w:rsid w:val="005F290F"/>
    <w:rsid w:val="005F2EAC"/>
    <w:rsid w:val="005F409F"/>
    <w:rsid w:val="005F45E3"/>
    <w:rsid w:val="005F47AC"/>
    <w:rsid w:val="005F516D"/>
    <w:rsid w:val="005F5594"/>
    <w:rsid w:val="005F591A"/>
    <w:rsid w:val="005F64AC"/>
    <w:rsid w:val="005F6D19"/>
    <w:rsid w:val="005F6E40"/>
    <w:rsid w:val="005F6EEF"/>
    <w:rsid w:val="005F74D7"/>
    <w:rsid w:val="005F76AE"/>
    <w:rsid w:val="005F7A88"/>
    <w:rsid w:val="006005BD"/>
    <w:rsid w:val="0060084E"/>
    <w:rsid w:val="00600F31"/>
    <w:rsid w:val="00601F11"/>
    <w:rsid w:val="006025C0"/>
    <w:rsid w:val="00602880"/>
    <w:rsid w:val="0060294A"/>
    <w:rsid w:val="006032AE"/>
    <w:rsid w:val="0060352C"/>
    <w:rsid w:val="00604D67"/>
    <w:rsid w:val="00604F5F"/>
    <w:rsid w:val="00605081"/>
    <w:rsid w:val="00605A65"/>
    <w:rsid w:val="00605CBE"/>
    <w:rsid w:val="00605EED"/>
    <w:rsid w:val="00606C19"/>
    <w:rsid w:val="0060707E"/>
    <w:rsid w:val="0060726C"/>
    <w:rsid w:val="00607779"/>
    <w:rsid w:val="006101E7"/>
    <w:rsid w:val="00610936"/>
    <w:rsid w:val="00610ECE"/>
    <w:rsid w:val="00611256"/>
    <w:rsid w:val="00611320"/>
    <w:rsid w:val="006113EE"/>
    <w:rsid w:val="006116B0"/>
    <w:rsid w:val="00611A77"/>
    <w:rsid w:val="00611B8E"/>
    <w:rsid w:val="006125B3"/>
    <w:rsid w:val="00613022"/>
    <w:rsid w:val="006139E7"/>
    <w:rsid w:val="00613CCF"/>
    <w:rsid w:val="00614275"/>
    <w:rsid w:val="00614404"/>
    <w:rsid w:val="0061488E"/>
    <w:rsid w:val="00614C52"/>
    <w:rsid w:val="00614D32"/>
    <w:rsid w:val="00614E1C"/>
    <w:rsid w:val="00614EE7"/>
    <w:rsid w:val="00614F7E"/>
    <w:rsid w:val="00614FAA"/>
    <w:rsid w:val="00615AF5"/>
    <w:rsid w:val="00615B9E"/>
    <w:rsid w:val="00616008"/>
    <w:rsid w:val="0061677A"/>
    <w:rsid w:val="006169BB"/>
    <w:rsid w:val="00620199"/>
    <w:rsid w:val="00620B87"/>
    <w:rsid w:val="0062135D"/>
    <w:rsid w:val="00621652"/>
    <w:rsid w:val="00621777"/>
    <w:rsid w:val="0062195B"/>
    <w:rsid w:val="00621FDA"/>
    <w:rsid w:val="00622D35"/>
    <w:rsid w:val="00622DCB"/>
    <w:rsid w:val="006236E3"/>
    <w:rsid w:val="00623A96"/>
    <w:rsid w:val="00623CB4"/>
    <w:rsid w:val="006242EE"/>
    <w:rsid w:val="00624AF8"/>
    <w:rsid w:val="00624B85"/>
    <w:rsid w:val="006251B2"/>
    <w:rsid w:val="006254BE"/>
    <w:rsid w:val="00625A6B"/>
    <w:rsid w:val="00625E6F"/>
    <w:rsid w:val="00626014"/>
    <w:rsid w:val="006265E8"/>
    <w:rsid w:val="0062681E"/>
    <w:rsid w:val="00626924"/>
    <w:rsid w:val="00626E65"/>
    <w:rsid w:val="00626EBE"/>
    <w:rsid w:val="0062724E"/>
    <w:rsid w:val="00627E3A"/>
    <w:rsid w:val="00630A64"/>
    <w:rsid w:val="00630C7E"/>
    <w:rsid w:val="00631D6C"/>
    <w:rsid w:val="00632460"/>
    <w:rsid w:val="00632E12"/>
    <w:rsid w:val="006330EE"/>
    <w:rsid w:val="006332D5"/>
    <w:rsid w:val="00633312"/>
    <w:rsid w:val="00633684"/>
    <w:rsid w:val="00633D49"/>
    <w:rsid w:val="00634098"/>
    <w:rsid w:val="006340FB"/>
    <w:rsid w:val="00635B74"/>
    <w:rsid w:val="006363FD"/>
    <w:rsid w:val="00636560"/>
    <w:rsid w:val="006367C9"/>
    <w:rsid w:val="006368B2"/>
    <w:rsid w:val="006369EE"/>
    <w:rsid w:val="00636AAD"/>
    <w:rsid w:val="00636B76"/>
    <w:rsid w:val="00636C20"/>
    <w:rsid w:val="00636C82"/>
    <w:rsid w:val="00636F57"/>
    <w:rsid w:val="00636FFE"/>
    <w:rsid w:val="00637010"/>
    <w:rsid w:val="006373C3"/>
    <w:rsid w:val="006406B5"/>
    <w:rsid w:val="00640776"/>
    <w:rsid w:val="006409EB"/>
    <w:rsid w:val="006409EF"/>
    <w:rsid w:val="00640BF0"/>
    <w:rsid w:val="00641227"/>
    <w:rsid w:val="006422F2"/>
    <w:rsid w:val="0064290B"/>
    <w:rsid w:val="006432B8"/>
    <w:rsid w:val="00643460"/>
    <w:rsid w:val="006436E6"/>
    <w:rsid w:val="00643857"/>
    <w:rsid w:val="00643D71"/>
    <w:rsid w:val="00643DCB"/>
    <w:rsid w:val="00644837"/>
    <w:rsid w:val="00644A50"/>
    <w:rsid w:val="00644AF8"/>
    <w:rsid w:val="00644BB7"/>
    <w:rsid w:val="00645522"/>
    <w:rsid w:val="006456B6"/>
    <w:rsid w:val="00645973"/>
    <w:rsid w:val="00646E05"/>
    <w:rsid w:val="0064747E"/>
    <w:rsid w:val="00647523"/>
    <w:rsid w:val="00647DEB"/>
    <w:rsid w:val="00650361"/>
    <w:rsid w:val="0065075F"/>
    <w:rsid w:val="006512F6"/>
    <w:rsid w:val="00651418"/>
    <w:rsid w:val="006520B6"/>
    <w:rsid w:val="00652378"/>
    <w:rsid w:val="00652EE4"/>
    <w:rsid w:val="00653148"/>
    <w:rsid w:val="006531E5"/>
    <w:rsid w:val="0065396C"/>
    <w:rsid w:val="00654ED7"/>
    <w:rsid w:val="006552B6"/>
    <w:rsid w:val="00655BE7"/>
    <w:rsid w:val="00655E03"/>
    <w:rsid w:val="00656278"/>
    <w:rsid w:val="006563EB"/>
    <w:rsid w:val="006576BC"/>
    <w:rsid w:val="006578E1"/>
    <w:rsid w:val="00657D7F"/>
    <w:rsid w:val="00660277"/>
    <w:rsid w:val="006602D1"/>
    <w:rsid w:val="0066127C"/>
    <w:rsid w:val="00661293"/>
    <w:rsid w:val="006612E4"/>
    <w:rsid w:val="00661341"/>
    <w:rsid w:val="006614BB"/>
    <w:rsid w:val="0066188E"/>
    <w:rsid w:val="006618DF"/>
    <w:rsid w:val="00661AD5"/>
    <w:rsid w:val="00661F4A"/>
    <w:rsid w:val="00662031"/>
    <w:rsid w:val="00662A60"/>
    <w:rsid w:val="00662CDC"/>
    <w:rsid w:val="00663631"/>
    <w:rsid w:val="00663666"/>
    <w:rsid w:val="00663920"/>
    <w:rsid w:val="00663A30"/>
    <w:rsid w:val="00663B5F"/>
    <w:rsid w:val="00663B6B"/>
    <w:rsid w:val="00663BE4"/>
    <w:rsid w:val="00664FE3"/>
    <w:rsid w:val="006654F5"/>
    <w:rsid w:val="00665FE8"/>
    <w:rsid w:val="0066643C"/>
    <w:rsid w:val="00666481"/>
    <w:rsid w:val="006668D6"/>
    <w:rsid w:val="00666D75"/>
    <w:rsid w:val="00667974"/>
    <w:rsid w:val="00667FA0"/>
    <w:rsid w:val="00670310"/>
    <w:rsid w:val="00670756"/>
    <w:rsid w:val="00670C87"/>
    <w:rsid w:val="006715D8"/>
    <w:rsid w:val="00671795"/>
    <w:rsid w:val="006718E5"/>
    <w:rsid w:val="0067192A"/>
    <w:rsid w:val="00672A1F"/>
    <w:rsid w:val="00672ACE"/>
    <w:rsid w:val="0067327E"/>
    <w:rsid w:val="0067349A"/>
    <w:rsid w:val="00673C2D"/>
    <w:rsid w:val="00673E10"/>
    <w:rsid w:val="006741E5"/>
    <w:rsid w:val="006744D0"/>
    <w:rsid w:val="0067474B"/>
    <w:rsid w:val="006751C7"/>
    <w:rsid w:val="00675463"/>
    <w:rsid w:val="00675B08"/>
    <w:rsid w:val="00675F97"/>
    <w:rsid w:val="00675FE2"/>
    <w:rsid w:val="00676DB0"/>
    <w:rsid w:val="00677B49"/>
    <w:rsid w:val="00677B6D"/>
    <w:rsid w:val="00677FEA"/>
    <w:rsid w:val="006803DD"/>
    <w:rsid w:val="00680600"/>
    <w:rsid w:val="00680994"/>
    <w:rsid w:val="00680A4C"/>
    <w:rsid w:val="00681A2B"/>
    <w:rsid w:val="00681E04"/>
    <w:rsid w:val="0068205C"/>
    <w:rsid w:val="00682432"/>
    <w:rsid w:val="00682E62"/>
    <w:rsid w:val="0068305D"/>
    <w:rsid w:val="00683C55"/>
    <w:rsid w:val="00683E1B"/>
    <w:rsid w:val="0068401B"/>
    <w:rsid w:val="00684117"/>
    <w:rsid w:val="00684B60"/>
    <w:rsid w:val="006850EA"/>
    <w:rsid w:val="0068533B"/>
    <w:rsid w:val="006863CD"/>
    <w:rsid w:val="006863DB"/>
    <w:rsid w:val="00687176"/>
    <w:rsid w:val="006872C0"/>
    <w:rsid w:val="00687967"/>
    <w:rsid w:val="00687F09"/>
    <w:rsid w:val="00687F7F"/>
    <w:rsid w:val="00690353"/>
    <w:rsid w:val="006903DC"/>
    <w:rsid w:val="006910D3"/>
    <w:rsid w:val="00692129"/>
    <w:rsid w:val="00692E28"/>
    <w:rsid w:val="0069388D"/>
    <w:rsid w:val="00695132"/>
    <w:rsid w:val="00695951"/>
    <w:rsid w:val="00695A5A"/>
    <w:rsid w:val="00695E19"/>
    <w:rsid w:val="00696632"/>
    <w:rsid w:val="006968F2"/>
    <w:rsid w:val="006968FB"/>
    <w:rsid w:val="0069735E"/>
    <w:rsid w:val="00697E09"/>
    <w:rsid w:val="006A0AEE"/>
    <w:rsid w:val="006A0C7B"/>
    <w:rsid w:val="006A0F5A"/>
    <w:rsid w:val="006A1374"/>
    <w:rsid w:val="006A1412"/>
    <w:rsid w:val="006A1757"/>
    <w:rsid w:val="006A2258"/>
    <w:rsid w:val="006A24B0"/>
    <w:rsid w:val="006A2630"/>
    <w:rsid w:val="006A2683"/>
    <w:rsid w:val="006A2955"/>
    <w:rsid w:val="006A2A2A"/>
    <w:rsid w:val="006A2CD3"/>
    <w:rsid w:val="006A30EB"/>
    <w:rsid w:val="006A3AA4"/>
    <w:rsid w:val="006A3AC9"/>
    <w:rsid w:val="006A3F39"/>
    <w:rsid w:val="006A3F9D"/>
    <w:rsid w:val="006A41CE"/>
    <w:rsid w:val="006A4D80"/>
    <w:rsid w:val="006A50E0"/>
    <w:rsid w:val="006A5559"/>
    <w:rsid w:val="006A587B"/>
    <w:rsid w:val="006A6235"/>
    <w:rsid w:val="006A67FF"/>
    <w:rsid w:val="006A68E4"/>
    <w:rsid w:val="006A7460"/>
    <w:rsid w:val="006A794D"/>
    <w:rsid w:val="006B098D"/>
    <w:rsid w:val="006B0B28"/>
    <w:rsid w:val="006B0FDC"/>
    <w:rsid w:val="006B1B52"/>
    <w:rsid w:val="006B26A1"/>
    <w:rsid w:val="006B2962"/>
    <w:rsid w:val="006B3F3B"/>
    <w:rsid w:val="006B3F41"/>
    <w:rsid w:val="006B41C6"/>
    <w:rsid w:val="006B4339"/>
    <w:rsid w:val="006B4561"/>
    <w:rsid w:val="006B4C3B"/>
    <w:rsid w:val="006B5B34"/>
    <w:rsid w:val="006B6213"/>
    <w:rsid w:val="006B6D13"/>
    <w:rsid w:val="006B6F91"/>
    <w:rsid w:val="006B736F"/>
    <w:rsid w:val="006B7438"/>
    <w:rsid w:val="006B7C05"/>
    <w:rsid w:val="006B7D55"/>
    <w:rsid w:val="006C00A0"/>
    <w:rsid w:val="006C0949"/>
    <w:rsid w:val="006C14CF"/>
    <w:rsid w:val="006C1756"/>
    <w:rsid w:val="006C1BCE"/>
    <w:rsid w:val="006C243B"/>
    <w:rsid w:val="006C2742"/>
    <w:rsid w:val="006C28E9"/>
    <w:rsid w:val="006C32E2"/>
    <w:rsid w:val="006C3727"/>
    <w:rsid w:val="006C3834"/>
    <w:rsid w:val="006C399E"/>
    <w:rsid w:val="006C3D57"/>
    <w:rsid w:val="006C4C84"/>
    <w:rsid w:val="006C5139"/>
    <w:rsid w:val="006C5533"/>
    <w:rsid w:val="006C69A3"/>
    <w:rsid w:val="006C6D48"/>
    <w:rsid w:val="006C7143"/>
    <w:rsid w:val="006C738E"/>
    <w:rsid w:val="006C7D97"/>
    <w:rsid w:val="006D08EE"/>
    <w:rsid w:val="006D0E6B"/>
    <w:rsid w:val="006D0FE5"/>
    <w:rsid w:val="006D1DDD"/>
    <w:rsid w:val="006D1EF1"/>
    <w:rsid w:val="006D1F27"/>
    <w:rsid w:val="006D236E"/>
    <w:rsid w:val="006D2541"/>
    <w:rsid w:val="006D272C"/>
    <w:rsid w:val="006D3281"/>
    <w:rsid w:val="006D3613"/>
    <w:rsid w:val="006D3687"/>
    <w:rsid w:val="006D43D4"/>
    <w:rsid w:val="006D43F8"/>
    <w:rsid w:val="006D452C"/>
    <w:rsid w:val="006D45E8"/>
    <w:rsid w:val="006D4B8C"/>
    <w:rsid w:val="006D4DAF"/>
    <w:rsid w:val="006D4E72"/>
    <w:rsid w:val="006D59DF"/>
    <w:rsid w:val="006D5A33"/>
    <w:rsid w:val="006D5AA8"/>
    <w:rsid w:val="006D5C61"/>
    <w:rsid w:val="006D6004"/>
    <w:rsid w:val="006D6096"/>
    <w:rsid w:val="006D6591"/>
    <w:rsid w:val="006D6B49"/>
    <w:rsid w:val="006D72B2"/>
    <w:rsid w:val="006D737C"/>
    <w:rsid w:val="006D7412"/>
    <w:rsid w:val="006D7E2D"/>
    <w:rsid w:val="006E0037"/>
    <w:rsid w:val="006E06D1"/>
    <w:rsid w:val="006E0730"/>
    <w:rsid w:val="006E0AB2"/>
    <w:rsid w:val="006E1331"/>
    <w:rsid w:val="006E141C"/>
    <w:rsid w:val="006E1A3D"/>
    <w:rsid w:val="006E1ADD"/>
    <w:rsid w:val="006E1F16"/>
    <w:rsid w:val="006E26E9"/>
    <w:rsid w:val="006E270C"/>
    <w:rsid w:val="006E2A9F"/>
    <w:rsid w:val="006E2B8D"/>
    <w:rsid w:val="006E2CC8"/>
    <w:rsid w:val="006E3211"/>
    <w:rsid w:val="006E3D52"/>
    <w:rsid w:val="006E4942"/>
    <w:rsid w:val="006E51C4"/>
    <w:rsid w:val="006E5528"/>
    <w:rsid w:val="006E5A48"/>
    <w:rsid w:val="006E703E"/>
    <w:rsid w:val="006E7668"/>
    <w:rsid w:val="006E7737"/>
    <w:rsid w:val="006E7BC8"/>
    <w:rsid w:val="006F03A1"/>
    <w:rsid w:val="006F0A4C"/>
    <w:rsid w:val="006F0CCF"/>
    <w:rsid w:val="006F162F"/>
    <w:rsid w:val="006F18B9"/>
    <w:rsid w:val="006F1941"/>
    <w:rsid w:val="006F1CEA"/>
    <w:rsid w:val="006F1F62"/>
    <w:rsid w:val="006F2C6F"/>
    <w:rsid w:val="006F2D7C"/>
    <w:rsid w:val="006F2F1B"/>
    <w:rsid w:val="006F3305"/>
    <w:rsid w:val="006F36CA"/>
    <w:rsid w:val="006F3824"/>
    <w:rsid w:val="006F3DEC"/>
    <w:rsid w:val="006F47A5"/>
    <w:rsid w:val="006F4AD2"/>
    <w:rsid w:val="006F54B4"/>
    <w:rsid w:val="006F5BB4"/>
    <w:rsid w:val="006F63D4"/>
    <w:rsid w:val="006F7347"/>
    <w:rsid w:val="006F7B72"/>
    <w:rsid w:val="006F7BCB"/>
    <w:rsid w:val="00700131"/>
    <w:rsid w:val="00700273"/>
    <w:rsid w:val="007002EB"/>
    <w:rsid w:val="00700573"/>
    <w:rsid w:val="00700E23"/>
    <w:rsid w:val="007014C2"/>
    <w:rsid w:val="00701754"/>
    <w:rsid w:val="0070190F"/>
    <w:rsid w:val="007019D8"/>
    <w:rsid w:val="00701E56"/>
    <w:rsid w:val="00701FAB"/>
    <w:rsid w:val="007022CB"/>
    <w:rsid w:val="0070261D"/>
    <w:rsid w:val="00702859"/>
    <w:rsid w:val="007032DC"/>
    <w:rsid w:val="007033BC"/>
    <w:rsid w:val="00703676"/>
    <w:rsid w:val="00703CA1"/>
    <w:rsid w:val="007042BC"/>
    <w:rsid w:val="0070443C"/>
    <w:rsid w:val="00704EC6"/>
    <w:rsid w:val="00705104"/>
    <w:rsid w:val="007054C4"/>
    <w:rsid w:val="00705DB2"/>
    <w:rsid w:val="007066BB"/>
    <w:rsid w:val="00706826"/>
    <w:rsid w:val="00706E29"/>
    <w:rsid w:val="00707100"/>
    <w:rsid w:val="00710287"/>
    <w:rsid w:val="00710E7B"/>
    <w:rsid w:val="00710F52"/>
    <w:rsid w:val="00711138"/>
    <w:rsid w:val="00711224"/>
    <w:rsid w:val="00711EA9"/>
    <w:rsid w:val="00712534"/>
    <w:rsid w:val="007129AE"/>
    <w:rsid w:val="00713204"/>
    <w:rsid w:val="007136C2"/>
    <w:rsid w:val="00713DBA"/>
    <w:rsid w:val="00714311"/>
    <w:rsid w:val="0071446C"/>
    <w:rsid w:val="007148DE"/>
    <w:rsid w:val="00714EC7"/>
    <w:rsid w:val="00714F48"/>
    <w:rsid w:val="007156BA"/>
    <w:rsid w:val="00715719"/>
    <w:rsid w:val="00715F88"/>
    <w:rsid w:val="007162BA"/>
    <w:rsid w:val="00716572"/>
    <w:rsid w:val="00720347"/>
    <w:rsid w:val="007209CF"/>
    <w:rsid w:val="00720D6D"/>
    <w:rsid w:val="00720EFE"/>
    <w:rsid w:val="0072140D"/>
    <w:rsid w:val="00721A3B"/>
    <w:rsid w:val="00721ADB"/>
    <w:rsid w:val="0072204B"/>
    <w:rsid w:val="007223CD"/>
    <w:rsid w:val="00722E87"/>
    <w:rsid w:val="00722FC4"/>
    <w:rsid w:val="007234F4"/>
    <w:rsid w:val="00723A0F"/>
    <w:rsid w:val="00724937"/>
    <w:rsid w:val="00725550"/>
    <w:rsid w:val="00727589"/>
    <w:rsid w:val="007278D8"/>
    <w:rsid w:val="00727955"/>
    <w:rsid w:val="007303A6"/>
    <w:rsid w:val="00730810"/>
    <w:rsid w:val="00730D70"/>
    <w:rsid w:val="00730DC6"/>
    <w:rsid w:val="007310B5"/>
    <w:rsid w:val="0073121F"/>
    <w:rsid w:val="007312AF"/>
    <w:rsid w:val="00731571"/>
    <w:rsid w:val="007325D5"/>
    <w:rsid w:val="00732893"/>
    <w:rsid w:val="007331B0"/>
    <w:rsid w:val="007332C6"/>
    <w:rsid w:val="007332F8"/>
    <w:rsid w:val="00733AC2"/>
    <w:rsid w:val="00733B2E"/>
    <w:rsid w:val="00733C50"/>
    <w:rsid w:val="00734CF4"/>
    <w:rsid w:val="00735323"/>
    <w:rsid w:val="007354EB"/>
    <w:rsid w:val="00735971"/>
    <w:rsid w:val="0073612D"/>
    <w:rsid w:val="00736604"/>
    <w:rsid w:val="00736744"/>
    <w:rsid w:val="00736DD4"/>
    <w:rsid w:val="007373A6"/>
    <w:rsid w:val="00741483"/>
    <w:rsid w:val="00741E31"/>
    <w:rsid w:val="007424C2"/>
    <w:rsid w:val="0074300E"/>
    <w:rsid w:val="00743858"/>
    <w:rsid w:val="00743E2C"/>
    <w:rsid w:val="00743ED5"/>
    <w:rsid w:val="00744255"/>
    <w:rsid w:val="00744F39"/>
    <w:rsid w:val="00746270"/>
    <w:rsid w:val="00746630"/>
    <w:rsid w:val="0074681D"/>
    <w:rsid w:val="00746D51"/>
    <w:rsid w:val="0074733D"/>
    <w:rsid w:val="007478BF"/>
    <w:rsid w:val="00747E16"/>
    <w:rsid w:val="00750544"/>
    <w:rsid w:val="00750720"/>
    <w:rsid w:val="00750EC3"/>
    <w:rsid w:val="00751141"/>
    <w:rsid w:val="007518E6"/>
    <w:rsid w:val="00751DA2"/>
    <w:rsid w:val="007528CB"/>
    <w:rsid w:val="00752F59"/>
    <w:rsid w:val="00753AD6"/>
    <w:rsid w:val="00753C00"/>
    <w:rsid w:val="00753DC5"/>
    <w:rsid w:val="00753EB8"/>
    <w:rsid w:val="007546B9"/>
    <w:rsid w:val="00754A66"/>
    <w:rsid w:val="00754EBB"/>
    <w:rsid w:val="007558E8"/>
    <w:rsid w:val="00755A70"/>
    <w:rsid w:val="00755DEB"/>
    <w:rsid w:val="00755F14"/>
    <w:rsid w:val="00756323"/>
    <w:rsid w:val="00757255"/>
    <w:rsid w:val="0075798D"/>
    <w:rsid w:val="00757AA6"/>
    <w:rsid w:val="00757F4D"/>
    <w:rsid w:val="00761375"/>
    <w:rsid w:val="007616FC"/>
    <w:rsid w:val="007618D6"/>
    <w:rsid w:val="00761C59"/>
    <w:rsid w:val="00761FE1"/>
    <w:rsid w:val="00762279"/>
    <w:rsid w:val="007624F9"/>
    <w:rsid w:val="007626BE"/>
    <w:rsid w:val="00762C14"/>
    <w:rsid w:val="00763AB1"/>
    <w:rsid w:val="00764329"/>
    <w:rsid w:val="00764680"/>
    <w:rsid w:val="00764D0C"/>
    <w:rsid w:val="00764EC3"/>
    <w:rsid w:val="00765539"/>
    <w:rsid w:val="00765959"/>
    <w:rsid w:val="007661D9"/>
    <w:rsid w:val="007668F0"/>
    <w:rsid w:val="00767269"/>
    <w:rsid w:val="007679B9"/>
    <w:rsid w:val="00767D1C"/>
    <w:rsid w:val="00770050"/>
    <w:rsid w:val="007709B9"/>
    <w:rsid w:val="00770A64"/>
    <w:rsid w:val="00771103"/>
    <w:rsid w:val="007716F5"/>
    <w:rsid w:val="007719E0"/>
    <w:rsid w:val="00771AFE"/>
    <w:rsid w:val="00771D97"/>
    <w:rsid w:val="00771FF1"/>
    <w:rsid w:val="00772489"/>
    <w:rsid w:val="0077259A"/>
    <w:rsid w:val="00772678"/>
    <w:rsid w:val="00772F4E"/>
    <w:rsid w:val="00773004"/>
    <w:rsid w:val="007730CB"/>
    <w:rsid w:val="007732A1"/>
    <w:rsid w:val="00773A03"/>
    <w:rsid w:val="00774046"/>
    <w:rsid w:val="0077412B"/>
    <w:rsid w:val="007747A4"/>
    <w:rsid w:val="00774D6E"/>
    <w:rsid w:val="00774DAC"/>
    <w:rsid w:val="00774E73"/>
    <w:rsid w:val="00775059"/>
    <w:rsid w:val="007752B3"/>
    <w:rsid w:val="007757E5"/>
    <w:rsid w:val="00775BA5"/>
    <w:rsid w:val="00775F97"/>
    <w:rsid w:val="00776268"/>
    <w:rsid w:val="00776D32"/>
    <w:rsid w:val="00776F93"/>
    <w:rsid w:val="00777028"/>
    <w:rsid w:val="0077704A"/>
    <w:rsid w:val="007771A8"/>
    <w:rsid w:val="0077783F"/>
    <w:rsid w:val="00777B76"/>
    <w:rsid w:val="00777D2F"/>
    <w:rsid w:val="00777D52"/>
    <w:rsid w:val="00777F72"/>
    <w:rsid w:val="00780248"/>
    <w:rsid w:val="007804F8"/>
    <w:rsid w:val="0078073B"/>
    <w:rsid w:val="00780B07"/>
    <w:rsid w:val="00780FEA"/>
    <w:rsid w:val="007813B9"/>
    <w:rsid w:val="007814EE"/>
    <w:rsid w:val="007820F7"/>
    <w:rsid w:val="007821C1"/>
    <w:rsid w:val="00782854"/>
    <w:rsid w:val="0078328E"/>
    <w:rsid w:val="00783405"/>
    <w:rsid w:val="00783C6C"/>
    <w:rsid w:val="00783C9E"/>
    <w:rsid w:val="0078437A"/>
    <w:rsid w:val="007848C6"/>
    <w:rsid w:val="00784BCB"/>
    <w:rsid w:val="00784D35"/>
    <w:rsid w:val="00784EA9"/>
    <w:rsid w:val="007850BE"/>
    <w:rsid w:val="007855D2"/>
    <w:rsid w:val="0078561E"/>
    <w:rsid w:val="00785748"/>
    <w:rsid w:val="00785A38"/>
    <w:rsid w:val="00785BA2"/>
    <w:rsid w:val="00786B2B"/>
    <w:rsid w:val="00786C0C"/>
    <w:rsid w:val="00787E9D"/>
    <w:rsid w:val="00790646"/>
    <w:rsid w:val="00790A6C"/>
    <w:rsid w:val="00790AEF"/>
    <w:rsid w:val="00790BB6"/>
    <w:rsid w:val="00790EE5"/>
    <w:rsid w:val="00791562"/>
    <w:rsid w:val="00791594"/>
    <w:rsid w:val="0079178F"/>
    <w:rsid w:val="00791F65"/>
    <w:rsid w:val="00792133"/>
    <w:rsid w:val="00792973"/>
    <w:rsid w:val="0079308C"/>
    <w:rsid w:val="00793948"/>
    <w:rsid w:val="00794072"/>
    <w:rsid w:val="007949AA"/>
    <w:rsid w:val="00794C1F"/>
    <w:rsid w:val="00796702"/>
    <w:rsid w:val="0079680B"/>
    <w:rsid w:val="00796FA0"/>
    <w:rsid w:val="00797084"/>
    <w:rsid w:val="00797113"/>
    <w:rsid w:val="00797522"/>
    <w:rsid w:val="007976C2"/>
    <w:rsid w:val="00797A31"/>
    <w:rsid w:val="00797A61"/>
    <w:rsid w:val="007A0908"/>
    <w:rsid w:val="007A14C8"/>
    <w:rsid w:val="007A19C8"/>
    <w:rsid w:val="007A1CDC"/>
    <w:rsid w:val="007A1D4E"/>
    <w:rsid w:val="007A25D6"/>
    <w:rsid w:val="007A276A"/>
    <w:rsid w:val="007A2D5E"/>
    <w:rsid w:val="007A2DA8"/>
    <w:rsid w:val="007A42B9"/>
    <w:rsid w:val="007A47F9"/>
    <w:rsid w:val="007A594E"/>
    <w:rsid w:val="007A5AAB"/>
    <w:rsid w:val="007A6830"/>
    <w:rsid w:val="007A6B3E"/>
    <w:rsid w:val="007A7298"/>
    <w:rsid w:val="007A7729"/>
    <w:rsid w:val="007A799F"/>
    <w:rsid w:val="007A7A1C"/>
    <w:rsid w:val="007B0277"/>
    <w:rsid w:val="007B0B2B"/>
    <w:rsid w:val="007B17F3"/>
    <w:rsid w:val="007B1892"/>
    <w:rsid w:val="007B28BF"/>
    <w:rsid w:val="007B29AC"/>
    <w:rsid w:val="007B2A14"/>
    <w:rsid w:val="007B32D9"/>
    <w:rsid w:val="007B3AEE"/>
    <w:rsid w:val="007B47F6"/>
    <w:rsid w:val="007B4B20"/>
    <w:rsid w:val="007B4D80"/>
    <w:rsid w:val="007B63B2"/>
    <w:rsid w:val="007B6B8D"/>
    <w:rsid w:val="007B6FE3"/>
    <w:rsid w:val="007B75F0"/>
    <w:rsid w:val="007B793E"/>
    <w:rsid w:val="007B7E35"/>
    <w:rsid w:val="007B7F2A"/>
    <w:rsid w:val="007C0737"/>
    <w:rsid w:val="007C0BC1"/>
    <w:rsid w:val="007C0BFA"/>
    <w:rsid w:val="007C0F22"/>
    <w:rsid w:val="007C20EF"/>
    <w:rsid w:val="007C27CE"/>
    <w:rsid w:val="007C2E4A"/>
    <w:rsid w:val="007C31EA"/>
    <w:rsid w:val="007C3AE2"/>
    <w:rsid w:val="007C4022"/>
    <w:rsid w:val="007C54DC"/>
    <w:rsid w:val="007C5CB4"/>
    <w:rsid w:val="007C6292"/>
    <w:rsid w:val="007C6295"/>
    <w:rsid w:val="007C6554"/>
    <w:rsid w:val="007C6C06"/>
    <w:rsid w:val="007C6FE8"/>
    <w:rsid w:val="007C7295"/>
    <w:rsid w:val="007C73D6"/>
    <w:rsid w:val="007C7429"/>
    <w:rsid w:val="007C75E2"/>
    <w:rsid w:val="007C7617"/>
    <w:rsid w:val="007C7DE9"/>
    <w:rsid w:val="007C7FF3"/>
    <w:rsid w:val="007D0AC6"/>
    <w:rsid w:val="007D0E16"/>
    <w:rsid w:val="007D11F5"/>
    <w:rsid w:val="007D148A"/>
    <w:rsid w:val="007D148E"/>
    <w:rsid w:val="007D1638"/>
    <w:rsid w:val="007D17F2"/>
    <w:rsid w:val="007D1F5D"/>
    <w:rsid w:val="007D23A5"/>
    <w:rsid w:val="007D2758"/>
    <w:rsid w:val="007D2CE3"/>
    <w:rsid w:val="007D2F11"/>
    <w:rsid w:val="007D2F3C"/>
    <w:rsid w:val="007D3302"/>
    <w:rsid w:val="007D374A"/>
    <w:rsid w:val="007D3CE2"/>
    <w:rsid w:val="007D4233"/>
    <w:rsid w:val="007D42C5"/>
    <w:rsid w:val="007D51A8"/>
    <w:rsid w:val="007D51FA"/>
    <w:rsid w:val="007D59F0"/>
    <w:rsid w:val="007D5AFA"/>
    <w:rsid w:val="007D5D97"/>
    <w:rsid w:val="007D5E2F"/>
    <w:rsid w:val="007D736E"/>
    <w:rsid w:val="007D7422"/>
    <w:rsid w:val="007D74F2"/>
    <w:rsid w:val="007D7EE9"/>
    <w:rsid w:val="007E0187"/>
    <w:rsid w:val="007E0269"/>
    <w:rsid w:val="007E0B99"/>
    <w:rsid w:val="007E115F"/>
    <w:rsid w:val="007E1DC8"/>
    <w:rsid w:val="007E1EDC"/>
    <w:rsid w:val="007E1FA5"/>
    <w:rsid w:val="007E2C15"/>
    <w:rsid w:val="007E3C6E"/>
    <w:rsid w:val="007E3CE6"/>
    <w:rsid w:val="007E3DC3"/>
    <w:rsid w:val="007E3ECA"/>
    <w:rsid w:val="007E408A"/>
    <w:rsid w:val="007E469B"/>
    <w:rsid w:val="007E4F33"/>
    <w:rsid w:val="007E61D3"/>
    <w:rsid w:val="007E6280"/>
    <w:rsid w:val="007E6530"/>
    <w:rsid w:val="007E6544"/>
    <w:rsid w:val="007E6C44"/>
    <w:rsid w:val="007E7136"/>
    <w:rsid w:val="007E73DB"/>
    <w:rsid w:val="007E78B9"/>
    <w:rsid w:val="007E7A56"/>
    <w:rsid w:val="007F0A7E"/>
    <w:rsid w:val="007F0CEE"/>
    <w:rsid w:val="007F165A"/>
    <w:rsid w:val="007F18E0"/>
    <w:rsid w:val="007F1CDD"/>
    <w:rsid w:val="007F1FB0"/>
    <w:rsid w:val="007F1FC3"/>
    <w:rsid w:val="007F2444"/>
    <w:rsid w:val="007F25CF"/>
    <w:rsid w:val="007F2B0B"/>
    <w:rsid w:val="007F2B66"/>
    <w:rsid w:val="007F2D11"/>
    <w:rsid w:val="007F30E0"/>
    <w:rsid w:val="007F3480"/>
    <w:rsid w:val="007F38FB"/>
    <w:rsid w:val="007F3CBB"/>
    <w:rsid w:val="007F3EEE"/>
    <w:rsid w:val="007F4565"/>
    <w:rsid w:val="007F4614"/>
    <w:rsid w:val="007F4917"/>
    <w:rsid w:val="007F4E98"/>
    <w:rsid w:val="007F5550"/>
    <w:rsid w:val="007F5739"/>
    <w:rsid w:val="007F5B33"/>
    <w:rsid w:val="007F5DC4"/>
    <w:rsid w:val="007F655A"/>
    <w:rsid w:val="007F6742"/>
    <w:rsid w:val="007F736C"/>
    <w:rsid w:val="00800098"/>
    <w:rsid w:val="008002E5"/>
    <w:rsid w:val="0080094D"/>
    <w:rsid w:val="00800B39"/>
    <w:rsid w:val="0080147F"/>
    <w:rsid w:val="00801536"/>
    <w:rsid w:val="008015C9"/>
    <w:rsid w:val="0080170D"/>
    <w:rsid w:val="008028C5"/>
    <w:rsid w:val="008030F0"/>
    <w:rsid w:val="00803324"/>
    <w:rsid w:val="0080348F"/>
    <w:rsid w:val="00804665"/>
    <w:rsid w:val="00805333"/>
    <w:rsid w:val="00805644"/>
    <w:rsid w:val="00805905"/>
    <w:rsid w:val="00805FA4"/>
    <w:rsid w:val="008062E2"/>
    <w:rsid w:val="008069BE"/>
    <w:rsid w:val="00810A82"/>
    <w:rsid w:val="00810D9F"/>
    <w:rsid w:val="00811016"/>
    <w:rsid w:val="008115A6"/>
    <w:rsid w:val="00811C4F"/>
    <w:rsid w:val="008125A8"/>
    <w:rsid w:val="00812CEE"/>
    <w:rsid w:val="008136BC"/>
    <w:rsid w:val="00813D6A"/>
    <w:rsid w:val="008145AA"/>
    <w:rsid w:val="008148B7"/>
    <w:rsid w:val="0081495C"/>
    <w:rsid w:val="00814AA5"/>
    <w:rsid w:val="00814AFF"/>
    <w:rsid w:val="00815149"/>
    <w:rsid w:val="008153BC"/>
    <w:rsid w:val="0081598D"/>
    <w:rsid w:val="00815A58"/>
    <w:rsid w:val="00820661"/>
    <w:rsid w:val="00820D34"/>
    <w:rsid w:val="0082102F"/>
    <w:rsid w:val="00821A75"/>
    <w:rsid w:val="00821C79"/>
    <w:rsid w:val="0082222F"/>
    <w:rsid w:val="00822F53"/>
    <w:rsid w:val="00823787"/>
    <w:rsid w:val="008239A2"/>
    <w:rsid w:val="008240A6"/>
    <w:rsid w:val="008251DF"/>
    <w:rsid w:val="00825707"/>
    <w:rsid w:val="00825AE6"/>
    <w:rsid w:val="00826080"/>
    <w:rsid w:val="00826427"/>
    <w:rsid w:val="00826F49"/>
    <w:rsid w:val="008271F1"/>
    <w:rsid w:val="008273D5"/>
    <w:rsid w:val="00827A68"/>
    <w:rsid w:val="00827D96"/>
    <w:rsid w:val="0083011A"/>
    <w:rsid w:val="008302D0"/>
    <w:rsid w:val="00830881"/>
    <w:rsid w:val="008313E8"/>
    <w:rsid w:val="00831A9A"/>
    <w:rsid w:val="00831CF4"/>
    <w:rsid w:val="0083230E"/>
    <w:rsid w:val="00832504"/>
    <w:rsid w:val="00832616"/>
    <w:rsid w:val="0083293E"/>
    <w:rsid w:val="00832B1E"/>
    <w:rsid w:val="00832D18"/>
    <w:rsid w:val="00832E92"/>
    <w:rsid w:val="008333C2"/>
    <w:rsid w:val="00833BC3"/>
    <w:rsid w:val="00833F1A"/>
    <w:rsid w:val="00833FAB"/>
    <w:rsid w:val="0083436D"/>
    <w:rsid w:val="00834605"/>
    <w:rsid w:val="00834767"/>
    <w:rsid w:val="00834C36"/>
    <w:rsid w:val="008350E0"/>
    <w:rsid w:val="00835AA9"/>
    <w:rsid w:val="00835BF8"/>
    <w:rsid w:val="00835E63"/>
    <w:rsid w:val="008363C9"/>
    <w:rsid w:val="00836425"/>
    <w:rsid w:val="00836945"/>
    <w:rsid w:val="00836A24"/>
    <w:rsid w:val="00836A66"/>
    <w:rsid w:val="008402AE"/>
    <w:rsid w:val="00840374"/>
    <w:rsid w:val="008405FC"/>
    <w:rsid w:val="008407C6"/>
    <w:rsid w:val="0084096D"/>
    <w:rsid w:val="00840E28"/>
    <w:rsid w:val="008413AB"/>
    <w:rsid w:val="0084162B"/>
    <w:rsid w:val="00841EC3"/>
    <w:rsid w:val="00841FF2"/>
    <w:rsid w:val="008425AD"/>
    <w:rsid w:val="008428CA"/>
    <w:rsid w:val="00842975"/>
    <w:rsid w:val="00842C61"/>
    <w:rsid w:val="00842C7B"/>
    <w:rsid w:val="00843201"/>
    <w:rsid w:val="00843ABA"/>
    <w:rsid w:val="00843CA5"/>
    <w:rsid w:val="00843CC3"/>
    <w:rsid w:val="0084489C"/>
    <w:rsid w:val="00844B8B"/>
    <w:rsid w:val="00844EC6"/>
    <w:rsid w:val="00845536"/>
    <w:rsid w:val="00845674"/>
    <w:rsid w:val="0084632A"/>
    <w:rsid w:val="008463EE"/>
    <w:rsid w:val="00846CA7"/>
    <w:rsid w:val="00846EDF"/>
    <w:rsid w:val="008475D2"/>
    <w:rsid w:val="008475E7"/>
    <w:rsid w:val="0084769F"/>
    <w:rsid w:val="00847817"/>
    <w:rsid w:val="00847A9E"/>
    <w:rsid w:val="00847BA8"/>
    <w:rsid w:val="00847E2C"/>
    <w:rsid w:val="00850F61"/>
    <w:rsid w:val="00851589"/>
    <w:rsid w:val="0085161F"/>
    <w:rsid w:val="0085186B"/>
    <w:rsid w:val="00851941"/>
    <w:rsid w:val="00851E4A"/>
    <w:rsid w:val="00852871"/>
    <w:rsid w:val="0085299D"/>
    <w:rsid w:val="008532B9"/>
    <w:rsid w:val="008535A8"/>
    <w:rsid w:val="0085392E"/>
    <w:rsid w:val="00853B13"/>
    <w:rsid w:val="00853B77"/>
    <w:rsid w:val="00854957"/>
    <w:rsid w:val="00854AA2"/>
    <w:rsid w:val="00854C6D"/>
    <w:rsid w:val="0085568F"/>
    <w:rsid w:val="00855BEC"/>
    <w:rsid w:val="00856B0A"/>
    <w:rsid w:val="00856C23"/>
    <w:rsid w:val="00856CA6"/>
    <w:rsid w:val="00857E7D"/>
    <w:rsid w:val="00860066"/>
    <w:rsid w:val="00860396"/>
    <w:rsid w:val="008603BF"/>
    <w:rsid w:val="00860616"/>
    <w:rsid w:val="0086114A"/>
    <w:rsid w:val="00861EE9"/>
    <w:rsid w:val="00862125"/>
    <w:rsid w:val="00862192"/>
    <w:rsid w:val="00862632"/>
    <w:rsid w:val="00862689"/>
    <w:rsid w:val="00862ED0"/>
    <w:rsid w:val="008632F3"/>
    <w:rsid w:val="00863C89"/>
    <w:rsid w:val="00863DB2"/>
    <w:rsid w:val="00863E66"/>
    <w:rsid w:val="008646BE"/>
    <w:rsid w:val="008647CB"/>
    <w:rsid w:val="00864ACE"/>
    <w:rsid w:val="0086536C"/>
    <w:rsid w:val="0086578E"/>
    <w:rsid w:val="00865847"/>
    <w:rsid w:val="00865A6A"/>
    <w:rsid w:val="00866650"/>
    <w:rsid w:val="00866D52"/>
    <w:rsid w:val="0086726D"/>
    <w:rsid w:val="0086732B"/>
    <w:rsid w:val="00867347"/>
    <w:rsid w:val="008673B7"/>
    <w:rsid w:val="00867863"/>
    <w:rsid w:val="00867B2E"/>
    <w:rsid w:val="00867D07"/>
    <w:rsid w:val="00867EBF"/>
    <w:rsid w:val="00870339"/>
    <w:rsid w:val="00870372"/>
    <w:rsid w:val="008714DD"/>
    <w:rsid w:val="00871BDA"/>
    <w:rsid w:val="0087270D"/>
    <w:rsid w:val="00872ACB"/>
    <w:rsid w:val="00872FEA"/>
    <w:rsid w:val="008737E3"/>
    <w:rsid w:val="00873DCD"/>
    <w:rsid w:val="00873F69"/>
    <w:rsid w:val="008740AE"/>
    <w:rsid w:val="0087439E"/>
    <w:rsid w:val="0087480A"/>
    <w:rsid w:val="00874BAF"/>
    <w:rsid w:val="00874CCD"/>
    <w:rsid w:val="00875DEB"/>
    <w:rsid w:val="00877260"/>
    <w:rsid w:val="00877509"/>
    <w:rsid w:val="008776C3"/>
    <w:rsid w:val="0087782F"/>
    <w:rsid w:val="00877B33"/>
    <w:rsid w:val="00877BBC"/>
    <w:rsid w:val="00877C1F"/>
    <w:rsid w:val="00877D12"/>
    <w:rsid w:val="00880192"/>
    <w:rsid w:val="00880455"/>
    <w:rsid w:val="0088074F"/>
    <w:rsid w:val="00880D54"/>
    <w:rsid w:val="008811F4"/>
    <w:rsid w:val="008813D9"/>
    <w:rsid w:val="00882439"/>
    <w:rsid w:val="00882766"/>
    <w:rsid w:val="0088297A"/>
    <w:rsid w:val="0088307A"/>
    <w:rsid w:val="008831CF"/>
    <w:rsid w:val="00883CB3"/>
    <w:rsid w:val="00883D7C"/>
    <w:rsid w:val="0088405A"/>
    <w:rsid w:val="00884588"/>
    <w:rsid w:val="00884869"/>
    <w:rsid w:val="00885627"/>
    <w:rsid w:val="00887427"/>
    <w:rsid w:val="008874DF"/>
    <w:rsid w:val="0088756A"/>
    <w:rsid w:val="00887C3B"/>
    <w:rsid w:val="00890C14"/>
    <w:rsid w:val="00890CBC"/>
    <w:rsid w:val="00891844"/>
    <w:rsid w:val="00891B8C"/>
    <w:rsid w:val="00891D9E"/>
    <w:rsid w:val="00891F57"/>
    <w:rsid w:val="00892323"/>
    <w:rsid w:val="00892494"/>
    <w:rsid w:val="00892D43"/>
    <w:rsid w:val="00892EC9"/>
    <w:rsid w:val="008930A1"/>
    <w:rsid w:val="00893321"/>
    <w:rsid w:val="00893585"/>
    <w:rsid w:val="008937A2"/>
    <w:rsid w:val="00893B66"/>
    <w:rsid w:val="00893C97"/>
    <w:rsid w:val="008943A6"/>
    <w:rsid w:val="0089524D"/>
    <w:rsid w:val="00896185"/>
    <w:rsid w:val="008962A8"/>
    <w:rsid w:val="00896C9C"/>
    <w:rsid w:val="0089738D"/>
    <w:rsid w:val="00897537"/>
    <w:rsid w:val="0089758D"/>
    <w:rsid w:val="008975A0"/>
    <w:rsid w:val="00897FDC"/>
    <w:rsid w:val="008A03D7"/>
    <w:rsid w:val="008A043A"/>
    <w:rsid w:val="008A1D1E"/>
    <w:rsid w:val="008A22D9"/>
    <w:rsid w:val="008A27F6"/>
    <w:rsid w:val="008A2B0E"/>
    <w:rsid w:val="008A2D31"/>
    <w:rsid w:val="008A3CBD"/>
    <w:rsid w:val="008A3D62"/>
    <w:rsid w:val="008A58D1"/>
    <w:rsid w:val="008A5B3E"/>
    <w:rsid w:val="008A6088"/>
    <w:rsid w:val="008A629A"/>
    <w:rsid w:val="008A62B0"/>
    <w:rsid w:val="008A6546"/>
    <w:rsid w:val="008A6612"/>
    <w:rsid w:val="008A66E4"/>
    <w:rsid w:val="008A6BE9"/>
    <w:rsid w:val="008A6DA4"/>
    <w:rsid w:val="008A7590"/>
    <w:rsid w:val="008B04BB"/>
    <w:rsid w:val="008B0C84"/>
    <w:rsid w:val="008B0E96"/>
    <w:rsid w:val="008B1004"/>
    <w:rsid w:val="008B21F7"/>
    <w:rsid w:val="008B32A3"/>
    <w:rsid w:val="008B3660"/>
    <w:rsid w:val="008B36B3"/>
    <w:rsid w:val="008B37C3"/>
    <w:rsid w:val="008B382E"/>
    <w:rsid w:val="008B41E8"/>
    <w:rsid w:val="008B4A0E"/>
    <w:rsid w:val="008B4B48"/>
    <w:rsid w:val="008B4B74"/>
    <w:rsid w:val="008B52DD"/>
    <w:rsid w:val="008B54B9"/>
    <w:rsid w:val="008B5B48"/>
    <w:rsid w:val="008B5BE0"/>
    <w:rsid w:val="008B5D5D"/>
    <w:rsid w:val="008B600D"/>
    <w:rsid w:val="008B6242"/>
    <w:rsid w:val="008B64DF"/>
    <w:rsid w:val="008B65BB"/>
    <w:rsid w:val="008B6B3B"/>
    <w:rsid w:val="008B797E"/>
    <w:rsid w:val="008B7AE1"/>
    <w:rsid w:val="008B7B30"/>
    <w:rsid w:val="008C0046"/>
    <w:rsid w:val="008C03D1"/>
    <w:rsid w:val="008C058A"/>
    <w:rsid w:val="008C0A53"/>
    <w:rsid w:val="008C1C90"/>
    <w:rsid w:val="008C21C3"/>
    <w:rsid w:val="008C269E"/>
    <w:rsid w:val="008C2D26"/>
    <w:rsid w:val="008C3055"/>
    <w:rsid w:val="008C30CA"/>
    <w:rsid w:val="008C3458"/>
    <w:rsid w:val="008C36EE"/>
    <w:rsid w:val="008C3F84"/>
    <w:rsid w:val="008C401B"/>
    <w:rsid w:val="008C45F4"/>
    <w:rsid w:val="008C46DB"/>
    <w:rsid w:val="008C4AAC"/>
    <w:rsid w:val="008C4CC0"/>
    <w:rsid w:val="008C4F9D"/>
    <w:rsid w:val="008C500B"/>
    <w:rsid w:val="008C5733"/>
    <w:rsid w:val="008C5EF9"/>
    <w:rsid w:val="008C6A73"/>
    <w:rsid w:val="008C700F"/>
    <w:rsid w:val="008C7E02"/>
    <w:rsid w:val="008D003B"/>
    <w:rsid w:val="008D0622"/>
    <w:rsid w:val="008D0EBF"/>
    <w:rsid w:val="008D0ED0"/>
    <w:rsid w:val="008D13F4"/>
    <w:rsid w:val="008D1BC2"/>
    <w:rsid w:val="008D27BE"/>
    <w:rsid w:val="008D2ACA"/>
    <w:rsid w:val="008D3760"/>
    <w:rsid w:val="008D39DC"/>
    <w:rsid w:val="008D3D60"/>
    <w:rsid w:val="008D3E59"/>
    <w:rsid w:val="008D475C"/>
    <w:rsid w:val="008D478F"/>
    <w:rsid w:val="008D4B6A"/>
    <w:rsid w:val="008D51CD"/>
    <w:rsid w:val="008D5A58"/>
    <w:rsid w:val="008D6681"/>
    <w:rsid w:val="008D6C18"/>
    <w:rsid w:val="008D7273"/>
    <w:rsid w:val="008D798B"/>
    <w:rsid w:val="008D7CF9"/>
    <w:rsid w:val="008E09D0"/>
    <w:rsid w:val="008E1CA9"/>
    <w:rsid w:val="008E1CEF"/>
    <w:rsid w:val="008E1D77"/>
    <w:rsid w:val="008E1DEE"/>
    <w:rsid w:val="008E22F9"/>
    <w:rsid w:val="008E35AD"/>
    <w:rsid w:val="008E3663"/>
    <w:rsid w:val="008E3689"/>
    <w:rsid w:val="008E3732"/>
    <w:rsid w:val="008E45AD"/>
    <w:rsid w:val="008E4A2A"/>
    <w:rsid w:val="008E4B4D"/>
    <w:rsid w:val="008E583B"/>
    <w:rsid w:val="008E5E68"/>
    <w:rsid w:val="008E5F6A"/>
    <w:rsid w:val="008E634A"/>
    <w:rsid w:val="008E6E38"/>
    <w:rsid w:val="008E6E4D"/>
    <w:rsid w:val="008E7499"/>
    <w:rsid w:val="008E759C"/>
    <w:rsid w:val="008E79B6"/>
    <w:rsid w:val="008E7B2D"/>
    <w:rsid w:val="008E7BCB"/>
    <w:rsid w:val="008E7D11"/>
    <w:rsid w:val="008F0014"/>
    <w:rsid w:val="008F04A6"/>
    <w:rsid w:val="008F1410"/>
    <w:rsid w:val="008F1495"/>
    <w:rsid w:val="008F1806"/>
    <w:rsid w:val="008F213E"/>
    <w:rsid w:val="008F2208"/>
    <w:rsid w:val="008F2392"/>
    <w:rsid w:val="008F280F"/>
    <w:rsid w:val="008F29E8"/>
    <w:rsid w:val="008F2EC1"/>
    <w:rsid w:val="008F3306"/>
    <w:rsid w:val="008F35BA"/>
    <w:rsid w:val="008F3E19"/>
    <w:rsid w:val="008F441C"/>
    <w:rsid w:val="008F46B7"/>
    <w:rsid w:val="008F4732"/>
    <w:rsid w:val="008F4B07"/>
    <w:rsid w:val="008F4D69"/>
    <w:rsid w:val="008F53D8"/>
    <w:rsid w:val="008F565D"/>
    <w:rsid w:val="008F5C77"/>
    <w:rsid w:val="008F63B3"/>
    <w:rsid w:val="008F6ADC"/>
    <w:rsid w:val="008F73A0"/>
    <w:rsid w:val="008F77B9"/>
    <w:rsid w:val="00900819"/>
    <w:rsid w:val="00901334"/>
    <w:rsid w:val="009016DF"/>
    <w:rsid w:val="0090221C"/>
    <w:rsid w:val="00902317"/>
    <w:rsid w:val="009032FA"/>
    <w:rsid w:val="0090389D"/>
    <w:rsid w:val="00903DCA"/>
    <w:rsid w:val="00904408"/>
    <w:rsid w:val="009048E2"/>
    <w:rsid w:val="009051A2"/>
    <w:rsid w:val="009052FA"/>
    <w:rsid w:val="00905CCA"/>
    <w:rsid w:val="00905DD5"/>
    <w:rsid w:val="009061FF"/>
    <w:rsid w:val="009062EE"/>
    <w:rsid w:val="00906514"/>
    <w:rsid w:val="0090654B"/>
    <w:rsid w:val="00906A69"/>
    <w:rsid w:val="00906F3F"/>
    <w:rsid w:val="0090703A"/>
    <w:rsid w:val="00907A1A"/>
    <w:rsid w:val="00907A6C"/>
    <w:rsid w:val="00907B1D"/>
    <w:rsid w:val="00907BA0"/>
    <w:rsid w:val="00910374"/>
    <w:rsid w:val="0091072C"/>
    <w:rsid w:val="00910FDC"/>
    <w:rsid w:val="009111C8"/>
    <w:rsid w:val="009113DE"/>
    <w:rsid w:val="00911FD8"/>
    <w:rsid w:val="009120D6"/>
    <w:rsid w:val="0091279F"/>
    <w:rsid w:val="0091430B"/>
    <w:rsid w:val="009143B3"/>
    <w:rsid w:val="009149D3"/>
    <w:rsid w:val="00914D4B"/>
    <w:rsid w:val="0091519C"/>
    <w:rsid w:val="009158BE"/>
    <w:rsid w:val="00915941"/>
    <w:rsid w:val="00915B95"/>
    <w:rsid w:val="00915BF8"/>
    <w:rsid w:val="00916114"/>
    <w:rsid w:val="009170F3"/>
    <w:rsid w:val="00917299"/>
    <w:rsid w:val="00917D59"/>
    <w:rsid w:val="00917E5E"/>
    <w:rsid w:val="0092012F"/>
    <w:rsid w:val="009203A2"/>
    <w:rsid w:val="00920EAD"/>
    <w:rsid w:val="00921113"/>
    <w:rsid w:val="009213F7"/>
    <w:rsid w:val="009215DB"/>
    <w:rsid w:val="0092181D"/>
    <w:rsid w:val="00921A61"/>
    <w:rsid w:val="009222EE"/>
    <w:rsid w:val="00922792"/>
    <w:rsid w:val="00922CA8"/>
    <w:rsid w:val="00922F14"/>
    <w:rsid w:val="00923E57"/>
    <w:rsid w:val="00923F22"/>
    <w:rsid w:val="00923F46"/>
    <w:rsid w:val="009240C1"/>
    <w:rsid w:val="00924207"/>
    <w:rsid w:val="00924296"/>
    <w:rsid w:val="009245C5"/>
    <w:rsid w:val="009246C3"/>
    <w:rsid w:val="009247AC"/>
    <w:rsid w:val="009249C3"/>
    <w:rsid w:val="00924A66"/>
    <w:rsid w:val="00925C6C"/>
    <w:rsid w:val="00925FE8"/>
    <w:rsid w:val="00926C37"/>
    <w:rsid w:val="00926FAD"/>
    <w:rsid w:val="009270B0"/>
    <w:rsid w:val="009303F4"/>
    <w:rsid w:val="00930BDB"/>
    <w:rsid w:val="00931172"/>
    <w:rsid w:val="0093130F"/>
    <w:rsid w:val="009314E7"/>
    <w:rsid w:val="009314FA"/>
    <w:rsid w:val="00931627"/>
    <w:rsid w:val="009316E0"/>
    <w:rsid w:val="00931A5B"/>
    <w:rsid w:val="0093248F"/>
    <w:rsid w:val="00933742"/>
    <w:rsid w:val="009338F8"/>
    <w:rsid w:val="009340B6"/>
    <w:rsid w:val="00934ADD"/>
    <w:rsid w:val="00934AE6"/>
    <w:rsid w:val="00935EF2"/>
    <w:rsid w:val="0093669C"/>
    <w:rsid w:val="009367E7"/>
    <w:rsid w:val="00936A46"/>
    <w:rsid w:val="00936B55"/>
    <w:rsid w:val="009372B9"/>
    <w:rsid w:val="00937D94"/>
    <w:rsid w:val="00937F2D"/>
    <w:rsid w:val="009403BA"/>
    <w:rsid w:val="0094043E"/>
    <w:rsid w:val="0094084A"/>
    <w:rsid w:val="00940EB5"/>
    <w:rsid w:val="00940F79"/>
    <w:rsid w:val="00941000"/>
    <w:rsid w:val="00941717"/>
    <w:rsid w:val="009417B9"/>
    <w:rsid w:val="009419B8"/>
    <w:rsid w:val="00941B09"/>
    <w:rsid w:val="00941BDF"/>
    <w:rsid w:val="009422B1"/>
    <w:rsid w:val="009425B5"/>
    <w:rsid w:val="00942622"/>
    <w:rsid w:val="00942A5D"/>
    <w:rsid w:val="00942C80"/>
    <w:rsid w:val="00943334"/>
    <w:rsid w:val="0094333A"/>
    <w:rsid w:val="00943597"/>
    <w:rsid w:val="0094436D"/>
    <w:rsid w:val="00944579"/>
    <w:rsid w:val="009448BF"/>
    <w:rsid w:val="009451B0"/>
    <w:rsid w:val="009452FA"/>
    <w:rsid w:val="00945363"/>
    <w:rsid w:val="00946002"/>
    <w:rsid w:val="00946EB1"/>
    <w:rsid w:val="009471D2"/>
    <w:rsid w:val="00947207"/>
    <w:rsid w:val="009477B8"/>
    <w:rsid w:val="00947946"/>
    <w:rsid w:val="00947DCA"/>
    <w:rsid w:val="0095094F"/>
    <w:rsid w:val="00950BEE"/>
    <w:rsid w:val="0095233A"/>
    <w:rsid w:val="00953D08"/>
    <w:rsid w:val="00954020"/>
    <w:rsid w:val="0095488A"/>
    <w:rsid w:val="00956559"/>
    <w:rsid w:val="009574B0"/>
    <w:rsid w:val="0095766F"/>
    <w:rsid w:val="00957800"/>
    <w:rsid w:val="00957D3B"/>
    <w:rsid w:val="00957DDD"/>
    <w:rsid w:val="009606EB"/>
    <w:rsid w:val="00960FFF"/>
    <w:rsid w:val="0096154B"/>
    <w:rsid w:val="009616F0"/>
    <w:rsid w:val="009617C2"/>
    <w:rsid w:val="00961CE5"/>
    <w:rsid w:val="009620A5"/>
    <w:rsid w:val="00962374"/>
    <w:rsid w:val="00962576"/>
    <w:rsid w:val="009628F1"/>
    <w:rsid w:val="0096386D"/>
    <w:rsid w:val="00963EFE"/>
    <w:rsid w:val="00964EC5"/>
    <w:rsid w:val="00965062"/>
    <w:rsid w:val="009652A5"/>
    <w:rsid w:val="00965928"/>
    <w:rsid w:val="00965A52"/>
    <w:rsid w:val="00965E62"/>
    <w:rsid w:val="009667C2"/>
    <w:rsid w:val="0096690E"/>
    <w:rsid w:val="009672E1"/>
    <w:rsid w:val="009676F8"/>
    <w:rsid w:val="00967D49"/>
    <w:rsid w:val="00970D1A"/>
    <w:rsid w:val="00971436"/>
    <w:rsid w:val="00972623"/>
    <w:rsid w:val="0097281B"/>
    <w:rsid w:val="00972936"/>
    <w:rsid w:val="00972A7F"/>
    <w:rsid w:val="00973140"/>
    <w:rsid w:val="00973433"/>
    <w:rsid w:val="00973723"/>
    <w:rsid w:val="00973967"/>
    <w:rsid w:val="009740D7"/>
    <w:rsid w:val="00974164"/>
    <w:rsid w:val="009743E6"/>
    <w:rsid w:val="00974BB2"/>
    <w:rsid w:val="00976090"/>
    <w:rsid w:val="009760FA"/>
    <w:rsid w:val="00976720"/>
    <w:rsid w:val="0097680A"/>
    <w:rsid w:val="00976839"/>
    <w:rsid w:val="00976A96"/>
    <w:rsid w:val="00976C96"/>
    <w:rsid w:val="00977174"/>
    <w:rsid w:val="009773CF"/>
    <w:rsid w:val="00977CBD"/>
    <w:rsid w:val="009800DA"/>
    <w:rsid w:val="009808D9"/>
    <w:rsid w:val="00980E7F"/>
    <w:rsid w:val="0098119B"/>
    <w:rsid w:val="009820FA"/>
    <w:rsid w:val="00982C0A"/>
    <w:rsid w:val="00982DDF"/>
    <w:rsid w:val="0098302B"/>
    <w:rsid w:val="009835F3"/>
    <w:rsid w:val="00983721"/>
    <w:rsid w:val="009841C4"/>
    <w:rsid w:val="009842B0"/>
    <w:rsid w:val="00984549"/>
    <w:rsid w:val="00984D35"/>
    <w:rsid w:val="00985170"/>
    <w:rsid w:val="009852D6"/>
    <w:rsid w:val="00985334"/>
    <w:rsid w:val="00985565"/>
    <w:rsid w:val="0098563B"/>
    <w:rsid w:val="00985A54"/>
    <w:rsid w:val="00985BDE"/>
    <w:rsid w:val="00986279"/>
    <w:rsid w:val="0098667B"/>
    <w:rsid w:val="009867D4"/>
    <w:rsid w:val="00986CAC"/>
    <w:rsid w:val="009874FB"/>
    <w:rsid w:val="009875D0"/>
    <w:rsid w:val="00987BFB"/>
    <w:rsid w:val="00987DC5"/>
    <w:rsid w:val="009901DD"/>
    <w:rsid w:val="009903F1"/>
    <w:rsid w:val="00991010"/>
    <w:rsid w:val="009914BE"/>
    <w:rsid w:val="00991C9F"/>
    <w:rsid w:val="0099244C"/>
    <w:rsid w:val="00992A76"/>
    <w:rsid w:val="0099389C"/>
    <w:rsid w:val="0099398A"/>
    <w:rsid w:val="00993E05"/>
    <w:rsid w:val="00993EE6"/>
    <w:rsid w:val="00994206"/>
    <w:rsid w:val="00994307"/>
    <w:rsid w:val="009948C9"/>
    <w:rsid w:val="00995618"/>
    <w:rsid w:val="00995D3D"/>
    <w:rsid w:val="009961C0"/>
    <w:rsid w:val="00996A24"/>
    <w:rsid w:val="00996BFD"/>
    <w:rsid w:val="00996E32"/>
    <w:rsid w:val="0099714D"/>
    <w:rsid w:val="00997C93"/>
    <w:rsid w:val="00997F3C"/>
    <w:rsid w:val="009A04C0"/>
    <w:rsid w:val="009A05DF"/>
    <w:rsid w:val="009A0D62"/>
    <w:rsid w:val="009A1091"/>
    <w:rsid w:val="009A17CB"/>
    <w:rsid w:val="009A186D"/>
    <w:rsid w:val="009A2135"/>
    <w:rsid w:val="009A3DAD"/>
    <w:rsid w:val="009A4377"/>
    <w:rsid w:val="009A462C"/>
    <w:rsid w:val="009A4ED5"/>
    <w:rsid w:val="009A573C"/>
    <w:rsid w:val="009A59B0"/>
    <w:rsid w:val="009A59D6"/>
    <w:rsid w:val="009A5CD2"/>
    <w:rsid w:val="009A6B1B"/>
    <w:rsid w:val="009A7A1F"/>
    <w:rsid w:val="009A7BFE"/>
    <w:rsid w:val="009A7D28"/>
    <w:rsid w:val="009B1382"/>
    <w:rsid w:val="009B14C5"/>
    <w:rsid w:val="009B1CF4"/>
    <w:rsid w:val="009B1FCE"/>
    <w:rsid w:val="009B3293"/>
    <w:rsid w:val="009B32BE"/>
    <w:rsid w:val="009B3709"/>
    <w:rsid w:val="009B3BEE"/>
    <w:rsid w:val="009B3D77"/>
    <w:rsid w:val="009B3F3B"/>
    <w:rsid w:val="009B40E7"/>
    <w:rsid w:val="009B4151"/>
    <w:rsid w:val="009B47DA"/>
    <w:rsid w:val="009B4F78"/>
    <w:rsid w:val="009B547D"/>
    <w:rsid w:val="009B57F2"/>
    <w:rsid w:val="009B5893"/>
    <w:rsid w:val="009B5984"/>
    <w:rsid w:val="009B5B3D"/>
    <w:rsid w:val="009B679B"/>
    <w:rsid w:val="009B67C7"/>
    <w:rsid w:val="009B6B2E"/>
    <w:rsid w:val="009B6FAB"/>
    <w:rsid w:val="009B7C66"/>
    <w:rsid w:val="009C0540"/>
    <w:rsid w:val="009C06D8"/>
    <w:rsid w:val="009C07F2"/>
    <w:rsid w:val="009C0AA0"/>
    <w:rsid w:val="009C1A2B"/>
    <w:rsid w:val="009C1B62"/>
    <w:rsid w:val="009C1BE4"/>
    <w:rsid w:val="009C1DC9"/>
    <w:rsid w:val="009C1E08"/>
    <w:rsid w:val="009C2005"/>
    <w:rsid w:val="009C2244"/>
    <w:rsid w:val="009C23C7"/>
    <w:rsid w:val="009C32CC"/>
    <w:rsid w:val="009C3498"/>
    <w:rsid w:val="009C36C2"/>
    <w:rsid w:val="009C3BC6"/>
    <w:rsid w:val="009C3C65"/>
    <w:rsid w:val="009C3C7C"/>
    <w:rsid w:val="009C3D5C"/>
    <w:rsid w:val="009C414C"/>
    <w:rsid w:val="009C4D4D"/>
    <w:rsid w:val="009C4D74"/>
    <w:rsid w:val="009C508C"/>
    <w:rsid w:val="009C5A61"/>
    <w:rsid w:val="009C6E16"/>
    <w:rsid w:val="009C7E8C"/>
    <w:rsid w:val="009D010C"/>
    <w:rsid w:val="009D049C"/>
    <w:rsid w:val="009D0FAA"/>
    <w:rsid w:val="009D34EF"/>
    <w:rsid w:val="009D38C6"/>
    <w:rsid w:val="009D3AC0"/>
    <w:rsid w:val="009D43A0"/>
    <w:rsid w:val="009D4666"/>
    <w:rsid w:val="009D4C6A"/>
    <w:rsid w:val="009D513C"/>
    <w:rsid w:val="009D64BB"/>
    <w:rsid w:val="009D6830"/>
    <w:rsid w:val="009D7101"/>
    <w:rsid w:val="009D7204"/>
    <w:rsid w:val="009D7606"/>
    <w:rsid w:val="009E0ED1"/>
    <w:rsid w:val="009E142F"/>
    <w:rsid w:val="009E1BD6"/>
    <w:rsid w:val="009E1BE3"/>
    <w:rsid w:val="009E1D89"/>
    <w:rsid w:val="009E205A"/>
    <w:rsid w:val="009E21CF"/>
    <w:rsid w:val="009E2461"/>
    <w:rsid w:val="009E2538"/>
    <w:rsid w:val="009E25E8"/>
    <w:rsid w:val="009E263E"/>
    <w:rsid w:val="009E29A2"/>
    <w:rsid w:val="009E2A44"/>
    <w:rsid w:val="009E2E83"/>
    <w:rsid w:val="009E32E9"/>
    <w:rsid w:val="009E3304"/>
    <w:rsid w:val="009E3728"/>
    <w:rsid w:val="009E3EC3"/>
    <w:rsid w:val="009E3EF1"/>
    <w:rsid w:val="009E41B0"/>
    <w:rsid w:val="009E449A"/>
    <w:rsid w:val="009E4C4A"/>
    <w:rsid w:val="009E4D33"/>
    <w:rsid w:val="009E4D55"/>
    <w:rsid w:val="009E539E"/>
    <w:rsid w:val="009E5641"/>
    <w:rsid w:val="009E6353"/>
    <w:rsid w:val="009E6870"/>
    <w:rsid w:val="009E6E2B"/>
    <w:rsid w:val="009E71CE"/>
    <w:rsid w:val="009E71F3"/>
    <w:rsid w:val="009E7622"/>
    <w:rsid w:val="009E791F"/>
    <w:rsid w:val="009E7AF5"/>
    <w:rsid w:val="009E7D0F"/>
    <w:rsid w:val="009E7D88"/>
    <w:rsid w:val="009F0269"/>
    <w:rsid w:val="009F037B"/>
    <w:rsid w:val="009F040E"/>
    <w:rsid w:val="009F0A75"/>
    <w:rsid w:val="009F0A81"/>
    <w:rsid w:val="009F0CF1"/>
    <w:rsid w:val="009F0DC1"/>
    <w:rsid w:val="009F10A6"/>
    <w:rsid w:val="009F173D"/>
    <w:rsid w:val="009F1BC5"/>
    <w:rsid w:val="009F253B"/>
    <w:rsid w:val="009F338A"/>
    <w:rsid w:val="009F4662"/>
    <w:rsid w:val="009F575D"/>
    <w:rsid w:val="009F5A4E"/>
    <w:rsid w:val="009F5D07"/>
    <w:rsid w:val="009F60C5"/>
    <w:rsid w:val="009F61E6"/>
    <w:rsid w:val="009F62F3"/>
    <w:rsid w:val="009F6363"/>
    <w:rsid w:val="009F6A05"/>
    <w:rsid w:val="009F6AB9"/>
    <w:rsid w:val="009F6B56"/>
    <w:rsid w:val="009F6FB7"/>
    <w:rsid w:val="009F750E"/>
    <w:rsid w:val="009F7591"/>
    <w:rsid w:val="009F785F"/>
    <w:rsid w:val="00A002B9"/>
    <w:rsid w:val="00A00328"/>
    <w:rsid w:val="00A00A91"/>
    <w:rsid w:val="00A00B5F"/>
    <w:rsid w:val="00A00B91"/>
    <w:rsid w:val="00A01AD6"/>
    <w:rsid w:val="00A01CA3"/>
    <w:rsid w:val="00A01E14"/>
    <w:rsid w:val="00A02997"/>
    <w:rsid w:val="00A02CC6"/>
    <w:rsid w:val="00A02CD9"/>
    <w:rsid w:val="00A02F83"/>
    <w:rsid w:val="00A02FCF"/>
    <w:rsid w:val="00A03225"/>
    <w:rsid w:val="00A03A5C"/>
    <w:rsid w:val="00A03E3B"/>
    <w:rsid w:val="00A04625"/>
    <w:rsid w:val="00A04DFD"/>
    <w:rsid w:val="00A04E08"/>
    <w:rsid w:val="00A04F4C"/>
    <w:rsid w:val="00A0511C"/>
    <w:rsid w:val="00A0588B"/>
    <w:rsid w:val="00A058BC"/>
    <w:rsid w:val="00A05B74"/>
    <w:rsid w:val="00A05D80"/>
    <w:rsid w:val="00A05FCA"/>
    <w:rsid w:val="00A063F6"/>
    <w:rsid w:val="00A06B56"/>
    <w:rsid w:val="00A06DC6"/>
    <w:rsid w:val="00A06E2D"/>
    <w:rsid w:val="00A070C6"/>
    <w:rsid w:val="00A072AD"/>
    <w:rsid w:val="00A07339"/>
    <w:rsid w:val="00A079AD"/>
    <w:rsid w:val="00A07DA8"/>
    <w:rsid w:val="00A07E31"/>
    <w:rsid w:val="00A1010F"/>
    <w:rsid w:val="00A106DB"/>
    <w:rsid w:val="00A1084F"/>
    <w:rsid w:val="00A109DD"/>
    <w:rsid w:val="00A10D4F"/>
    <w:rsid w:val="00A111B1"/>
    <w:rsid w:val="00A11469"/>
    <w:rsid w:val="00A1195D"/>
    <w:rsid w:val="00A11A91"/>
    <w:rsid w:val="00A1209B"/>
    <w:rsid w:val="00A123D6"/>
    <w:rsid w:val="00A12612"/>
    <w:rsid w:val="00A1302A"/>
    <w:rsid w:val="00A13658"/>
    <w:rsid w:val="00A140BC"/>
    <w:rsid w:val="00A143D1"/>
    <w:rsid w:val="00A15097"/>
    <w:rsid w:val="00A1514C"/>
    <w:rsid w:val="00A153F1"/>
    <w:rsid w:val="00A155AE"/>
    <w:rsid w:val="00A159D8"/>
    <w:rsid w:val="00A163AF"/>
    <w:rsid w:val="00A163BC"/>
    <w:rsid w:val="00A16841"/>
    <w:rsid w:val="00A16FD0"/>
    <w:rsid w:val="00A17C52"/>
    <w:rsid w:val="00A20882"/>
    <w:rsid w:val="00A208CA"/>
    <w:rsid w:val="00A20AB4"/>
    <w:rsid w:val="00A21AFB"/>
    <w:rsid w:val="00A21DE5"/>
    <w:rsid w:val="00A224B1"/>
    <w:rsid w:val="00A2277E"/>
    <w:rsid w:val="00A227A3"/>
    <w:rsid w:val="00A22EF9"/>
    <w:rsid w:val="00A22F3C"/>
    <w:rsid w:val="00A23A27"/>
    <w:rsid w:val="00A23E55"/>
    <w:rsid w:val="00A2458F"/>
    <w:rsid w:val="00A2480C"/>
    <w:rsid w:val="00A24ADA"/>
    <w:rsid w:val="00A251E2"/>
    <w:rsid w:val="00A251F1"/>
    <w:rsid w:val="00A25B34"/>
    <w:rsid w:val="00A25B72"/>
    <w:rsid w:val="00A25C7B"/>
    <w:rsid w:val="00A26851"/>
    <w:rsid w:val="00A274C8"/>
    <w:rsid w:val="00A300A1"/>
    <w:rsid w:val="00A30436"/>
    <w:rsid w:val="00A3076C"/>
    <w:rsid w:val="00A30969"/>
    <w:rsid w:val="00A30B6A"/>
    <w:rsid w:val="00A30B7B"/>
    <w:rsid w:val="00A30CF8"/>
    <w:rsid w:val="00A30FCF"/>
    <w:rsid w:val="00A31D67"/>
    <w:rsid w:val="00A31DF6"/>
    <w:rsid w:val="00A32046"/>
    <w:rsid w:val="00A32089"/>
    <w:rsid w:val="00A322FC"/>
    <w:rsid w:val="00A32311"/>
    <w:rsid w:val="00A32DB6"/>
    <w:rsid w:val="00A3390B"/>
    <w:rsid w:val="00A34F3B"/>
    <w:rsid w:val="00A35AB0"/>
    <w:rsid w:val="00A35C08"/>
    <w:rsid w:val="00A361A0"/>
    <w:rsid w:val="00A36494"/>
    <w:rsid w:val="00A36669"/>
    <w:rsid w:val="00A36A5D"/>
    <w:rsid w:val="00A36C65"/>
    <w:rsid w:val="00A37598"/>
    <w:rsid w:val="00A40835"/>
    <w:rsid w:val="00A41265"/>
    <w:rsid w:val="00A41C2B"/>
    <w:rsid w:val="00A41E06"/>
    <w:rsid w:val="00A42F93"/>
    <w:rsid w:val="00A43274"/>
    <w:rsid w:val="00A43288"/>
    <w:rsid w:val="00A436ED"/>
    <w:rsid w:val="00A445E0"/>
    <w:rsid w:val="00A44A97"/>
    <w:rsid w:val="00A451A6"/>
    <w:rsid w:val="00A4539D"/>
    <w:rsid w:val="00A46B5E"/>
    <w:rsid w:val="00A47060"/>
    <w:rsid w:val="00A4789A"/>
    <w:rsid w:val="00A506FB"/>
    <w:rsid w:val="00A50E7D"/>
    <w:rsid w:val="00A51210"/>
    <w:rsid w:val="00A51396"/>
    <w:rsid w:val="00A5140D"/>
    <w:rsid w:val="00A51673"/>
    <w:rsid w:val="00A5195E"/>
    <w:rsid w:val="00A51B59"/>
    <w:rsid w:val="00A51ED4"/>
    <w:rsid w:val="00A52279"/>
    <w:rsid w:val="00A5245F"/>
    <w:rsid w:val="00A536E7"/>
    <w:rsid w:val="00A537F6"/>
    <w:rsid w:val="00A53935"/>
    <w:rsid w:val="00A53F31"/>
    <w:rsid w:val="00A5442D"/>
    <w:rsid w:val="00A545EF"/>
    <w:rsid w:val="00A54B7F"/>
    <w:rsid w:val="00A54EC9"/>
    <w:rsid w:val="00A54FF3"/>
    <w:rsid w:val="00A554D7"/>
    <w:rsid w:val="00A555A1"/>
    <w:rsid w:val="00A55AFA"/>
    <w:rsid w:val="00A55CE7"/>
    <w:rsid w:val="00A56568"/>
    <w:rsid w:val="00A5689A"/>
    <w:rsid w:val="00A569AA"/>
    <w:rsid w:val="00A60064"/>
    <w:rsid w:val="00A606AD"/>
    <w:rsid w:val="00A6162D"/>
    <w:rsid w:val="00A61805"/>
    <w:rsid w:val="00A61BD8"/>
    <w:rsid w:val="00A6255C"/>
    <w:rsid w:val="00A630CC"/>
    <w:rsid w:val="00A6364E"/>
    <w:rsid w:val="00A636FB"/>
    <w:rsid w:val="00A63A04"/>
    <w:rsid w:val="00A63C95"/>
    <w:rsid w:val="00A6425D"/>
    <w:rsid w:val="00A646FF"/>
    <w:rsid w:val="00A64DB3"/>
    <w:rsid w:val="00A64DD2"/>
    <w:rsid w:val="00A64E4A"/>
    <w:rsid w:val="00A6559F"/>
    <w:rsid w:val="00A65BF2"/>
    <w:rsid w:val="00A66119"/>
    <w:rsid w:val="00A662CF"/>
    <w:rsid w:val="00A66684"/>
    <w:rsid w:val="00A66E11"/>
    <w:rsid w:val="00A67073"/>
    <w:rsid w:val="00A67386"/>
    <w:rsid w:val="00A6788B"/>
    <w:rsid w:val="00A70497"/>
    <w:rsid w:val="00A70A9D"/>
    <w:rsid w:val="00A7108B"/>
    <w:rsid w:val="00A718EA"/>
    <w:rsid w:val="00A719D0"/>
    <w:rsid w:val="00A723E5"/>
    <w:rsid w:val="00A7267A"/>
    <w:rsid w:val="00A7277E"/>
    <w:rsid w:val="00A727F9"/>
    <w:rsid w:val="00A72B56"/>
    <w:rsid w:val="00A72F80"/>
    <w:rsid w:val="00A72FCD"/>
    <w:rsid w:val="00A736B6"/>
    <w:rsid w:val="00A73990"/>
    <w:rsid w:val="00A73F42"/>
    <w:rsid w:val="00A73F4C"/>
    <w:rsid w:val="00A74564"/>
    <w:rsid w:val="00A753A5"/>
    <w:rsid w:val="00A75773"/>
    <w:rsid w:val="00A757AC"/>
    <w:rsid w:val="00A75953"/>
    <w:rsid w:val="00A759DF"/>
    <w:rsid w:val="00A75E0F"/>
    <w:rsid w:val="00A76410"/>
    <w:rsid w:val="00A76D18"/>
    <w:rsid w:val="00A77D95"/>
    <w:rsid w:val="00A8006A"/>
    <w:rsid w:val="00A800F7"/>
    <w:rsid w:val="00A80472"/>
    <w:rsid w:val="00A809B1"/>
    <w:rsid w:val="00A810AF"/>
    <w:rsid w:val="00A813EA"/>
    <w:rsid w:val="00A81C35"/>
    <w:rsid w:val="00A82F07"/>
    <w:rsid w:val="00A82FB2"/>
    <w:rsid w:val="00A83BE7"/>
    <w:rsid w:val="00A84570"/>
    <w:rsid w:val="00A8459C"/>
    <w:rsid w:val="00A849F3"/>
    <w:rsid w:val="00A84C8F"/>
    <w:rsid w:val="00A84CCA"/>
    <w:rsid w:val="00A855BF"/>
    <w:rsid w:val="00A8571B"/>
    <w:rsid w:val="00A85FFA"/>
    <w:rsid w:val="00A8609E"/>
    <w:rsid w:val="00A8649E"/>
    <w:rsid w:val="00A86ADF"/>
    <w:rsid w:val="00A86BD0"/>
    <w:rsid w:val="00A87440"/>
    <w:rsid w:val="00A87621"/>
    <w:rsid w:val="00A87981"/>
    <w:rsid w:val="00A87C71"/>
    <w:rsid w:val="00A9025C"/>
    <w:rsid w:val="00A9038E"/>
    <w:rsid w:val="00A90D95"/>
    <w:rsid w:val="00A91A77"/>
    <w:rsid w:val="00A92BD2"/>
    <w:rsid w:val="00A92EBA"/>
    <w:rsid w:val="00A92F25"/>
    <w:rsid w:val="00A935C2"/>
    <w:rsid w:val="00A950AA"/>
    <w:rsid w:val="00A955F6"/>
    <w:rsid w:val="00A9579A"/>
    <w:rsid w:val="00A958AB"/>
    <w:rsid w:val="00A95D0E"/>
    <w:rsid w:val="00A9621B"/>
    <w:rsid w:val="00A963BA"/>
    <w:rsid w:val="00A9645C"/>
    <w:rsid w:val="00A96A3F"/>
    <w:rsid w:val="00A974C8"/>
    <w:rsid w:val="00A97632"/>
    <w:rsid w:val="00A97645"/>
    <w:rsid w:val="00A97784"/>
    <w:rsid w:val="00A9790E"/>
    <w:rsid w:val="00A97B76"/>
    <w:rsid w:val="00A97C4E"/>
    <w:rsid w:val="00AA0689"/>
    <w:rsid w:val="00AA0809"/>
    <w:rsid w:val="00AA0B87"/>
    <w:rsid w:val="00AA1A54"/>
    <w:rsid w:val="00AA1BA6"/>
    <w:rsid w:val="00AA2192"/>
    <w:rsid w:val="00AA21A7"/>
    <w:rsid w:val="00AA270A"/>
    <w:rsid w:val="00AA29EE"/>
    <w:rsid w:val="00AA2F6F"/>
    <w:rsid w:val="00AA3AC5"/>
    <w:rsid w:val="00AA3CD8"/>
    <w:rsid w:val="00AA410C"/>
    <w:rsid w:val="00AA420E"/>
    <w:rsid w:val="00AA440B"/>
    <w:rsid w:val="00AA45CA"/>
    <w:rsid w:val="00AA4652"/>
    <w:rsid w:val="00AA4A8E"/>
    <w:rsid w:val="00AA4D30"/>
    <w:rsid w:val="00AA4F35"/>
    <w:rsid w:val="00AA5548"/>
    <w:rsid w:val="00AA562E"/>
    <w:rsid w:val="00AA5997"/>
    <w:rsid w:val="00AA5BA6"/>
    <w:rsid w:val="00AA635B"/>
    <w:rsid w:val="00AA6717"/>
    <w:rsid w:val="00AA7059"/>
    <w:rsid w:val="00AA7710"/>
    <w:rsid w:val="00AA77B5"/>
    <w:rsid w:val="00AA77E2"/>
    <w:rsid w:val="00AA7F45"/>
    <w:rsid w:val="00AB034C"/>
    <w:rsid w:val="00AB0B55"/>
    <w:rsid w:val="00AB0F10"/>
    <w:rsid w:val="00AB0F24"/>
    <w:rsid w:val="00AB23D8"/>
    <w:rsid w:val="00AB2624"/>
    <w:rsid w:val="00AB26E7"/>
    <w:rsid w:val="00AB338A"/>
    <w:rsid w:val="00AB35D6"/>
    <w:rsid w:val="00AB45DB"/>
    <w:rsid w:val="00AB4A92"/>
    <w:rsid w:val="00AB4B5C"/>
    <w:rsid w:val="00AB4F35"/>
    <w:rsid w:val="00AB54AC"/>
    <w:rsid w:val="00AB5892"/>
    <w:rsid w:val="00AB5939"/>
    <w:rsid w:val="00AB5A21"/>
    <w:rsid w:val="00AB62D6"/>
    <w:rsid w:val="00AB7362"/>
    <w:rsid w:val="00AB74D7"/>
    <w:rsid w:val="00AB74D9"/>
    <w:rsid w:val="00AB7EE1"/>
    <w:rsid w:val="00AC09A8"/>
    <w:rsid w:val="00AC0D95"/>
    <w:rsid w:val="00AC1183"/>
    <w:rsid w:val="00AC18B3"/>
    <w:rsid w:val="00AC18CD"/>
    <w:rsid w:val="00AC2610"/>
    <w:rsid w:val="00AC338F"/>
    <w:rsid w:val="00AC3E68"/>
    <w:rsid w:val="00AC40E8"/>
    <w:rsid w:val="00AC42F7"/>
    <w:rsid w:val="00AC4812"/>
    <w:rsid w:val="00AC668F"/>
    <w:rsid w:val="00AC68D6"/>
    <w:rsid w:val="00AC7026"/>
    <w:rsid w:val="00AD01E3"/>
    <w:rsid w:val="00AD0BDF"/>
    <w:rsid w:val="00AD0F23"/>
    <w:rsid w:val="00AD10D7"/>
    <w:rsid w:val="00AD11A2"/>
    <w:rsid w:val="00AD124F"/>
    <w:rsid w:val="00AD1A61"/>
    <w:rsid w:val="00AD27B9"/>
    <w:rsid w:val="00AD2CF7"/>
    <w:rsid w:val="00AD2EBA"/>
    <w:rsid w:val="00AD3248"/>
    <w:rsid w:val="00AD3D21"/>
    <w:rsid w:val="00AD478F"/>
    <w:rsid w:val="00AD4ABF"/>
    <w:rsid w:val="00AD4E41"/>
    <w:rsid w:val="00AD52D1"/>
    <w:rsid w:val="00AD5309"/>
    <w:rsid w:val="00AD53E4"/>
    <w:rsid w:val="00AD5726"/>
    <w:rsid w:val="00AD586F"/>
    <w:rsid w:val="00AD5B24"/>
    <w:rsid w:val="00AD5F2B"/>
    <w:rsid w:val="00AD6612"/>
    <w:rsid w:val="00AD6824"/>
    <w:rsid w:val="00AD6D26"/>
    <w:rsid w:val="00AD7261"/>
    <w:rsid w:val="00AD7328"/>
    <w:rsid w:val="00AD7866"/>
    <w:rsid w:val="00AD7FCE"/>
    <w:rsid w:val="00AE059E"/>
    <w:rsid w:val="00AE0BC4"/>
    <w:rsid w:val="00AE1062"/>
    <w:rsid w:val="00AE13D4"/>
    <w:rsid w:val="00AE1CFC"/>
    <w:rsid w:val="00AE1FDC"/>
    <w:rsid w:val="00AE25DB"/>
    <w:rsid w:val="00AE37A7"/>
    <w:rsid w:val="00AE5365"/>
    <w:rsid w:val="00AE552F"/>
    <w:rsid w:val="00AE5D91"/>
    <w:rsid w:val="00AE60DC"/>
    <w:rsid w:val="00AE6320"/>
    <w:rsid w:val="00AE651B"/>
    <w:rsid w:val="00AE7794"/>
    <w:rsid w:val="00AE79DB"/>
    <w:rsid w:val="00AE7D8F"/>
    <w:rsid w:val="00AF0A91"/>
    <w:rsid w:val="00AF0D0E"/>
    <w:rsid w:val="00AF112A"/>
    <w:rsid w:val="00AF1301"/>
    <w:rsid w:val="00AF216E"/>
    <w:rsid w:val="00AF21D5"/>
    <w:rsid w:val="00AF2944"/>
    <w:rsid w:val="00AF32F1"/>
    <w:rsid w:val="00AF3AFD"/>
    <w:rsid w:val="00AF41BE"/>
    <w:rsid w:val="00AF53E0"/>
    <w:rsid w:val="00AF56FF"/>
    <w:rsid w:val="00AF653A"/>
    <w:rsid w:val="00AF66F6"/>
    <w:rsid w:val="00AF6EA4"/>
    <w:rsid w:val="00AF6F12"/>
    <w:rsid w:val="00AF7297"/>
    <w:rsid w:val="00AF7393"/>
    <w:rsid w:val="00AF77C6"/>
    <w:rsid w:val="00AF7FE4"/>
    <w:rsid w:val="00B012E1"/>
    <w:rsid w:val="00B01D3D"/>
    <w:rsid w:val="00B01E85"/>
    <w:rsid w:val="00B02488"/>
    <w:rsid w:val="00B02D5D"/>
    <w:rsid w:val="00B036D9"/>
    <w:rsid w:val="00B03911"/>
    <w:rsid w:val="00B039DC"/>
    <w:rsid w:val="00B03BBD"/>
    <w:rsid w:val="00B04974"/>
    <w:rsid w:val="00B05E10"/>
    <w:rsid w:val="00B06097"/>
    <w:rsid w:val="00B0614D"/>
    <w:rsid w:val="00B06611"/>
    <w:rsid w:val="00B07B99"/>
    <w:rsid w:val="00B07CD4"/>
    <w:rsid w:val="00B105CF"/>
    <w:rsid w:val="00B107DE"/>
    <w:rsid w:val="00B10DEC"/>
    <w:rsid w:val="00B11482"/>
    <w:rsid w:val="00B11D38"/>
    <w:rsid w:val="00B11F64"/>
    <w:rsid w:val="00B120A0"/>
    <w:rsid w:val="00B12921"/>
    <w:rsid w:val="00B12DB0"/>
    <w:rsid w:val="00B12FCC"/>
    <w:rsid w:val="00B1329C"/>
    <w:rsid w:val="00B1359D"/>
    <w:rsid w:val="00B13903"/>
    <w:rsid w:val="00B13ACD"/>
    <w:rsid w:val="00B148E5"/>
    <w:rsid w:val="00B14E33"/>
    <w:rsid w:val="00B150B1"/>
    <w:rsid w:val="00B150C9"/>
    <w:rsid w:val="00B151DA"/>
    <w:rsid w:val="00B15B49"/>
    <w:rsid w:val="00B15C1B"/>
    <w:rsid w:val="00B178D2"/>
    <w:rsid w:val="00B179A5"/>
    <w:rsid w:val="00B2033D"/>
    <w:rsid w:val="00B20CA7"/>
    <w:rsid w:val="00B211E6"/>
    <w:rsid w:val="00B216FD"/>
    <w:rsid w:val="00B218CC"/>
    <w:rsid w:val="00B21A2B"/>
    <w:rsid w:val="00B21F53"/>
    <w:rsid w:val="00B220A7"/>
    <w:rsid w:val="00B2239F"/>
    <w:rsid w:val="00B22662"/>
    <w:rsid w:val="00B2297B"/>
    <w:rsid w:val="00B231E2"/>
    <w:rsid w:val="00B232F0"/>
    <w:rsid w:val="00B2373B"/>
    <w:rsid w:val="00B23AD8"/>
    <w:rsid w:val="00B24565"/>
    <w:rsid w:val="00B25E4B"/>
    <w:rsid w:val="00B25EA9"/>
    <w:rsid w:val="00B26574"/>
    <w:rsid w:val="00B2782A"/>
    <w:rsid w:val="00B27E28"/>
    <w:rsid w:val="00B27F59"/>
    <w:rsid w:val="00B3044C"/>
    <w:rsid w:val="00B307AA"/>
    <w:rsid w:val="00B30F4F"/>
    <w:rsid w:val="00B312D9"/>
    <w:rsid w:val="00B319AD"/>
    <w:rsid w:val="00B31B54"/>
    <w:rsid w:val="00B32635"/>
    <w:rsid w:val="00B32D4A"/>
    <w:rsid w:val="00B32E89"/>
    <w:rsid w:val="00B334F6"/>
    <w:rsid w:val="00B335E6"/>
    <w:rsid w:val="00B337D9"/>
    <w:rsid w:val="00B33CC7"/>
    <w:rsid w:val="00B35233"/>
    <w:rsid w:val="00B3599E"/>
    <w:rsid w:val="00B359C2"/>
    <w:rsid w:val="00B35B7F"/>
    <w:rsid w:val="00B35BA9"/>
    <w:rsid w:val="00B35BC3"/>
    <w:rsid w:val="00B36632"/>
    <w:rsid w:val="00B36687"/>
    <w:rsid w:val="00B368B1"/>
    <w:rsid w:val="00B369DB"/>
    <w:rsid w:val="00B36F65"/>
    <w:rsid w:val="00B370B7"/>
    <w:rsid w:val="00B37647"/>
    <w:rsid w:val="00B40761"/>
    <w:rsid w:val="00B40F26"/>
    <w:rsid w:val="00B41032"/>
    <w:rsid w:val="00B412D1"/>
    <w:rsid w:val="00B41381"/>
    <w:rsid w:val="00B4171C"/>
    <w:rsid w:val="00B41D92"/>
    <w:rsid w:val="00B41E68"/>
    <w:rsid w:val="00B42680"/>
    <w:rsid w:val="00B42941"/>
    <w:rsid w:val="00B42CAE"/>
    <w:rsid w:val="00B435E7"/>
    <w:rsid w:val="00B43BC9"/>
    <w:rsid w:val="00B43BE0"/>
    <w:rsid w:val="00B440C4"/>
    <w:rsid w:val="00B442D7"/>
    <w:rsid w:val="00B44D93"/>
    <w:rsid w:val="00B45086"/>
    <w:rsid w:val="00B45320"/>
    <w:rsid w:val="00B45376"/>
    <w:rsid w:val="00B457DD"/>
    <w:rsid w:val="00B457E9"/>
    <w:rsid w:val="00B4581C"/>
    <w:rsid w:val="00B4584F"/>
    <w:rsid w:val="00B45BDB"/>
    <w:rsid w:val="00B45CD3"/>
    <w:rsid w:val="00B461AA"/>
    <w:rsid w:val="00B467C6"/>
    <w:rsid w:val="00B46D5E"/>
    <w:rsid w:val="00B47207"/>
    <w:rsid w:val="00B477F7"/>
    <w:rsid w:val="00B47B76"/>
    <w:rsid w:val="00B50462"/>
    <w:rsid w:val="00B50896"/>
    <w:rsid w:val="00B50939"/>
    <w:rsid w:val="00B50A92"/>
    <w:rsid w:val="00B51035"/>
    <w:rsid w:val="00B52FC2"/>
    <w:rsid w:val="00B5311E"/>
    <w:rsid w:val="00B53409"/>
    <w:rsid w:val="00B5375C"/>
    <w:rsid w:val="00B54E30"/>
    <w:rsid w:val="00B554B6"/>
    <w:rsid w:val="00B55BBE"/>
    <w:rsid w:val="00B5654D"/>
    <w:rsid w:val="00B56AC0"/>
    <w:rsid w:val="00B57768"/>
    <w:rsid w:val="00B57C70"/>
    <w:rsid w:val="00B57D5F"/>
    <w:rsid w:val="00B57D81"/>
    <w:rsid w:val="00B57FA3"/>
    <w:rsid w:val="00B60592"/>
    <w:rsid w:val="00B6072E"/>
    <w:rsid w:val="00B60AF8"/>
    <w:rsid w:val="00B60E95"/>
    <w:rsid w:val="00B6146E"/>
    <w:rsid w:val="00B61AB6"/>
    <w:rsid w:val="00B629D5"/>
    <w:rsid w:val="00B62F90"/>
    <w:rsid w:val="00B63022"/>
    <w:rsid w:val="00B6332A"/>
    <w:rsid w:val="00B634EB"/>
    <w:rsid w:val="00B635D3"/>
    <w:rsid w:val="00B637F1"/>
    <w:rsid w:val="00B63E56"/>
    <w:rsid w:val="00B63F3E"/>
    <w:rsid w:val="00B64377"/>
    <w:rsid w:val="00B64DC1"/>
    <w:rsid w:val="00B64EA8"/>
    <w:rsid w:val="00B6531C"/>
    <w:rsid w:val="00B66300"/>
    <w:rsid w:val="00B66AA7"/>
    <w:rsid w:val="00B66BAE"/>
    <w:rsid w:val="00B6741A"/>
    <w:rsid w:val="00B67500"/>
    <w:rsid w:val="00B67F83"/>
    <w:rsid w:val="00B7086C"/>
    <w:rsid w:val="00B709AD"/>
    <w:rsid w:val="00B709B8"/>
    <w:rsid w:val="00B72BBF"/>
    <w:rsid w:val="00B72F18"/>
    <w:rsid w:val="00B73089"/>
    <w:rsid w:val="00B73230"/>
    <w:rsid w:val="00B7336E"/>
    <w:rsid w:val="00B739F9"/>
    <w:rsid w:val="00B73A31"/>
    <w:rsid w:val="00B740C5"/>
    <w:rsid w:val="00B74B1B"/>
    <w:rsid w:val="00B7511D"/>
    <w:rsid w:val="00B7526F"/>
    <w:rsid w:val="00B75E4E"/>
    <w:rsid w:val="00B75EAD"/>
    <w:rsid w:val="00B76179"/>
    <w:rsid w:val="00B76C30"/>
    <w:rsid w:val="00B76C4E"/>
    <w:rsid w:val="00B76D25"/>
    <w:rsid w:val="00B76F2B"/>
    <w:rsid w:val="00B77242"/>
    <w:rsid w:val="00B7731C"/>
    <w:rsid w:val="00B77782"/>
    <w:rsid w:val="00B77B9B"/>
    <w:rsid w:val="00B80B07"/>
    <w:rsid w:val="00B81027"/>
    <w:rsid w:val="00B81119"/>
    <w:rsid w:val="00B812A2"/>
    <w:rsid w:val="00B81574"/>
    <w:rsid w:val="00B81FD0"/>
    <w:rsid w:val="00B82316"/>
    <w:rsid w:val="00B823B0"/>
    <w:rsid w:val="00B8290B"/>
    <w:rsid w:val="00B82E92"/>
    <w:rsid w:val="00B834E9"/>
    <w:rsid w:val="00B83D6B"/>
    <w:rsid w:val="00B8492A"/>
    <w:rsid w:val="00B84A61"/>
    <w:rsid w:val="00B84AA9"/>
    <w:rsid w:val="00B84BDD"/>
    <w:rsid w:val="00B84F29"/>
    <w:rsid w:val="00B8588F"/>
    <w:rsid w:val="00B85C8F"/>
    <w:rsid w:val="00B85DC4"/>
    <w:rsid w:val="00B85E22"/>
    <w:rsid w:val="00B85F05"/>
    <w:rsid w:val="00B86426"/>
    <w:rsid w:val="00B86462"/>
    <w:rsid w:val="00B871EA"/>
    <w:rsid w:val="00B87CDC"/>
    <w:rsid w:val="00B90355"/>
    <w:rsid w:val="00B90884"/>
    <w:rsid w:val="00B90E62"/>
    <w:rsid w:val="00B91B0B"/>
    <w:rsid w:val="00B91B5F"/>
    <w:rsid w:val="00B91ECE"/>
    <w:rsid w:val="00B9351F"/>
    <w:rsid w:val="00B93EE8"/>
    <w:rsid w:val="00B93F2C"/>
    <w:rsid w:val="00B944D8"/>
    <w:rsid w:val="00B952CE"/>
    <w:rsid w:val="00B966B4"/>
    <w:rsid w:val="00B96F82"/>
    <w:rsid w:val="00B96F96"/>
    <w:rsid w:val="00B96FC5"/>
    <w:rsid w:val="00B97077"/>
    <w:rsid w:val="00B9719C"/>
    <w:rsid w:val="00B971E0"/>
    <w:rsid w:val="00B9737F"/>
    <w:rsid w:val="00B97477"/>
    <w:rsid w:val="00B97E4D"/>
    <w:rsid w:val="00BA0520"/>
    <w:rsid w:val="00BA09E5"/>
    <w:rsid w:val="00BA0B29"/>
    <w:rsid w:val="00BA0C71"/>
    <w:rsid w:val="00BA1817"/>
    <w:rsid w:val="00BA18E8"/>
    <w:rsid w:val="00BA2274"/>
    <w:rsid w:val="00BA25CA"/>
    <w:rsid w:val="00BA2AD3"/>
    <w:rsid w:val="00BA2D48"/>
    <w:rsid w:val="00BA3045"/>
    <w:rsid w:val="00BA3275"/>
    <w:rsid w:val="00BA3E32"/>
    <w:rsid w:val="00BA4249"/>
    <w:rsid w:val="00BA45A1"/>
    <w:rsid w:val="00BA4EF0"/>
    <w:rsid w:val="00BA5730"/>
    <w:rsid w:val="00BA6C5A"/>
    <w:rsid w:val="00BA76EB"/>
    <w:rsid w:val="00BA7715"/>
    <w:rsid w:val="00BA7D9D"/>
    <w:rsid w:val="00BB09B5"/>
    <w:rsid w:val="00BB0C96"/>
    <w:rsid w:val="00BB156B"/>
    <w:rsid w:val="00BB29D4"/>
    <w:rsid w:val="00BB333B"/>
    <w:rsid w:val="00BB354B"/>
    <w:rsid w:val="00BB44D4"/>
    <w:rsid w:val="00BB6A77"/>
    <w:rsid w:val="00BB7236"/>
    <w:rsid w:val="00BB724F"/>
    <w:rsid w:val="00BB7673"/>
    <w:rsid w:val="00BC1F85"/>
    <w:rsid w:val="00BC2470"/>
    <w:rsid w:val="00BC25BC"/>
    <w:rsid w:val="00BC2688"/>
    <w:rsid w:val="00BC2730"/>
    <w:rsid w:val="00BC3506"/>
    <w:rsid w:val="00BC3596"/>
    <w:rsid w:val="00BC424B"/>
    <w:rsid w:val="00BC46B9"/>
    <w:rsid w:val="00BC4B16"/>
    <w:rsid w:val="00BC4BA7"/>
    <w:rsid w:val="00BC4C26"/>
    <w:rsid w:val="00BC4D88"/>
    <w:rsid w:val="00BC554C"/>
    <w:rsid w:val="00BC5C47"/>
    <w:rsid w:val="00BC6D27"/>
    <w:rsid w:val="00BC768C"/>
    <w:rsid w:val="00BC7FE1"/>
    <w:rsid w:val="00BD0013"/>
    <w:rsid w:val="00BD05CD"/>
    <w:rsid w:val="00BD0600"/>
    <w:rsid w:val="00BD073E"/>
    <w:rsid w:val="00BD0BC6"/>
    <w:rsid w:val="00BD12BC"/>
    <w:rsid w:val="00BD13B8"/>
    <w:rsid w:val="00BD16DA"/>
    <w:rsid w:val="00BD1D2A"/>
    <w:rsid w:val="00BD1F59"/>
    <w:rsid w:val="00BD20C5"/>
    <w:rsid w:val="00BD2445"/>
    <w:rsid w:val="00BD2587"/>
    <w:rsid w:val="00BD3E27"/>
    <w:rsid w:val="00BD3EDE"/>
    <w:rsid w:val="00BD41DA"/>
    <w:rsid w:val="00BD4207"/>
    <w:rsid w:val="00BD496E"/>
    <w:rsid w:val="00BD51FC"/>
    <w:rsid w:val="00BD584A"/>
    <w:rsid w:val="00BD5BF7"/>
    <w:rsid w:val="00BD661B"/>
    <w:rsid w:val="00BD668F"/>
    <w:rsid w:val="00BD6978"/>
    <w:rsid w:val="00BD759F"/>
    <w:rsid w:val="00BE00E5"/>
    <w:rsid w:val="00BE0431"/>
    <w:rsid w:val="00BE0A34"/>
    <w:rsid w:val="00BE0D13"/>
    <w:rsid w:val="00BE0D6E"/>
    <w:rsid w:val="00BE1256"/>
    <w:rsid w:val="00BE15AF"/>
    <w:rsid w:val="00BE2746"/>
    <w:rsid w:val="00BE2AFE"/>
    <w:rsid w:val="00BE2BB3"/>
    <w:rsid w:val="00BE2F63"/>
    <w:rsid w:val="00BE3244"/>
    <w:rsid w:val="00BE37AF"/>
    <w:rsid w:val="00BE394E"/>
    <w:rsid w:val="00BE39C3"/>
    <w:rsid w:val="00BE3B81"/>
    <w:rsid w:val="00BE4342"/>
    <w:rsid w:val="00BE4377"/>
    <w:rsid w:val="00BE4BCC"/>
    <w:rsid w:val="00BE53CB"/>
    <w:rsid w:val="00BE5950"/>
    <w:rsid w:val="00BE5ACD"/>
    <w:rsid w:val="00BE7C58"/>
    <w:rsid w:val="00BE7CD9"/>
    <w:rsid w:val="00BF00CB"/>
    <w:rsid w:val="00BF00EB"/>
    <w:rsid w:val="00BF0302"/>
    <w:rsid w:val="00BF11F5"/>
    <w:rsid w:val="00BF1291"/>
    <w:rsid w:val="00BF182F"/>
    <w:rsid w:val="00BF1D42"/>
    <w:rsid w:val="00BF2093"/>
    <w:rsid w:val="00BF2C00"/>
    <w:rsid w:val="00BF2D68"/>
    <w:rsid w:val="00BF352B"/>
    <w:rsid w:val="00BF3D53"/>
    <w:rsid w:val="00BF3ED8"/>
    <w:rsid w:val="00BF60BD"/>
    <w:rsid w:val="00BF6276"/>
    <w:rsid w:val="00BF6E44"/>
    <w:rsid w:val="00BF7573"/>
    <w:rsid w:val="00BF797C"/>
    <w:rsid w:val="00BF7EAE"/>
    <w:rsid w:val="00C00252"/>
    <w:rsid w:val="00C00349"/>
    <w:rsid w:val="00C008A2"/>
    <w:rsid w:val="00C01DDB"/>
    <w:rsid w:val="00C0218F"/>
    <w:rsid w:val="00C023FB"/>
    <w:rsid w:val="00C0279C"/>
    <w:rsid w:val="00C02C64"/>
    <w:rsid w:val="00C0368C"/>
    <w:rsid w:val="00C03916"/>
    <w:rsid w:val="00C03948"/>
    <w:rsid w:val="00C03AAB"/>
    <w:rsid w:val="00C03DEE"/>
    <w:rsid w:val="00C03F00"/>
    <w:rsid w:val="00C04615"/>
    <w:rsid w:val="00C04E9E"/>
    <w:rsid w:val="00C04EE4"/>
    <w:rsid w:val="00C050CC"/>
    <w:rsid w:val="00C05E24"/>
    <w:rsid w:val="00C05E5F"/>
    <w:rsid w:val="00C06010"/>
    <w:rsid w:val="00C06334"/>
    <w:rsid w:val="00C0659D"/>
    <w:rsid w:val="00C06966"/>
    <w:rsid w:val="00C06A49"/>
    <w:rsid w:val="00C07181"/>
    <w:rsid w:val="00C077E0"/>
    <w:rsid w:val="00C07900"/>
    <w:rsid w:val="00C07A16"/>
    <w:rsid w:val="00C102AB"/>
    <w:rsid w:val="00C1037B"/>
    <w:rsid w:val="00C106C7"/>
    <w:rsid w:val="00C106EE"/>
    <w:rsid w:val="00C108B8"/>
    <w:rsid w:val="00C10AD6"/>
    <w:rsid w:val="00C10C07"/>
    <w:rsid w:val="00C1100B"/>
    <w:rsid w:val="00C111C2"/>
    <w:rsid w:val="00C112C5"/>
    <w:rsid w:val="00C11551"/>
    <w:rsid w:val="00C11913"/>
    <w:rsid w:val="00C11A88"/>
    <w:rsid w:val="00C11B9A"/>
    <w:rsid w:val="00C1202B"/>
    <w:rsid w:val="00C12207"/>
    <w:rsid w:val="00C12695"/>
    <w:rsid w:val="00C1336F"/>
    <w:rsid w:val="00C135AB"/>
    <w:rsid w:val="00C13FB9"/>
    <w:rsid w:val="00C141A2"/>
    <w:rsid w:val="00C141F5"/>
    <w:rsid w:val="00C14AB4"/>
    <w:rsid w:val="00C14CFA"/>
    <w:rsid w:val="00C152E0"/>
    <w:rsid w:val="00C15397"/>
    <w:rsid w:val="00C15438"/>
    <w:rsid w:val="00C15712"/>
    <w:rsid w:val="00C1597D"/>
    <w:rsid w:val="00C15A34"/>
    <w:rsid w:val="00C15D34"/>
    <w:rsid w:val="00C1616A"/>
    <w:rsid w:val="00C16FA9"/>
    <w:rsid w:val="00C1717F"/>
    <w:rsid w:val="00C17599"/>
    <w:rsid w:val="00C17627"/>
    <w:rsid w:val="00C17AA0"/>
    <w:rsid w:val="00C17CE4"/>
    <w:rsid w:val="00C20480"/>
    <w:rsid w:val="00C20616"/>
    <w:rsid w:val="00C206F2"/>
    <w:rsid w:val="00C20887"/>
    <w:rsid w:val="00C20AC5"/>
    <w:rsid w:val="00C21546"/>
    <w:rsid w:val="00C2176F"/>
    <w:rsid w:val="00C219AE"/>
    <w:rsid w:val="00C21C26"/>
    <w:rsid w:val="00C22E28"/>
    <w:rsid w:val="00C23185"/>
    <w:rsid w:val="00C23E66"/>
    <w:rsid w:val="00C24895"/>
    <w:rsid w:val="00C24A68"/>
    <w:rsid w:val="00C24D87"/>
    <w:rsid w:val="00C259FF"/>
    <w:rsid w:val="00C2631F"/>
    <w:rsid w:val="00C26369"/>
    <w:rsid w:val="00C26585"/>
    <w:rsid w:val="00C2675F"/>
    <w:rsid w:val="00C26AA5"/>
    <w:rsid w:val="00C2755F"/>
    <w:rsid w:val="00C27754"/>
    <w:rsid w:val="00C27BA3"/>
    <w:rsid w:val="00C30029"/>
    <w:rsid w:val="00C30611"/>
    <w:rsid w:val="00C30BCE"/>
    <w:rsid w:val="00C31209"/>
    <w:rsid w:val="00C31325"/>
    <w:rsid w:val="00C32356"/>
    <w:rsid w:val="00C324D1"/>
    <w:rsid w:val="00C33383"/>
    <w:rsid w:val="00C33570"/>
    <w:rsid w:val="00C33697"/>
    <w:rsid w:val="00C336F5"/>
    <w:rsid w:val="00C337C1"/>
    <w:rsid w:val="00C33DC4"/>
    <w:rsid w:val="00C340AC"/>
    <w:rsid w:val="00C3459A"/>
    <w:rsid w:val="00C34E6C"/>
    <w:rsid w:val="00C352ED"/>
    <w:rsid w:val="00C355EC"/>
    <w:rsid w:val="00C356F8"/>
    <w:rsid w:val="00C35D20"/>
    <w:rsid w:val="00C35F5A"/>
    <w:rsid w:val="00C36929"/>
    <w:rsid w:val="00C36EB0"/>
    <w:rsid w:val="00C375EB"/>
    <w:rsid w:val="00C37E60"/>
    <w:rsid w:val="00C407E9"/>
    <w:rsid w:val="00C4080D"/>
    <w:rsid w:val="00C41BA2"/>
    <w:rsid w:val="00C42AF0"/>
    <w:rsid w:val="00C42C1E"/>
    <w:rsid w:val="00C42D26"/>
    <w:rsid w:val="00C434B4"/>
    <w:rsid w:val="00C44F43"/>
    <w:rsid w:val="00C44F5E"/>
    <w:rsid w:val="00C45021"/>
    <w:rsid w:val="00C45207"/>
    <w:rsid w:val="00C45629"/>
    <w:rsid w:val="00C456CC"/>
    <w:rsid w:val="00C4576F"/>
    <w:rsid w:val="00C45A29"/>
    <w:rsid w:val="00C463B9"/>
    <w:rsid w:val="00C46906"/>
    <w:rsid w:val="00C46A36"/>
    <w:rsid w:val="00C46B0D"/>
    <w:rsid w:val="00C46EF5"/>
    <w:rsid w:val="00C46F0C"/>
    <w:rsid w:val="00C472E8"/>
    <w:rsid w:val="00C4741D"/>
    <w:rsid w:val="00C474A1"/>
    <w:rsid w:val="00C4781A"/>
    <w:rsid w:val="00C47EF2"/>
    <w:rsid w:val="00C505F6"/>
    <w:rsid w:val="00C50C0B"/>
    <w:rsid w:val="00C5160D"/>
    <w:rsid w:val="00C51FB0"/>
    <w:rsid w:val="00C5205D"/>
    <w:rsid w:val="00C5255A"/>
    <w:rsid w:val="00C526F3"/>
    <w:rsid w:val="00C52EB3"/>
    <w:rsid w:val="00C531DF"/>
    <w:rsid w:val="00C53801"/>
    <w:rsid w:val="00C53AA7"/>
    <w:rsid w:val="00C540B5"/>
    <w:rsid w:val="00C549BA"/>
    <w:rsid w:val="00C54F3C"/>
    <w:rsid w:val="00C552C2"/>
    <w:rsid w:val="00C5564E"/>
    <w:rsid w:val="00C556E4"/>
    <w:rsid w:val="00C55CA7"/>
    <w:rsid w:val="00C55DE8"/>
    <w:rsid w:val="00C570CC"/>
    <w:rsid w:val="00C57298"/>
    <w:rsid w:val="00C57470"/>
    <w:rsid w:val="00C6024E"/>
    <w:rsid w:val="00C60778"/>
    <w:rsid w:val="00C60BC0"/>
    <w:rsid w:val="00C61037"/>
    <w:rsid w:val="00C61A85"/>
    <w:rsid w:val="00C61C31"/>
    <w:rsid w:val="00C61C4D"/>
    <w:rsid w:val="00C61FB5"/>
    <w:rsid w:val="00C62DD2"/>
    <w:rsid w:val="00C62E43"/>
    <w:rsid w:val="00C62F5C"/>
    <w:rsid w:val="00C631BB"/>
    <w:rsid w:val="00C63201"/>
    <w:rsid w:val="00C6362E"/>
    <w:rsid w:val="00C636CD"/>
    <w:rsid w:val="00C63D0D"/>
    <w:rsid w:val="00C6411A"/>
    <w:rsid w:val="00C64A11"/>
    <w:rsid w:val="00C6558B"/>
    <w:rsid w:val="00C65D1B"/>
    <w:rsid w:val="00C6622D"/>
    <w:rsid w:val="00C66BAF"/>
    <w:rsid w:val="00C66DF3"/>
    <w:rsid w:val="00C67158"/>
    <w:rsid w:val="00C67B82"/>
    <w:rsid w:val="00C70055"/>
    <w:rsid w:val="00C70A82"/>
    <w:rsid w:val="00C70B76"/>
    <w:rsid w:val="00C71191"/>
    <w:rsid w:val="00C71346"/>
    <w:rsid w:val="00C72067"/>
    <w:rsid w:val="00C725B4"/>
    <w:rsid w:val="00C7261C"/>
    <w:rsid w:val="00C72749"/>
    <w:rsid w:val="00C72936"/>
    <w:rsid w:val="00C72E8B"/>
    <w:rsid w:val="00C72F93"/>
    <w:rsid w:val="00C7319A"/>
    <w:rsid w:val="00C7353F"/>
    <w:rsid w:val="00C73BE5"/>
    <w:rsid w:val="00C7425F"/>
    <w:rsid w:val="00C74D34"/>
    <w:rsid w:val="00C752D0"/>
    <w:rsid w:val="00C75C59"/>
    <w:rsid w:val="00C76649"/>
    <w:rsid w:val="00C766BA"/>
    <w:rsid w:val="00C76709"/>
    <w:rsid w:val="00C768BA"/>
    <w:rsid w:val="00C77FB4"/>
    <w:rsid w:val="00C81082"/>
    <w:rsid w:val="00C81282"/>
    <w:rsid w:val="00C81352"/>
    <w:rsid w:val="00C814BB"/>
    <w:rsid w:val="00C81944"/>
    <w:rsid w:val="00C81998"/>
    <w:rsid w:val="00C82380"/>
    <w:rsid w:val="00C8286B"/>
    <w:rsid w:val="00C83BAF"/>
    <w:rsid w:val="00C83E88"/>
    <w:rsid w:val="00C84DE8"/>
    <w:rsid w:val="00C84F2F"/>
    <w:rsid w:val="00C853E3"/>
    <w:rsid w:val="00C853F8"/>
    <w:rsid w:val="00C85728"/>
    <w:rsid w:val="00C857F4"/>
    <w:rsid w:val="00C86C6B"/>
    <w:rsid w:val="00C8762F"/>
    <w:rsid w:val="00C87886"/>
    <w:rsid w:val="00C87A94"/>
    <w:rsid w:val="00C87C4C"/>
    <w:rsid w:val="00C87E22"/>
    <w:rsid w:val="00C9001E"/>
    <w:rsid w:val="00C90332"/>
    <w:rsid w:val="00C91310"/>
    <w:rsid w:val="00C91323"/>
    <w:rsid w:val="00C91D53"/>
    <w:rsid w:val="00C91FCE"/>
    <w:rsid w:val="00C9200F"/>
    <w:rsid w:val="00C921DB"/>
    <w:rsid w:val="00C9238C"/>
    <w:rsid w:val="00C934D4"/>
    <w:rsid w:val="00C93A89"/>
    <w:rsid w:val="00C93B74"/>
    <w:rsid w:val="00C9482D"/>
    <w:rsid w:val="00C94E7A"/>
    <w:rsid w:val="00C950A2"/>
    <w:rsid w:val="00C950F5"/>
    <w:rsid w:val="00C9551E"/>
    <w:rsid w:val="00C95742"/>
    <w:rsid w:val="00C95FBD"/>
    <w:rsid w:val="00C960B9"/>
    <w:rsid w:val="00C9616D"/>
    <w:rsid w:val="00C96735"/>
    <w:rsid w:val="00C976F9"/>
    <w:rsid w:val="00C979AF"/>
    <w:rsid w:val="00C97AA8"/>
    <w:rsid w:val="00CA0685"/>
    <w:rsid w:val="00CA07CA"/>
    <w:rsid w:val="00CA1B33"/>
    <w:rsid w:val="00CA1C20"/>
    <w:rsid w:val="00CA20BB"/>
    <w:rsid w:val="00CA29A0"/>
    <w:rsid w:val="00CA2F27"/>
    <w:rsid w:val="00CA3E0F"/>
    <w:rsid w:val="00CA406A"/>
    <w:rsid w:val="00CA4081"/>
    <w:rsid w:val="00CA5626"/>
    <w:rsid w:val="00CA5C1F"/>
    <w:rsid w:val="00CA5D61"/>
    <w:rsid w:val="00CA5D8A"/>
    <w:rsid w:val="00CA61C9"/>
    <w:rsid w:val="00CA7521"/>
    <w:rsid w:val="00CA75A4"/>
    <w:rsid w:val="00CA791C"/>
    <w:rsid w:val="00CB0144"/>
    <w:rsid w:val="00CB06C6"/>
    <w:rsid w:val="00CB0769"/>
    <w:rsid w:val="00CB09FC"/>
    <w:rsid w:val="00CB0C97"/>
    <w:rsid w:val="00CB0DA5"/>
    <w:rsid w:val="00CB0EA9"/>
    <w:rsid w:val="00CB0F3C"/>
    <w:rsid w:val="00CB1828"/>
    <w:rsid w:val="00CB1A14"/>
    <w:rsid w:val="00CB2444"/>
    <w:rsid w:val="00CB2645"/>
    <w:rsid w:val="00CB36A6"/>
    <w:rsid w:val="00CB392D"/>
    <w:rsid w:val="00CB3C56"/>
    <w:rsid w:val="00CB42F0"/>
    <w:rsid w:val="00CB4AAA"/>
    <w:rsid w:val="00CB50A2"/>
    <w:rsid w:val="00CB5560"/>
    <w:rsid w:val="00CB6075"/>
    <w:rsid w:val="00CB6FE0"/>
    <w:rsid w:val="00CB7EC3"/>
    <w:rsid w:val="00CB7F10"/>
    <w:rsid w:val="00CC05D9"/>
    <w:rsid w:val="00CC0703"/>
    <w:rsid w:val="00CC0A95"/>
    <w:rsid w:val="00CC10B5"/>
    <w:rsid w:val="00CC1EA5"/>
    <w:rsid w:val="00CC1EB3"/>
    <w:rsid w:val="00CC21E9"/>
    <w:rsid w:val="00CC22E7"/>
    <w:rsid w:val="00CC2340"/>
    <w:rsid w:val="00CC24B4"/>
    <w:rsid w:val="00CC2678"/>
    <w:rsid w:val="00CC2AEB"/>
    <w:rsid w:val="00CC300B"/>
    <w:rsid w:val="00CC3036"/>
    <w:rsid w:val="00CC3155"/>
    <w:rsid w:val="00CC329B"/>
    <w:rsid w:val="00CC32AB"/>
    <w:rsid w:val="00CC3316"/>
    <w:rsid w:val="00CC3391"/>
    <w:rsid w:val="00CC3508"/>
    <w:rsid w:val="00CC3D00"/>
    <w:rsid w:val="00CC4489"/>
    <w:rsid w:val="00CC4600"/>
    <w:rsid w:val="00CC48BC"/>
    <w:rsid w:val="00CC52A9"/>
    <w:rsid w:val="00CC60A5"/>
    <w:rsid w:val="00CC6127"/>
    <w:rsid w:val="00CC632D"/>
    <w:rsid w:val="00CC780F"/>
    <w:rsid w:val="00CD02FF"/>
    <w:rsid w:val="00CD0DDB"/>
    <w:rsid w:val="00CD118A"/>
    <w:rsid w:val="00CD11C1"/>
    <w:rsid w:val="00CD1CE7"/>
    <w:rsid w:val="00CD1E6F"/>
    <w:rsid w:val="00CD2400"/>
    <w:rsid w:val="00CD26B5"/>
    <w:rsid w:val="00CD2757"/>
    <w:rsid w:val="00CD2A05"/>
    <w:rsid w:val="00CD2AB6"/>
    <w:rsid w:val="00CD31BE"/>
    <w:rsid w:val="00CD37A9"/>
    <w:rsid w:val="00CD3BC6"/>
    <w:rsid w:val="00CD485C"/>
    <w:rsid w:val="00CD4DAB"/>
    <w:rsid w:val="00CD5035"/>
    <w:rsid w:val="00CD54D1"/>
    <w:rsid w:val="00CD5536"/>
    <w:rsid w:val="00CD57B2"/>
    <w:rsid w:val="00CD5A5C"/>
    <w:rsid w:val="00CD6594"/>
    <w:rsid w:val="00CD660D"/>
    <w:rsid w:val="00CD6951"/>
    <w:rsid w:val="00CD7B57"/>
    <w:rsid w:val="00CD7C3C"/>
    <w:rsid w:val="00CE00D0"/>
    <w:rsid w:val="00CE019E"/>
    <w:rsid w:val="00CE0380"/>
    <w:rsid w:val="00CE09D0"/>
    <w:rsid w:val="00CE104E"/>
    <w:rsid w:val="00CE14AB"/>
    <w:rsid w:val="00CE1643"/>
    <w:rsid w:val="00CE1FEE"/>
    <w:rsid w:val="00CE2307"/>
    <w:rsid w:val="00CE28E7"/>
    <w:rsid w:val="00CE294B"/>
    <w:rsid w:val="00CE313B"/>
    <w:rsid w:val="00CE3870"/>
    <w:rsid w:val="00CE454F"/>
    <w:rsid w:val="00CE4988"/>
    <w:rsid w:val="00CE4A4B"/>
    <w:rsid w:val="00CE4B80"/>
    <w:rsid w:val="00CE4BB8"/>
    <w:rsid w:val="00CE5AF2"/>
    <w:rsid w:val="00CE5B77"/>
    <w:rsid w:val="00CE5C49"/>
    <w:rsid w:val="00CE67B5"/>
    <w:rsid w:val="00CE6ED8"/>
    <w:rsid w:val="00CE6F99"/>
    <w:rsid w:val="00CE75C3"/>
    <w:rsid w:val="00CF0019"/>
    <w:rsid w:val="00CF033C"/>
    <w:rsid w:val="00CF0716"/>
    <w:rsid w:val="00CF09AF"/>
    <w:rsid w:val="00CF0C05"/>
    <w:rsid w:val="00CF11CE"/>
    <w:rsid w:val="00CF1829"/>
    <w:rsid w:val="00CF2320"/>
    <w:rsid w:val="00CF2428"/>
    <w:rsid w:val="00CF2647"/>
    <w:rsid w:val="00CF2DA7"/>
    <w:rsid w:val="00CF325A"/>
    <w:rsid w:val="00CF35C1"/>
    <w:rsid w:val="00CF3F11"/>
    <w:rsid w:val="00CF473A"/>
    <w:rsid w:val="00CF4D7F"/>
    <w:rsid w:val="00CF5731"/>
    <w:rsid w:val="00CF5DC7"/>
    <w:rsid w:val="00CF67E5"/>
    <w:rsid w:val="00CF69CE"/>
    <w:rsid w:val="00CF6EF8"/>
    <w:rsid w:val="00CF72EF"/>
    <w:rsid w:val="00CF7596"/>
    <w:rsid w:val="00CF759B"/>
    <w:rsid w:val="00D00A31"/>
    <w:rsid w:val="00D00E0E"/>
    <w:rsid w:val="00D00E73"/>
    <w:rsid w:val="00D00F89"/>
    <w:rsid w:val="00D00FAE"/>
    <w:rsid w:val="00D01322"/>
    <w:rsid w:val="00D02248"/>
    <w:rsid w:val="00D023BE"/>
    <w:rsid w:val="00D028E5"/>
    <w:rsid w:val="00D0320A"/>
    <w:rsid w:val="00D03745"/>
    <w:rsid w:val="00D041FF"/>
    <w:rsid w:val="00D043F1"/>
    <w:rsid w:val="00D050B1"/>
    <w:rsid w:val="00D051AC"/>
    <w:rsid w:val="00D052D0"/>
    <w:rsid w:val="00D05940"/>
    <w:rsid w:val="00D065D3"/>
    <w:rsid w:val="00D0669F"/>
    <w:rsid w:val="00D06885"/>
    <w:rsid w:val="00D07809"/>
    <w:rsid w:val="00D10023"/>
    <w:rsid w:val="00D10842"/>
    <w:rsid w:val="00D10B96"/>
    <w:rsid w:val="00D10C28"/>
    <w:rsid w:val="00D111D4"/>
    <w:rsid w:val="00D11263"/>
    <w:rsid w:val="00D114FE"/>
    <w:rsid w:val="00D11D71"/>
    <w:rsid w:val="00D12631"/>
    <w:rsid w:val="00D126F6"/>
    <w:rsid w:val="00D13BF9"/>
    <w:rsid w:val="00D13F33"/>
    <w:rsid w:val="00D13F82"/>
    <w:rsid w:val="00D141C7"/>
    <w:rsid w:val="00D1479C"/>
    <w:rsid w:val="00D14CBD"/>
    <w:rsid w:val="00D15825"/>
    <w:rsid w:val="00D1631C"/>
    <w:rsid w:val="00D17A00"/>
    <w:rsid w:val="00D17C8A"/>
    <w:rsid w:val="00D17ED5"/>
    <w:rsid w:val="00D20456"/>
    <w:rsid w:val="00D21021"/>
    <w:rsid w:val="00D2109E"/>
    <w:rsid w:val="00D21243"/>
    <w:rsid w:val="00D21900"/>
    <w:rsid w:val="00D21E23"/>
    <w:rsid w:val="00D22099"/>
    <w:rsid w:val="00D22925"/>
    <w:rsid w:val="00D22A9E"/>
    <w:rsid w:val="00D22AFE"/>
    <w:rsid w:val="00D23584"/>
    <w:rsid w:val="00D23835"/>
    <w:rsid w:val="00D23CF0"/>
    <w:rsid w:val="00D23EFB"/>
    <w:rsid w:val="00D2400A"/>
    <w:rsid w:val="00D24315"/>
    <w:rsid w:val="00D257B4"/>
    <w:rsid w:val="00D260F7"/>
    <w:rsid w:val="00D2674B"/>
    <w:rsid w:val="00D26BD8"/>
    <w:rsid w:val="00D26ED3"/>
    <w:rsid w:val="00D26F59"/>
    <w:rsid w:val="00D27218"/>
    <w:rsid w:val="00D275FE"/>
    <w:rsid w:val="00D279F3"/>
    <w:rsid w:val="00D27EB9"/>
    <w:rsid w:val="00D3041B"/>
    <w:rsid w:val="00D30F06"/>
    <w:rsid w:val="00D30F57"/>
    <w:rsid w:val="00D31354"/>
    <w:rsid w:val="00D319D3"/>
    <w:rsid w:val="00D31F48"/>
    <w:rsid w:val="00D3201F"/>
    <w:rsid w:val="00D32ACD"/>
    <w:rsid w:val="00D32DCF"/>
    <w:rsid w:val="00D32E5A"/>
    <w:rsid w:val="00D3481E"/>
    <w:rsid w:val="00D349EC"/>
    <w:rsid w:val="00D34BE8"/>
    <w:rsid w:val="00D352F2"/>
    <w:rsid w:val="00D35466"/>
    <w:rsid w:val="00D35E11"/>
    <w:rsid w:val="00D3602C"/>
    <w:rsid w:val="00D36D34"/>
    <w:rsid w:val="00D36E37"/>
    <w:rsid w:val="00D36F97"/>
    <w:rsid w:val="00D3711F"/>
    <w:rsid w:val="00D37343"/>
    <w:rsid w:val="00D378D8"/>
    <w:rsid w:val="00D4016E"/>
    <w:rsid w:val="00D40475"/>
    <w:rsid w:val="00D40549"/>
    <w:rsid w:val="00D40BEC"/>
    <w:rsid w:val="00D40C15"/>
    <w:rsid w:val="00D40E1E"/>
    <w:rsid w:val="00D41A3C"/>
    <w:rsid w:val="00D41CC0"/>
    <w:rsid w:val="00D42982"/>
    <w:rsid w:val="00D42A99"/>
    <w:rsid w:val="00D42CA7"/>
    <w:rsid w:val="00D42CB8"/>
    <w:rsid w:val="00D430D8"/>
    <w:rsid w:val="00D4398B"/>
    <w:rsid w:val="00D439DE"/>
    <w:rsid w:val="00D44193"/>
    <w:rsid w:val="00D44853"/>
    <w:rsid w:val="00D452CD"/>
    <w:rsid w:val="00D45401"/>
    <w:rsid w:val="00D458EB"/>
    <w:rsid w:val="00D4677F"/>
    <w:rsid w:val="00D46932"/>
    <w:rsid w:val="00D46A74"/>
    <w:rsid w:val="00D47DA2"/>
    <w:rsid w:val="00D503B3"/>
    <w:rsid w:val="00D504A9"/>
    <w:rsid w:val="00D50500"/>
    <w:rsid w:val="00D50C8A"/>
    <w:rsid w:val="00D50DDA"/>
    <w:rsid w:val="00D512B2"/>
    <w:rsid w:val="00D51569"/>
    <w:rsid w:val="00D51FE3"/>
    <w:rsid w:val="00D5226F"/>
    <w:rsid w:val="00D52322"/>
    <w:rsid w:val="00D52E3F"/>
    <w:rsid w:val="00D53005"/>
    <w:rsid w:val="00D53241"/>
    <w:rsid w:val="00D5338A"/>
    <w:rsid w:val="00D533E2"/>
    <w:rsid w:val="00D535DB"/>
    <w:rsid w:val="00D53612"/>
    <w:rsid w:val="00D540E3"/>
    <w:rsid w:val="00D5458E"/>
    <w:rsid w:val="00D54A12"/>
    <w:rsid w:val="00D553BC"/>
    <w:rsid w:val="00D55A76"/>
    <w:rsid w:val="00D56138"/>
    <w:rsid w:val="00D5692E"/>
    <w:rsid w:val="00D57820"/>
    <w:rsid w:val="00D6001F"/>
    <w:rsid w:val="00D600A9"/>
    <w:rsid w:val="00D60366"/>
    <w:rsid w:val="00D606A1"/>
    <w:rsid w:val="00D614AE"/>
    <w:rsid w:val="00D6154E"/>
    <w:rsid w:val="00D61553"/>
    <w:rsid w:val="00D618D0"/>
    <w:rsid w:val="00D61CD2"/>
    <w:rsid w:val="00D62E67"/>
    <w:rsid w:val="00D62EB7"/>
    <w:rsid w:val="00D63DC4"/>
    <w:rsid w:val="00D640D8"/>
    <w:rsid w:val="00D646B8"/>
    <w:rsid w:val="00D649A8"/>
    <w:rsid w:val="00D64AA0"/>
    <w:rsid w:val="00D64BDD"/>
    <w:rsid w:val="00D652B4"/>
    <w:rsid w:val="00D66157"/>
    <w:rsid w:val="00D66277"/>
    <w:rsid w:val="00D66513"/>
    <w:rsid w:val="00D66A14"/>
    <w:rsid w:val="00D67310"/>
    <w:rsid w:val="00D67953"/>
    <w:rsid w:val="00D7003B"/>
    <w:rsid w:val="00D704C5"/>
    <w:rsid w:val="00D70646"/>
    <w:rsid w:val="00D70ACD"/>
    <w:rsid w:val="00D70D9C"/>
    <w:rsid w:val="00D711BD"/>
    <w:rsid w:val="00D7168A"/>
    <w:rsid w:val="00D71958"/>
    <w:rsid w:val="00D71F56"/>
    <w:rsid w:val="00D71F99"/>
    <w:rsid w:val="00D72312"/>
    <w:rsid w:val="00D72598"/>
    <w:rsid w:val="00D72EC3"/>
    <w:rsid w:val="00D73816"/>
    <w:rsid w:val="00D743FF"/>
    <w:rsid w:val="00D75790"/>
    <w:rsid w:val="00D763AF"/>
    <w:rsid w:val="00D76B27"/>
    <w:rsid w:val="00D77208"/>
    <w:rsid w:val="00D774F5"/>
    <w:rsid w:val="00D77597"/>
    <w:rsid w:val="00D80549"/>
    <w:rsid w:val="00D805D0"/>
    <w:rsid w:val="00D8096B"/>
    <w:rsid w:val="00D8294B"/>
    <w:rsid w:val="00D83115"/>
    <w:rsid w:val="00D839E5"/>
    <w:rsid w:val="00D83B7A"/>
    <w:rsid w:val="00D83D04"/>
    <w:rsid w:val="00D84296"/>
    <w:rsid w:val="00D844D6"/>
    <w:rsid w:val="00D84D74"/>
    <w:rsid w:val="00D868C5"/>
    <w:rsid w:val="00D86B37"/>
    <w:rsid w:val="00D87265"/>
    <w:rsid w:val="00D8785F"/>
    <w:rsid w:val="00D87C4D"/>
    <w:rsid w:val="00D90A81"/>
    <w:rsid w:val="00D914C7"/>
    <w:rsid w:val="00D917EC"/>
    <w:rsid w:val="00D91A7B"/>
    <w:rsid w:val="00D91DE2"/>
    <w:rsid w:val="00D91EB0"/>
    <w:rsid w:val="00D9243E"/>
    <w:rsid w:val="00D9258F"/>
    <w:rsid w:val="00D92E54"/>
    <w:rsid w:val="00D930F4"/>
    <w:rsid w:val="00D93256"/>
    <w:rsid w:val="00D9385F"/>
    <w:rsid w:val="00D94885"/>
    <w:rsid w:val="00D94CAE"/>
    <w:rsid w:val="00D94E70"/>
    <w:rsid w:val="00D9574D"/>
    <w:rsid w:val="00D95B8B"/>
    <w:rsid w:val="00D9622F"/>
    <w:rsid w:val="00D96299"/>
    <w:rsid w:val="00D96406"/>
    <w:rsid w:val="00D968ED"/>
    <w:rsid w:val="00D96A4E"/>
    <w:rsid w:val="00D970F9"/>
    <w:rsid w:val="00D971F1"/>
    <w:rsid w:val="00D97861"/>
    <w:rsid w:val="00D97D60"/>
    <w:rsid w:val="00DA0639"/>
    <w:rsid w:val="00DA09CA"/>
    <w:rsid w:val="00DA0B5F"/>
    <w:rsid w:val="00DA0ED5"/>
    <w:rsid w:val="00DA10D6"/>
    <w:rsid w:val="00DA1681"/>
    <w:rsid w:val="00DA2014"/>
    <w:rsid w:val="00DA223D"/>
    <w:rsid w:val="00DA2955"/>
    <w:rsid w:val="00DA2B6E"/>
    <w:rsid w:val="00DA31CC"/>
    <w:rsid w:val="00DA3EC1"/>
    <w:rsid w:val="00DA405D"/>
    <w:rsid w:val="00DA4335"/>
    <w:rsid w:val="00DA5032"/>
    <w:rsid w:val="00DA5DB3"/>
    <w:rsid w:val="00DA6977"/>
    <w:rsid w:val="00DA6D32"/>
    <w:rsid w:val="00DA6D61"/>
    <w:rsid w:val="00DA6DB4"/>
    <w:rsid w:val="00DA733A"/>
    <w:rsid w:val="00DA750A"/>
    <w:rsid w:val="00DA75AD"/>
    <w:rsid w:val="00DA75E0"/>
    <w:rsid w:val="00DA7A5F"/>
    <w:rsid w:val="00DA7B82"/>
    <w:rsid w:val="00DB09AD"/>
    <w:rsid w:val="00DB0C93"/>
    <w:rsid w:val="00DB0DA6"/>
    <w:rsid w:val="00DB179C"/>
    <w:rsid w:val="00DB205C"/>
    <w:rsid w:val="00DB214A"/>
    <w:rsid w:val="00DB2659"/>
    <w:rsid w:val="00DB2917"/>
    <w:rsid w:val="00DB30F4"/>
    <w:rsid w:val="00DB34EC"/>
    <w:rsid w:val="00DB3664"/>
    <w:rsid w:val="00DB3A57"/>
    <w:rsid w:val="00DB4149"/>
    <w:rsid w:val="00DB4316"/>
    <w:rsid w:val="00DB43C1"/>
    <w:rsid w:val="00DB56E1"/>
    <w:rsid w:val="00DB69FC"/>
    <w:rsid w:val="00DB7047"/>
    <w:rsid w:val="00DB7A88"/>
    <w:rsid w:val="00DC0282"/>
    <w:rsid w:val="00DC02DD"/>
    <w:rsid w:val="00DC0404"/>
    <w:rsid w:val="00DC163E"/>
    <w:rsid w:val="00DC2226"/>
    <w:rsid w:val="00DC22A9"/>
    <w:rsid w:val="00DC314B"/>
    <w:rsid w:val="00DC3E40"/>
    <w:rsid w:val="00DC430C"/>
    <w:rsid w:val="00DC45DB"/>
    <w:rsid w:val="00DC4811"/>
    <w:rsid w:val="00DC4E68"/>
    <w:rsid w:val="00DC4E8D"/>
    <w:rsid w:val="00DC535F"/>
    <w:rsid w:val="00DC6042"/>
    <w:rsid w:val="00DC60A7"/>
    <w:rsid w:val="00DC634A"/>
    <w:rsid w:val="00DC655A"/>
    <w:rsid w:val="00DC6742"/>
    <w:rsid w:val="00DC7338"/>
    <w:rsid w:val="00DC769A"/>
    <w:rsid w:val="00DC7D35"/>
    <w:rsid w:val="00DC7F87"/>
    <w:rsid w:val="00DD003B"/>
    <w:rsid w:val="00DD0843"/>
    <w:rsid w:val="00DD0F42"/>
    <w:rsid w:val="00DD13F4"/>
    <w:rsid w:val="00DD2670"/>
    <w:rsid w:val="00DD2888"/>
    <w:rsid w:val="00DD2EEA"/>
    <w:rsid w:val="00DD3125"/>
    <w:rsid w:val="00DD3914"/>
    <w:rsid w:val="00DD3A75"/>
    <w:rsid w:val="00DD44BA"/>
    <w:rsid w:val="00DD4CB5"/>
    <w:rsid w:val="00DD520E"/>
    <w:rsid w:val="00DD55B8"/>
    <w:rsid w:val="00DD5838"/>
    <w:rsid w:val="00DD59DA"/>
    <w:rsid w:val="00DD676B"/>
    <w:rsid w:val="00DD6BD9"/>
    <w:rsid w:val="00DD7426"/>
    <w:rsid w:val="00DE03A7"/>
    <w:rsid w:val="00DE05FD"/>
    <w:rsid w:val="00DE0ADF"/>
    <w:rsid w:val="00DE1050"/>
    <w:rsid w:val="00DE1321"/>
    <w:rsid w:val="00DE1AF0"/>
    <w:rsid w:val="00DE200E"/>
    <w:rsid w:val="00DE2308"/>
    <w:rsid w:val="00DE26D9"/>
    <w:rsid w:val="00DE28F5"/>
    <w:rsid w:val="00DE2D0F"/>
    <w:rsid w:val="00DE3CCE"/>
    <w:rsid w:val="00DE3CFF"/>
    <w:rsid w:val="00DE3D4C"/>
    <w:rsid w:val="00DE4494"/>
    <w:rsid w:val="00DE461F"/>
    <w:rsid w:val="00DE46AD"/>
    <w:rsid w:val="00DE4B7E"/>
    <w:rsid w:val="00DE54EF"/>
    <w:rsid w:val="00DE5D5E"/>
    <w:rsid w:val="00DE5F4E"/>
    <w:rsid w:val="00DE6154"/>
    <w:rsid w:val="00DE713B"/>
    <w:rsid w:val="00DE7468"/>
    <w:rsid w:val="00DE7887"/>
    <w:rsid w:val="00DE7B40"/>
    <w:rsid w:val="00DE7C8B"/>
    <w:rsid w:val="00DE7CFE"/>
    <w:rsid w:val="00DF00A9"/>
    <w:rsid w:val="00DF03BF"/>
    <w:rsid w:val="00DF0F3F"/>
    <w:rsid w:val="00DF12BD"/>
    <w:rsid w:val="00DF1612"/>
    <w:rsid w:val="00DF17BA"/>
    <w:rsid w:val="00DF1ADD"/>
    <w:rsid w:val="00DF2374"/>
    <w:rsid w:val="00DF28CC"/>
    <w:rsid w:val="00DF309A"/>
    <w:rsid w:val="00DF35A4"/>
    <w:rsid w:val="00DF3BED"/>
    <w:rsid w:val="00DF42F1"/>
    <w:rsid w:val="00DF4901"/>
    <w:rsid w:val="00DF4C20"/>
    <w:rsid w:val="00DF4D84"/>
    <w:rsid w:val="00DF4F83"/>
    <w:rsid w:val="00DF5007"/>
    <w:rsid w:val="00DF50C5"/>
    <w:rsid w:val="00DF5446"/>
    <w:rsid w:val="00DF54B1"/>
    <w:rsid w:val="00DF696C"/>
    <w:rsid w:val="00DF6A4F"/>
    <w:rsid w:val="00DF6BE4"/>
    <w:rsid w:val="00DF78A3"/>
    <w:rsid w:val="00E003E8"/>
    <w:rsid w:val="00E005F4"/>
    <w:rsid w:val="00E006A7"/>
    <w:rsid w:val="00E00A0A"/>
    <w:rsid w:val="00E00FD8"/>
    <w:rsid w:val="00E010DE"/>
    <w:rsid w:val="00E011D6"/>
    <w:rsid w:val="00E01653"/>
    <w:rsid w:val="00E01828"/>
    <w:rsid w:val="00E0186D"/>
    <w:rsid w:val="00E01CA9"/>
    <w:rsid w:val="00E02299"/>
    <w:rsid w:val="00E022A7"/>
    <w:rsid w:val="00E0258F"/>
    <w:rsid w:val="00E034BA"/>
    <w:rsid w:val="00E03C91"/>
    <w:rsid w:val="00E0447A"/>
    <w:rsid w:val="00E04558"/>
    <w:rsid w:val="00E04ED9"/>
    <w:rsid w:val="00E051AF"/>
    <w:rsid w:val="00E05237"/>
    <w:rsid w:val="00E05DD5"/>
    <w:rsid w:val="00E066A8"/>
    <w:rsid w:val="00E06F51"/>
    <w:rsid w:val="00E07188"/>
    <w:rsid w:val="00E072C7"/>
    <w:rsid w:val="00E07727"/>
    <w:rsid w:val="00E07889"/>
    <w:rsid w:val="00E07BCA"/>
    <w:rsid w:val="00E07DB3"/>
    <w:rsid w:val="00E1005A"/>
    <w:rsid w:val="00E11585"/>
    <w:rsid w:val="00E11876"/>
    <w:rsid w:val="00E11CF5"/>
    <w:rsid w:val="00E1254B"/>
    <w:rsid w:val="00E12626"/>
    <w:rsid w:val="00E12924"/>
    <w:rsid w:val="00E129E4"/>
    <w:rsid w:val="00E12C90"/>
    <w:rsid w:val="00E12F1D"/>
    <w:rsid w:val="00E13940"/>
    <w:rsid w:val="00E141B0"/>
    <w:rsid w:val="00E143BE"/>
    <w:rsid w:val="00E14570"/>
    <w:rsid w:val="00E145D3"/>
    <w:rsid w:val="00E15509"/>
    <w:rsid w:val="00E155B2"/>
    <w:rsid w:val="00E15C49"/>
    <w:rsid w:val="00E15F00"/>
    <w:rsid w:val="00E16789"/>
    <w:rsid w:val="00E169C4"/>
    <w:rsid w:val="00E16A43"/>
    <w:rsid w:val="00E170BA"/>
    <w:rsid w:val="00E171D0"/>
    <w:rsid w:val="00E176E6"/>
    <w:rsid w:val="00E177A8"/>
    <w:rsid w:val="00E1784A"/>
    <w:rsid w:val="00E17AB6"/>
    <w:rsid w:val="00E202A6"/>
    <w:rsid w:val="00E20A60"/>
    <w:rsid w:val="00E20CBB"/>
    <w:rsid w:val="00E20EBA"/>
    <w:rsid w:val="00E213D7"/>
    <w:rsid w:val="00E2147C"/>
    <w:rsid w:val="00E21753"/>
    <w:rsid w:val="00E2182B"/>
    <w:rsid w:val="00E21B4F"/>
    <w:rsid w:val="00E21C10"/>
    <w:rsid w:val="00E21C7B"/>
    <w:rsid w:val="00E21FA6"/>
    <w:rsid w:val="00E21FF9"/>
    <w:rsid w:val="00E226DC"/>
    <w:rsid w:val="00E23440"/>
    <w:rsid w:val="00E23671"/>
    <w:rsid w:val="00E237FB"/>
    <w:rsid w:val="00E238B4"/>
    <w:rsid w:val="00E23DB2"/>
    <w:rsid w:val="00E23FA0"/>
    <w:rsid w:val="00E23FF3"/>
    <w:rsid w:val="00E2426F"/>
    <w:rsid w:val="00E2449B"/>
    <w:rsid w:val="00E24DFA"/>
    <w:rsid w:val="00E25BE1"/>
    <w:rsid w:val="00E26CD4"/>
    <w:rsid w:val="00E27BA9"/>
    <w:rsid w:val="00E300FF"/>
    <w:rsid w:val="00E309E7"/>
    <w:rsid w:val="00E30AA1"/>
    <w:rsid w:val="00E30D8A"/>
    <w:rsid w:val="00E30EE1"/>
    <w:rsid w:val="00E311FD"/>
    <w:rsid w:val="00E31396"/>
    <w:rsid w:val="00E31CC5"/>
    <w:rsid w:val="00E322A4"/>
    <w:rsid w:val="00E32CC3"/>
    <w:rsid w:val="00E32D15"/>
    <w:rsid w:val="00E32DF8"/>
    <w:rsid w:val="00E33AAF"/>
    <w:rsid w:val="00E33E31"/>
    <w:rsid w:val="00E340BF"/>
    <w:rsid w:val="00E340D1"/>
    <w:rsid w:val="00E34407"/>
    <w:rsid w:val="00E346A0"/>
    <w:rsid w:val="00E3494D"/>
    <w:rsid w:val="00E34A6C"/>
    <w:rsid w:val="00E35357"/>
    <w:rsid w:val="00E3560B"/>
    <w:rsid w:val="00E35664"/>
    <w:rsid w:val="00E35932"/>
    <w:rsid w:val="00E35F50"/>
    <w:rsid w:val="00E367C9"/>
    <w:rsid w:val="00E36B7A"/>
    <w:rsid w:val="00E36E99"/>
    <w:rsid w:val="00E37971"/>
    <w:rsid w:val="00E37D8B"/>
    <w:rsid w:val="00E4038C"/>
    <w:rsid w:val="00E40582"/>
    <w:rsid w:val="00E40725"/>
    <w:rsid w:val="00E407C0"/>
    <w:rsid w:val="00E40944"/>
    <w:rsid w:val="00E416F0"/>
    <w:rsid w:val="00E4209C"/>
    <w:rsid w:val="00E4242C"/>
    <w:rsid w:val="00E4283F"/>
    <w:rsid w:val="00E42920"/>
    <w:rsid w:val="00E429E1"/>
    <w:rsid w:val="00E42B68"/>
    <w:rsid w:val="00E42C02"/>
    <w:rsid w:val="00E43F4F"/>
    <w:rsid w:val="00E442BB"/>
    <w:rsid w:val="00E45526"/>
    <w:rsid w:val="00E45A10"/>
    <w:rsid w:val="00E46594"/>
    <w:rsid w:val="00E4734A"/>
    <w:rsid w:val="00E50B89"/>
    <w:rsid w:val="00E50EB6"/>
    <w:rsid w:val="00E510EE"/>
    <w:rsid w:val="00E514D9"/>
    <w:rsid w:val="00E51512"/>
    <w:rsid w:val="00E52101"/>
    <w:rsid w:val="00E52111"/>
    <w:rsid w:val="00E523A1"/>
    <w:rsid w:val="00E529C9"/>
    <w:rsid w:val="00E52A83"/>
    <w:rsid w:val="00E52EC1"/>
    <w:rsid w:val="00E5308C"/>
    <w:rsid w:val="00E53A31"/>
    <w:rsid w:val="00E5428B"/>
    <w:rsid w:val="00E54338"/>
    <w:rsid w:val="00E544B4"/>
    <w:rsid w:val="00E546A0"/>
    <w:rsid w:val="00E54E0A"/>
    <w:rsid w:val="00E54E9F"/>
    <w:rsid w:val="00E55B1A"/>
    <w:rsid w:val="00E55DF6"/>
    <w:rsid w:val="00E56337"/>
    <w:rsid w:val="00E5639C"/>
    <w:rsid w:val="00E56AD4"/>
    <w:rsid w:val="00E56B41"/>
    <w:rsid w:val="00E56F2A"/>
    <w:rsid w:val="00E56F80"/>
    <w:rsid w:val="00E56F8F"/>
    <w:rsid w:val="00E57037"/>
    <w:rsid w:val="00E57BC1"/>
    <w:rsid w:val="00E60053"/>
    <w:rsid w:val="00E60280"/>
    <w:rsid w:val="00E60510"/>
    <w:rsid w:val="00E606AE"/>
    <w:rsid w:val="00E60876"/>
    <w:rsid w:val="00E60B9B"/>
    <w:rsid w:val="00E61121"/>
    <w:rsid w:val="00E62E4D"/>
    <w:rsid w:val="00E62FBC"/>
    <w:rsid w:val="00E639EA"/>
    <w:rsid w:val="00E63F77"/>
    <w:rsid w:val="00E64897"/>
    <w:rsid w:val="00E64902"/>
    <w:rsid w:val="00E6598B"/>
    <w:rsid w:val="00E67298"/>
    <w:rsid w:val="00E678A7"/>
    <w:rsid w:val="00E71892"/>
    <w:rsid w:val="00E71B7D"/>
    <w:rsid w:val="00E71D01"/>
    <w:rsid w:val="00E72431"/>
    <w:rsid w:val="00E7246A"/>
    <w:rsid w:val="00E7311F"/>
    <w:rsid w:val="00E74513"/>
    <w:rsid w:val="00E746E2"/>
    <w:rsid w:val="00E747D2"/>
    <w:rsid w:val="00E748CF"/>
    <w:rsid w:val="00E74A59"/>
    <w:rsid w:val="00E74B2F"/>
    <w:rsid w:val="00E74E7C"/>
    <w:rsid w:val="00E751A1"/>
    <w:rsid w:val="00E75A89"/>
    <w:rsid w:val="00E75FE3"/>
    <w:rsid w:val="00E76108"/>
    <w:rsid w:val="00E76BEA"/>
    <w:rsid w:val="00E772C1"/>
    <w:rsid w:val="00E775EA"/>
    <w:rsid w:val="00E775FD"/>
    <w:rsid w:val="00E7767E"/>
    <w:rsid w:val="00E77C76"/>
    <w:rsid w:val="00E80309"/>
    <w:rsid w:val="00E803E5"/>
    <w:rsid w:val="00E80B7A"/>
    <w:rsid w:val="00E80DF8"/>
    <w:rsid w:val="00E81657"/>
    <w:rsid w:val="00E81D8D"/>
    <w:rsid w:val="00E81DD2"/>
    <w:rsid w:val="00E8300E"/>
    <w:rsid w:val="00E830F3"/>
    <w:rsid w:val="00E835AD"/>
    <w:rsid w:val="00E84047"/>
    <w:rsid w:val="00E8452F"/>
    <w:rsid w:val="00E84732"/>
    <w:rsid w:val="00E847E9"/>
    <w:rsid w:val="00E85264"/>
    <w:rsid w:val="00E86CFF"/>
    <w:rsid w:val="00E87A9C"/>
    <w:rsid w:val="00E87D0B"/>
    <w:rsid w:val="00E9031B"/>
    <w:rsid w:val="00E903E9"/>
    <w:rsid w:val="00E90636"/>
    <w:rsid w:val="00E90918"/>
    <w:rsid w:val="00E90DEE"/>
    <w:rsid w:val="00E90F01"/>
    <w:rsid w:val="00E90F8D"/>
    <w:rsid w:val="00E91351"/>
    <w:rsid w:val="00E91EB1"/>
    <w:rsid w:val="00E929AD"/>
    <w:rsid w:val="00E92C28"/>
    <w:rsid w:val="00E930AA"/>
    <w:rsid w:val="00E93668"/>
    <w:rsid w:val="00E93830"/>
    <w:rsid w:val="00E94039"/>
    <w:rsid w:val="00E94495"/>
    <w:rsid w:val="00E94565"/>
    <w:rsid w:val="00E94800"/>
    <w:rsid w:val="00E94A7C"/>
    <w:rsid w:val="00E94AB8"/>
    <w:rsid w:val="00E94E32"/>
    <w:rsid w:val="00E95D6B"/>
    <w:rsid w:val="00E9612F"/>
    <w:rsid w:val="00E962C4"/>
    <w:rsid w:val="00E9707D"/>
    <w:rsid w:val="00E97357"/>
    <w:rsid w:val="00E975FC"/>
    <w:rsid w:val="00E97AA0"/>
    <w:rsid w:val="00EA0236"/>
    <w:rsid w:val="00EA0A31"/>
    <w:rsid w:val="00EA0F75"/>
    <w:rsid w:val="00EA11CA"/>
    <w:rsid w:val="00EA1224"/>
    <w:rsid w:val="00EA1AFD"/>
    <w:rsid w:val="00EA1D34"/>
    <w:rsid w:val="00EA1DE9"/>
    <w:rsid w:val="00EA1FB9"/>
    <w:rsid w:val="00EA21C0"/>
    <w:rsid w:val="00EA24D6"/>
    <w:rsid w:val="00EA271D"/>
    <w:rsid w:val="00EA28EB"/>
    <w:rsid w:val="00EA2F24"/>
    <w:rsid w:val="00EA3D04"/>
    <w:rsid w:val="00EA3EBF"/>
    <w:rsid w:val="00EA405E"/>
    <w:rsid w:val="00EA4AE7"/>
    <w:rsid w:val="00EA4D47"/>
    <w:rsid w:val="00EA5BF0"/>
    <w:rsid w:val="00EA61C8"/>
    <w:rsid w:val="00EA61EE"/>
    <w:rsid w:val="00EA6EA9"/>
    <w:rsid w:val="00EA70EC"/>
    <w:rsid w:val="00EA7A49"/>
    <w:rsid w:val="00EA7D86"/>
    <w:rsid w:val="00EA7F31"/>
    <w:rsid w:val="00EB060F"/>
    <w:rsid w:val="00EB0678"/>
    <w:rsid w:val="00EB09E8"/>
    <w:rsid w:val="00EB18BB"/>
    <w:rsid w:val="00EB1A90"/>
    <w:rsid w:val="00EB1ECF"/>
    <w:rsid w:val="00EB26BC"/>
    <w:rsid w:val="00EB288C"/>
    <w:rsid w:val="00EB2D4C"/>
    <w:rsid w:val="00EB2EF8"/>
    <w:rsid w:val="00EB3189"/>
    <w:rsid w:val="00EB3535"/>
    <w:rsid w:val="00EB3B94"/>
    <w:rsid w:val="00EB3FCC"/>
    <w:rsid w:val="00EB49B2"/>
    <w:rsid w:val="00EB5278"/>
    <w:rsid w:val="00EB5B5D"/>
    <w:rsid w:val="00EB664B"/>
    <w:rsid w:val="00EB67FE"/>
    <w:rsid w:val="00EB6A89"/>
    <w:rsid w:val="00EB707B"/>
    <w:rsid w:val="00EC09EB"/>
    <w:rsid w:val="00EC0B3E"/>
    <w:rsid w:val="00EC15D4"/>
    <w:rsid w:val="00EC1DC9"/>
    <w:rsid w:val="00EC20A1"/>
    <w:rsid w:val="00EC2535"/>
    <w:rsid w:val="00EC25A0"/>
    <w:rsid w:val="00EC261C"/>
    <w:rsid w:val="00EC2620"/>
    <w:rsid w:val="00EC2978"/>
    <w:rsid w:val="00EC2CDF"/>
    <w:rsid w:val="00EC2D61"/>
    <w:rsid w:val="00EC2EE0"/>
    <w:rsid w:val="00EC2F75"/>
    <w:rsid w:val="00EC32D4"/>
    <w:rsid w:val="00EC3BBC"/>
    <w:rsid w:val="00EC3EE8"/>
    <w:rsid w:val="00EC40A2"/>
    <w:rsid w:val="00EC4329"/>
    <w:rsid w:val="00EC4405"/>
    <w:rsid w:val="00EC4832"/>
    <w:rsid w:val="00EC4838"/>
    <w:rsid w:val="00EC4C97"/>
    <w:rsid w:val="00EC4E7E"/>
    <w:rsid w:val="00EC53DA"/>
    <w:rsid w:val="00EC56B3"/>
    <w:rsid w:val="00EC5C6E"/>
    <w:rsid w:val="00EC6936"/>
    <w:rsid w:val="00EC6EAF"/>
    <w:rsid w:val="00EC6FD7"/>
    <w:rsid w:val="00EC7389"/>
    <w:rsid w:val="00EC76D4"/>
    <w:rsid w:val="00ED0315"/>
    <w:rsid w:val="00ED073F"/>
    <w:rsid w:val="00ED09E4"/>
    <w:rsid w:val="00ED0B55"/>
    <w:rsid w:val="00ED0FF0"/>
    <w:rsid w:val="00ED1149"/>
    <w:rsid w:val="00ED15DA"/>
    <w:rsid w:val="00ED1789"/>
    <w:rsid w:val="00ED1F4F"/>
    <w:rsid w:val="00ED24FD"/>
    <w:rsid w:val="00ED2893"/>
    <w:rsid w:val="00ED394C"/>
    <w:rsid w:val="00ED40C8"/>
    <w:rsid w:val="00ED42F6"/>
    <w:rsid w:val="00ED4E73"/>
    <w:rsid w:val="00ED51D6"/>
    <w:rsid w:val="00ED5E37"/>
    <w:rsid w:val="00ED6B7D"/>
    <w:rsid w:val="00ED73C2"/>
    <w:rsid w:val="00ED786A"/>
    <w:rsid w:val="00ED79FB"/>
    <w:rsid w:val="00EE009F"/>
    <w:rsid w:val="00EE0CEF"/>
    <w:rsid w:val="00EE13EA"/>
    <w:rsid w:val="00EE147B"/>
    <w:rsid w:val="00EE2062"/>
    <w:rsid w:val="00EE24DA"/>
    <w:rsid w:val="00EE2565"/>
    <w:rsid w:val="00EE2CA5"/>
    <w:rsid w:val="00EE3633"/>
    <w:rsid w:val="00EE370E"/>
    <w:rsid w:val="00EE3C8F"/>
    <w:rsid w:val="00EE3FD6"/>
    <w:rsid w:val="00EE40EC"/>
    <w:rsid w:val="00EE4630"/>
    <w:rsid w:val="00EE4801"/>
    <w:rsid w:val="00EE4BDA"/>
    <w:rsid w:val="00EE4DCA"/>
    <w:rsid w:val="00EE4EE4"/>
    <w:rsid w:val="00EE51F3"/>
    <w:rsid w:val="00EE546F"/>
    <w:rsid w:val="00EE55F9"/>
    <w:rsid w:val="00EE6B25"/>
    <w:rsid w:val="00EE72F5"/>
    <w:rsid w:val="00EE761D"/>
    <w:rsid w:val="00EE7668"/>
    <w:rsid w:val="00EE7F9A"/>
    <w:rsid w:val="00EF02E2"/>
    <w:rsid w:val="00EF0A66"/>
    <w:rsid w:val="00EF0BCD"/>
    <w:rsid w:val="00EF1956"/>
    <w:rsid w:val="00EF199A"/>
    <w:rsid w:val="00EF1E46"/>
    <w:rsid w:val="00EF1EC6"/>
    <w:rsid w:val="00EF1FAA"/>
    <w:rsid w:val="00EF200F"/>
    <w:rsid w:val="00EF2210"/>
    <w:rsid w:val="00EF2533"/>
    <w:rsid w:val="00EF2E2D"/>
    <w:rsid w:val="00EF3843"/>
    <w:rsid w:val="00EF57B5"/>
    <w:rsid w:val="00EF64D3"/>
    <w:rsid w:val="00EF675B"/>
    <w:rsid w:val="00EF6F6A"/>
    <w:rsid w:val="00EF7168"/>
    <w:rsid w:val="00EF73B3"/>
    <w:rsid w:val="00EF792F"/>
    <w:rsid w:val="00EF7B63"/>
    <w:rsid w:val="00EF7C2C"/>
    <w:rsid w:val="00EF7C99"/>
    <w:rsid w:val="00EF7F45"/>
    <w:rsid w:val="00F006CC"/>
    <w:rsid w:val="00F00BA3"/>
    <w:rsid w:val="00F01958"/>
    <w:rsid w:val="00F01E38"/>
    <w:rsid w:val="00F02EDD"/>
    <w:rsid w:val="00F03A45"/>
    <w:rsid w:val="00F03D20"/>
    <w:rsid w:val="00F0434F"/>
    <w:rsid w:val="00F04AB7"/>
    <w:rsid w:val="00F05471"/>
    <w:rsid w:val="00F05A6E"/>
    <w:rsid w:val="00F05F0C"/>
    <w:rsid w:val="00F064AF"/>
    <w:rsid w:val="00F067BB"/>
    <w:rsid w:val="00F06AF0"/>
    <w:rsid w:val="00F06BD9"/>
    <w:rsid w:val="00F074E2"/>
    <w:rsid w:val="00F10048"/>
    <w:rsid w:val="00F1011C"/>
    <w:rsid w:val="00F106DC"/>
    <w:rsid w:val="00F10C04"/>
    <w:rsid w:val="00F113D6"/>
    <w:rsid w:val="00F118A5"/>
    <w:rsid w:val="00F119BC"/>
    <w:rsid w:val="00F11AE4"/>
    <w:rsid w:val="00F1202B"/>
    <w:rsid w:val="00F12492"/>
    <w:rsid w:val="00F12634"/>
    <w:rsid w:val="00F12685"/>
    <w:rsid w:val="00F12977"/>
    <w:rsid w:val="00F12F66"/>
    <w:rsid w:val="00F1348B"/>
    <w:rsid w:val="00F136F9"/>
    <w:rsid w:val="00F13EB6"/>
    <w:rsid w:val="00F14301"/>
    <w:rsid w:val="00F14355"/>
    <w:rsid w:val="00F14449"/>
    <w:rsid w:val="00F14FC7"/>
    <w:rsid w:val="00F15227"/>
    <w:rsid w:val="00F15881"/>
    <w:rsid w:val="00F15B6A"/>
    <w:rsid w:val="00F15C55"/>
    <w:rsid w:val="00F16257"/>
    <w:rsid w:val="00F16DE1"/>
    <w:rsid w:val="00F17202"/>
    <w:rsid w:val="00F17A0E"/>
    <w:rsid w:val="00F17AAD"/>
    <w:rsid w:val="00F17D8D"/>
    <w:rsid w:val="00F17FF5"/>
    <w:rsid w:val="00F20C54"/>
    <w:rsid w:val="00F21169"/>
    <w:rsid w:val="00F215C7"/>
    <w:rsid w:val="00F22EB7"/>
    <w:rsid w:val="00F22FEF"/>
    <w:rsid w:val="00F2360D"/>
    <w:rsid w:val="00F238B3"/>
    <w:rsid w:val="00F23DC6"/>
    <w:rsid w:val="00F23E87"/>
    <w:rsid w:val="00F24908"/>
    <w:rsid w:val="00F250AF"/>
    <w:rsid w:val="00F253B3"/>
    <w:rsid w:val="00F2641C"/>
    <w:rsid w:val="00F268A7"/>
    <w:rsid w:val="00F26A39"/>
    <w:rsid w:val="00F27140"/>
    <w:rsid w:val="00F271B2"/>
    <w:rsid w:val="00F2747F"/>
    <w:rsid w:val="00F27668"/>
    <w:rsid w:val="00F276DD"/>
    <w:rsid w:val="00F27925"/>
    <w:rsid w:val="00F27E8E"/>
    <w:rsid w:val="00F30500"/>
    <w:rsid w:val="00F30691"/>
    <w:rsid w:val="00F30963"/>
    <w:rsid w:val="00F31854"/>
    <w:rsid w:val="00F31898"/>
    <w:rsid w:val="00F31EC0"/>
    <w:rsid w:val="00F3264E"/>
    <w:rsid w:val="00F32DB6"/>
    <w:rsid w:val="00F33046"/>
    <w:rsid w:val="00F345A2"/>
    <w:rsid w:val="00F34663"/>
    <w:rsid w:val="00F34719"/>
    <w:rsid w:val="00F34BDF"/>
    <w:rsid w:val="00F362D9"/>
    <w:rsid w:val="00F366D5"/>
    <w:rsid w:val="00F3755A"/>
    <w:rsid w:val="00F37FE7"/>
    <w:rsid w:val="00F4010A"/>
    <w:rsid w:val="00F40D98"/>
    <w:rsid w:val="00F41252"/>
    <w:rsid w:val="00F41328"/>
    <w:rsid w:val="00F41377"/>
    <w:rsid w:val="00F418E7"/>
    <w:rsid w:val="00F41BE4"/>
    <w:rsid w:val="00F41EDD"/>
    <w:rsid w:val="00F42F56"/>
    <w:rsid w:val="00F437A4"/>
    <w:rsid w:val="00F4390E"/>
    <w:rsid w:val="00F43AFE"/>
    <w:rsid w:val="00F43C4E"/>
    <w:rsid w:val="00F43CA5"/>
    <w:rsid w:val="00F43E95"/>
    <w:rsid w:val="00F4463C"/>
    <w:rsid w:val="00F44710"/>
    <w:rsid w:val="00F447AA"/>
    <w:rsid w:val="00F448E9"/>
    <w:rsid w:val="00F45540"/>
    <w:rsid w:val="00F45639"/>
    <w:rsid w:val="00F45C2D"/>
    <w:rsid w:val="00F45FFB"/>
    <w:rsid w:val="00F46354"/>
    <w:rsid w:val="00F46F70"/>
    <w:rsid w:val="00F47397"/>
    <w:rsid w:val="00F47832"/>
    <w:rsid w:val="00F50338"/>
    <w:rsid w:val="00F50E07"/>
    <w:rsid w:val="00F51D3F"/>
    <w:rsid w:val="00F520C5"/>
    <w:rsid w:val="00F52CEA"/>
    <w:rsid w:val="00F53010"/>
    <w:rsid w:val="00F53357"/>
    <w:rsid w:val="00F53C28"/>
    <w:rsid w:val="00F53C9F"/>
    <w:rsid w:val="00F54241"/>
    <w:rsid w:val="00F546C6"/>
    <w:rsid w:val="00F54728"/>
    <w:rsid w:val="00F549B9"/>
    <w:rsid w:val="00F54B19"/>
    <w:rsid w:val="00F556E0"/>
    <w:rsid w:val="00F55A90"/>
    <w:rsid w:val="00F5634F"/>
    <w:rsid w:val="00F5651A"/>
    <w:rsid w:val="00F5686C"/>
    <w:rsid w:val="00F568F2"/>
    <w:rsid w:val="00F56B6F"/>
    <w:rsid w:val="00F577D2"/>
    <w:rsid w:val="00F578E0"/>
    <w:rsid w:val="00F57A32"/>
    <w:rsid w:val="00F57CF8"/>
    <w:rsid w:val="00F6068D"/>
    <w:rsid w:val="00F61608"/>
    <w:rsid w:val="00F61D31"/>
    <w:rsid w:val="00F6229D"/>
    <w:rsid w:val="00F62459"/>
    <w:rsid w:val="00F62783"/>
    <w:rsid w:val="00F62B66"/>
    <w:rsid w:val="00F63377"/>
    <w:rsid w:val="00F633C0"/>
    <w:rsid w:val="00F6389C"/>
    <w:rsid w:val="00F63CFB"/>
    <w:rsid w:val="00F63FA9"/>
    <w:rsid w:val="00F643DD"/>
    <w:rsid w:val="00F649F2"/>
    <w:rsid w:val="00F64BD9"/>
    <w:rsid w:val="00F64CAF"/>
    <w:rsid w:val="00F64FD1"/>
    <w:rsid w:val="00F656EF"/>
    <w:rsid w:val="00F65A09"/>
    <w:rsid w:val="00F65C6E"/>
    <w:rsid w:val="00F65E7D"/>
    <w:rsid w:val="00F666E2"/>
    <w:rsid w:val="00F669BA"/>
    <w:rsid w:val="00F66CDC"/>
    <w:rsid w:val="00F67261"/>
    <w:rsid w:val="00F67341"/>
    <w:rsid w:val="00F675BA"/>
    <w:rsid w:val="00F678E0"/>
    <w:rsid w:val="00F67B92"/>
    <w:rsid w:val="00F67DC9"/>
    <w:rsid w:val="00F70046"/>
    <w:rsid w:val="00F701C7"/>
    <w:rsid w:val="00F7070C"/>
    <w:rsid w:val="00F70DCC"/>
    <w:rsid w:val="00F70EAD"/>
    <w:rsid w:val="00F7127A"/>
    <w:rsid w:val="00F715F1"/>
    <w:rsid w:val="00F71C7C"/>
    <w:rsid w:val="00F726B4"/>
    <w:rsid w:val="00F72A5E"/>
    <w:rsid w:val="00F72A9B"/>
    <w:rsid w:val="00F72BBF"/>
    <w:rsid w:val="00F72E10"/>
    <w:rsid w:val="00F72F64"/>
    <w:rsid w:val="00F73415"/>
    <w:rsid w:val="00F7351A"/>
    <w:rsid w:val="00F739AD"/>
    <w:rsid w:val="00F73AA5"/>
    <w:rsid w:val="00F73B86"/>
    <w:rsid w:val="00F74D6B"/>
    <w:rsid w:val="00F75235"/>
    <w:rsid w:val="00F752AB"/>
    <w:rsid w:val="00F759A3"/>
    <w:rsid w:val="00F7671B"/>
    <w:rsid w:val="00F76949"/>
    <w:rsid w:val="00F76B2B"/>
    <w:rsid w:val="00F76BFF"/>
    <w:rsid w:val="00F76D1E"/>
    <w:rsid w:val="00F777E8"/>
    <w:rsid w:val="00F77DB2"/>
    <w:rsid w:val="00F8083E"/>
    <w:rsid w:val="00F80EB9"/>
    <w:rsid w:val="00F811D6"/>
    <w:rsid w:val="00F81CB9"/>
    <w:rsid w:val="00F81FB5"/>
    <w:rsid w:val="00F82677"/>
    <w:rsid w:val="00F827B6"/>
    <w:rsid w:val="00F828BE"/>
    <w:rsid w:val="00F831A3"/>
    <w:rsid w:val="00F83494"/>
    <w:rsid w:val="00F83541"/>
    <w:rsid w:val="00F83694"/>
    <w:rsid w:val="00F8387A"/>
    <w:rsid w:val="00F83A00"/>
    <w:rsid w:val="00F83B82"/>
    <w:rsid w:val="00F83FA6"/>
    <w:rsid w:val="00F843DB"/>
    <w:rsid w:val="00F8512E"/>
    <w:rsid w:val="00F85302"/>
    <w:rsid w:val="00F8555F"/>
    <w:rsid w:val="00F85EB9"/>
    <w:rsid w:val="00F86B57"/>
    <w:rsid w:val="00F86CED"/>
    <w:rsid w:val="00F86FF2"/>
    <w:rsid w:val="00F874B1"/>
    <w:rsid w:val="00F87FF3"/>
    <w:rsid w:val="00F90148"/>
    <w:rsid w:val="00F907F7"/>
    <w:rsid w:val="00F90AC9"/>
    <w:rsid w:val="00F916D3"/>
    <w:rsid w:val="00F918BE"/>
    <w:rsid w:val="00F91F40"/>
    <w:rsid w:val="00F9246D"/>
    <w:rsid w:val="00F92E53"/>
    <w:rsid w:val="00F92E95"/>
    <w:rsid w:val="00F92F05"/>
    <w:rsid w:val="00F92F7E"/>
    <w:rsid w:val="00F936C5"/>
    <w:rsid w:val="00F939A5"/>
    <w:rsid w:val="00F93AD7"/>
    <w:rsid w:val="00F9447F"/>
    <w:rsid w:val="00F94ECB"/>
    <w:rsid w:val="00F95429"/>
    <w:rsid w:val="00F963A2"/>
    <w:rsid w:val="00F965D7"/>
    <w:rsid w:val="00F969D6"/>
    <w:rsid w:val="00F96CE2"/>
    <w:rsid w:val="00F97445"/>
    <w:rsid w:val="00F9762A"/>
    <w:rsid w:val="00F97700"/>
    <w:rsid w:val="00F977A1"/>
    <w:rsid w:val="00FA0176"/>
    <w:rsid w:val="00FA024F"/>
    <w:rsid w:val="00FA09CD"/>
    <w:rsid w:val="00FA0B08"/>
    <w:rsid w:val="00FA0DF2"/>
    <w:rsid w:val="00FA180F"/>
    <w:rsid w:val="00FA26CB"/>
    <w:rsid w:val="00FA28F5"/>
    <w:rsid w:val="00FA2DEA"/>
    <w:rsid w:val="00FA2E4C"/>
    <w:rsid w:val="00FA337C"/>
    <w:rsid w:val="00FA341C"/>
    <w:rsid w:val="00FA61C2"/>
    <w:rsid w:val="00FA65CD"/>
    <w:rsid w:val="00FA68A3"/>
    <w:rsid w:val="00FA6DAE"/>
    <w:rsid w:val="00FA6DC2"/>
    <w:rsid w:val="00FA71A8"/>
    <w:rsid w:val="00FA7381"/>
    <w:rsid w:val="00FA73A4"/>
    <w:rsid w:val="00FA7439"/>
    <w:rsid w:val="00FA74C7"/>
    <w:rsid w:val="00FA77C8"/>
    <w:rsid w:val="00FB109C"/>
    <w:rsid w:val="00FB131F"/>
    <w:rsid w:val="00FB1F34"/>
    <w:rsid w:val="00FB23F8"/>
    <w:rsid w:val="00FB3439"/>
    <w:rsid w:val="00FB3A9D"/>
    <w:rsid w:val="00FB3E0A"/>
    <w:rsid w:val="00FB426E"/>
    <w:rsid w:val="00FB48E2"/>
    <w:rsid w:val="00FB4A5A"/>
    <w:rsid w:val="00FB4B46"/>
    <w:rsid w:val="00FB4B70"/>
    <w:rsid w:val="00FB4D6E"/>
    <w:rsid w:val="00FB4F3E"/>
    <w:rsid w:val="00FB51F5"/>
    <w:rsid w:val="00FB617B"/>
    <w:rsid w:val="00FB61AB"/>
    <w:rsid w:val="00FB6296"/>
    <w:rsid w:val="00FB649E"/>
    <w:rsid w:val="00FB69B8"/>
    <w:rsid w:val="00FB7364"/>
    <w:rsid w:val="00FB7AC4"/>
    <w:rsid w:val="00FB7FF9"/>
    <w:rsid w:val="00FC0541"/>
    <w:rsid w:val="00FC0C4F"/>
    <w:rsid w:val="00FC0CE1"/>
    <w:rsid w:val="00FC0F2B"/>
    <w:rsid w:val="00FC1696"/>
    <w:rsid w:val="00FC1705"/>
    <w:rsid w:val="00FC1C7D"/>
    <w:rsid w:val="00FC366E"/>
    <w:rsid w:val="00FC3B9E"/>
    <w:rsid w:val="00FC4291"/>
    <w:rsid w:val="00FC42AA"/>
    <w:rsid w:val="00FC458F"/>
    <w:rsid w:val="00FC4FF3"/>
    <w:rsid w:val="00FC5128"/>
    <w:rsid w:val="00FC6125"/>
    <w:rsid w:val="00FC6915"/>
    <w:rsid w:val="00FC6BA0"/>
    <w:rsid w:val="00FC7235"/>
    <w:rsid w:val="00FC7263"/>
    <w:rsid w:val="00FC750C"/>
    <w:rsid w:val="00FC798C"/>
    <w:rsid w:val="00FC7FE2"/>
    <w:rsid w:val="00FD0080"/>
    <w:rsid w:val="00FD074E"/>
    <w:rsid w:val="00FD0891"/>
    <w:rsid w:val="00FD0ED3"/>
    <w:rsid w:val="00FD1168"/>
    <w:rsid w:val="00FD14BD"/>
    <w:rsid w:val="00FD1B10"/>
    <w:rsid w:val="00FD1F4A"/>
    <w:rsid w:val="00FD2090"/>
    <w:rsid w:val="00FD2868"/>
    <w:rsid w:val="00FD2B02"/>
    <w:rsid w:val="00FD3235"/>
    <w:rsid w:val="00FD4272"/>
    <w:rsid w:val="00FD4AC1"/>
    <w:rsid w:val="00FD4B81"/>
    <w:rsid w:val="00FD51C0"/>
    <w:rsid w:val="00FD5863"/>
    <w:rsid w:val="00FD5C56"/>
    <w:rsid w:val="00FD66E1"/>
    <w:rsid w:val="00FD6B1D"/>
    <w:rsid w:val="00FD6F0C"/>
    <w:rsid w:val="00FD6F99"/>
    <w:rsid w:val="00FD707B"/>
    <w:rsid w:val="00FD75CE"/>
    <w:rsid w:val="00FE0056"/>
    <w:rsid w:val="00FE0B68"/>
    <w:rsid w:val="00FE14C2"/>
    <w:rsid w:val="00FE1896"/>
    <w:rsid w:val="00FE25DB"/>
    <w:rsid w:val="00FE3027"/>
    <w:rsid w:val="00FE31BD"/>
    <w:rsid w:val="00FE37D8"/>
    <w:rsid w:val="00FE37DA"/>
    <w:rsid w:val="00FE447E"/>
    <w:rsid w:val="00FE4C07"/>
    <w:rsid w:val="00FE4E53"/>
    <w:rsid w:val="00FE500A"/>
    <w:rsid w:val="00FE6818"/>
    <w:rsid w:val="00FE6D84"/>
    <w:rsid w:val="00FE705A"/>
    <w:rsid w:val="00FE71B2"/>
    <w:rsid w:val="00FE725E"/>
    <w:rsid w:val="00FF0568"/>
    <w:rsid w:val="00FF0C71"/>
    <w:rsid w:val="00FF0E02"/>
    <w:rsid w:val="00FF1683"/>
    <w:rsid w:val="00FF1A36"/>
    <w:rsid w:val="00FF29DF"/>
    <w:rsid w:val="00FF2A67"/>
    <w:rsid w:val="00FF34D5"/>
    <w:rsid w:val="00FF3A29"/>
    <w:rsid w:val="00FF3DCF"/>
    <w:rsid w:val="00FF3F30"/>
    <w:rsid w:val="00FF4512"/>
    <w:rsid w:val="00FF4643"/>
    <w:rsid w:val="00FF4D6D"/>
    <w:rsid w:val="00FF4F40"/>
    <w:rsid w:val="00FF5288"/>
    <w:rsid w:val="00FF5484"/>
    <w:rsid w:val="00FF5F5A"/>
    <w:rsid w:val="00FF651F"/>
    <w:rsid w:val="00FF7015"/>
    <w:rsid w:val="00FF7929"/>
    <w:rsid w:val="00FF7B0D"/>
    <w:rsid w:val="01868956"/>
    <w:rsid w:val="0399B485"/>
    <w:rsid w:val="0718A45E"/>
    <w:rsid w:val="07C7C8AA"/>
    <w:rsid w:val="08A44135"/>
    <w:rsid w:val="0E14A090"/>
    <w:rsid w:val="0E4BE401"/>
    <w:rsid w:val="102DB4C5"/>
    <w:rsid w:val="1247B337"/>
    <w:rsid w:val="127571FD"/>
    <w:rsid w:val="12A7BB41"/>
    <w:rsid w:val="1336C210"/>
    <w:rsid w:val="146E8EBA"/>
    <w:rsid w:val="16E77455"/>
    <w:rsid w:val="1CE5C610"/>
    <w:rsid w:val="1DB283EB"/>
    <w:rsid w:val="2295F3FF"/>
    <w:rsid w:val="2325AC32"/>
    <w:rsid w:val="236D5CCF"/>
    <w:rsid w:val="2433E072"/>
    <w:rsid w:val="248C63CD"/>
    <w:rsid w:val="28343064"/>
    <w:rsid w:val="295BFA5E"/>
    <w:rsid w:val="2A13DAAD"/>
    <w:rsid w:val="2FA04959"/>
    <w:rsid w:val="306A560C"/>
    <w:rsid w:val="319E9F24"/>
    <w:rsid w:val="31D9370A"/>
    <w:rsid w:val="34A36477"/>
    <w:rsid w:val="35F1B609"/>
    <w:rsid w:val="3617C314"/>
    <w:rsid w:val="37B270D6"/>
    <w:rsid w:val="3BA7A76B"/>
    <w:rsid w:val="3CAA0357"/>
    <w:rsid w:val="3D49932A"/>
    <w:rsid w:val="3DE22AFE"/>
    <w:rsid w:val="3EB9DE14"/>
    <w:rsid w:val="40002192"/>
    <w:rsid w:val="416E5F9B"/>
    <w:rsid w:val="41CAB28C"/>
    <w:rsid w:val="43B8CE46"/>
    <w:rsid w:val="43DC6E20"/>
    <w:rsid w:val="44124305"/>
    <w:rsid w:val="458C2578"/>
    <w:rsid w:val="48509CF6"/>
    <w:rsid w:val="48BC9927"/>
    <w:rsid w:val="49146184"/>
    <w:rsid w:val="4A832EB4"/>
    <w:rsid w:val="4AE13D34"/>
    <w:rsid w:val="4AF0B26C"/>
    <w:rsid w:val="4BB94C81"/>
    <w:rsid w:val="4DAE5EA5"/>
    <w:rsid w:val="4E695998"/>
    <w:rsid w:val="5004C337"/>
    <w:rsid w:val="54430F9F"/>
    <w:rsid w:val="546F04BF"/>
    <w:rsid w:val="55204C82"/>
    <w:rsid w:val="5A294D43"/>
    <w:rsid w:val="5BD27FD1"/>
    <w:rsid w:val="5BF43D8B"/>
    <w:rsid w:val="60EBB299"/>
    <w:rsid w:val="6409F5EA"/>
    <w:rsid w:val="66C81A13"/>
    <w:rsid w:val="66F6393D"/>
    <w:rsid w:val="675F69B0"/>
    <w:rsid w:val="67C9686F"/>
    <w:rsid w:val="68271EA2"/>
    <w:rsid w:val="69132D4B"/>
    <w:rsid w:val="69F51D48"/>
    <w:rsid w:val="6A525BB1"/>
    <w:rsid w:val="6BA4C296"/>
    <w:rsid w:val="6C4A6638"/>
    <w:rsid w:val="6DC7D054"/>
    <w:rsid w:val="6DE6B650"/>
    <w:rsid w:val="7038DA99"/>
    <w:rsid w:val="70C6CAA8"/>
    <w:rsid w:val="71040962"/>
    <w:rsid w:val="724EE703"/>
    <w:rsid w:val="72FAEFE1"/>
    <w:rsid w:val="750ED0F1"/>
    <w:rsid w:val="75ABF065"/>
    <w:rsid w:val="7A653356"/>
    <w:rsid w:val="7A93FB47"/>
    <w:rsid w:val="7BD2E375"/>
    <w:rsid w:val="7CF10A08"/>
    <w:rsid w:val="7E437DF3"/>
    <w:rsid w:val="7E4BAF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ECD007F"/>
  <w15:docId w15:val="{7F0A90F7-5657-40AB-9135-F3CE0C869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31CC"/>
    <w:rPr>
      <w:rFonts w:cs="Times New Roman"/>
      <w:szCs w:val="24"/>
    </w:rPr>
  </w:style>
  <w:style w:type="paragraph" w:styleId="Heading1">
    <w:name w:val="heading 1"/>
    <w:next w:val="BodyText"/>
    <w:link w:val="Heading1Char"/>
    <w:qFormat/>
    <w:rsid w:val="00834767"/>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Normal"/>
    <w:link w:val="Heading2Char"/>
    <w:qFormat/>
    <w:rsid w:val="00834767"/>
    <w:pPr>
      <w:keepNext/>
      <w:ind w:left="720" w:hanging="720"/>
      <w:outlineLvl w:val="1"/>
    </w:pPr>
  </w:style>
  <w:style w:type="paragraph" w:styleId="Heading3">
    <w:name w:val="heading 3"/>
    <w:basedOn w:val="BodyText3"/>
    <w:next w:val="Normal"/>
    <w:link w:val="Heading3Char"/>
    <w:unhideWhenUsed/>
    <w:qFormat/>
    <w:rsid w:val="00915BF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61BD8"/>
  </w:style>
  <w:style w:type="character" w:customStyle="1" w:styleId="Hypertext">
    <w:name w:val="Hypertext"/>
    <w:rsid w:val="00A61BD8"/>
    <w:rPr>
      <w:color w:val="0000FF"/>
      <w:u w:val="single"/>
    </w:rPr>
  </w:style>
  <w:style w:type="paragraph" w:customStyle="1" w:styleId="Level1">
    <w:name w:val="Level 1"/>
    <w:basedOn w:val="Normal"/>
    <w:rsid w:val="00A61BD8"/>
    <w:pPr>
      <w:ind w:left="2044" w:hanging="604"/>
    </w:pPr>
  </w:style>
  <w:style w:type="paragraph" w:styleId="Header">
    <w:name w:val="header"/>
    <w:basedOn w:val="Normal"/>
    <w:link w:val="HeaderChar"/>
    <w:rsid w:val="00834767"/>
    <w:pPr>
      <w:tabs>
        <w:tab w:val="center" w:pos="4320"/>
        <w:tab w:val="right" w:pos="8640"/>
      </w:tabs>
    </w:pPr>
  </w:style>
  <w:style w:type="paragraph" w:styleId="Footer">
    <w:name w:val="footer"/>
    <w:basedOn w:val="Normal"/>
    <w:link w:val="FooterChar"/>
    <w:uiPriority w:val="99"/>
    <w:unhideWhenUsed/>
    <w:rsid w:val="00834767"/>
    <w:pPr>
      <w:widowControl w:val="0"/>
      <w:tabs>
        <w:tab w:val="center" w:pos="4680"/>
        <w:tab w:val="right" w:pos="9360"/>
      </w:tabs>
      <w:autoSpaceDE w:val="0"/>
      <w:autoSpaceDN w:val="0"/>
      <w:adjustRightInd w:val="0"/>
    </w:pPr>
    <w:rPr>
      <w:rFonts w:eastAsiaTheme="minorHAnsi" w:cs="Arial"/>
      <w:szCs w:val="22"/>
    </w:rPr>
  </w:style>
  <w:style w:type="character" w:styleId="PageNumber">
    <w:name w:val="page number"/>
    <w:basedOn w:val="DefaultParagraphFont"/>
    <w:rsid w:val="00834767"/>
  </w:style>
  <w:style w:type="paragraph" w:styleId="BalloonText">
    <w:name w:val="Balloon Text"/>
    <w:basedOn w:val="Normal"/>
    <w:semiHidden/>
    <w:rsid w:val="008D0ED0"/>
    <w:rPr>
      <w:rFonts w:ascii="Tahoma" w:hAnsi="Tahoma" w:cs="Tahoma"/>
      <w:sz w:val="16"/>
      <w:szCs w:val="16"/>
    </w:rPr>
  </w:style>
  <w:style w:type="paragraph" w:styleId="TOC1">
    <w:name w:val="toc 1"/>
    <w:basedOn w:val="Normal"/>
    <w:next w:val="Normal"/>
    <w:link w:val="TOC1Char"/>
    <w:autoRedefine/>
    <w:uiPriority w:val="39"/>
    <w:qFormat/>
    <w:rsid w:val="0051533A"/>
    <w:pPr>
      <w:tabs>
        <w:tab w:val="left" w:pos="440"/>
        <w:tab w:val="left" w:pos="1800"/>
        <w:tab w:val="right" w:leader="dot" w:pos="9350"/>
      </w:tabs>
      <w:spacing w:after="100"/>
      <w:ind w:left="1080" w:hanging="1080"/>
    </w:pPr>
    <w:rPr>
      <w:bCs/>
      <w:noProof/>
    </w:rPr>
  </w:style>
  <w:style w:type="paragraph" w:styleId="TOC2">
    <w:name w:val="toc 2"/>
    <w:basedOn w:val="Normal"/>
    <w:next w:val="Normal"/>
    <w:autoRedefine/>
    <w:uiPriority w:val="39"/>
    <w:qFormat/>
    <w:rsid w:val="009D4666"/>
    <w:pPr>
      <w:tabs>
        <w:tab w:val="left" w:pos="576"/>
        <w:tab w:val="left" w:pos="990"/>
        <w:tab w:val="left" w:pos="1080"/>
        <w:tab w:val="left" w:pos="2250"/>
        <w:tab w:val="right" w:leader="dot" w:pos="9350"/>
      </w:tabs>
      <w:spacing w:after="100"/>
      <w:ind w:left="1080" w:hanging="864"/>
      <w:contextualSpacing/>
    </w:pPr>
    <w:rPr>
      <w:rFonts w:cstheme="minorHAnsi"/>
      <w:bCs/>
      <w:noProof/>
      <w:szCs w:val="20"/>
    </w:rPr>
  </w:style>
  <w:style w:type="paragraph" w:styleId="TOC3">
    <w:name w:val="toc 3"/>
    <w:basedOn w:val="Normal"/>
    <w:next w:val="Normal"/>
    <w:autoRedefine/>
    <w:uiPriority w:val="39"/>
    <w:qFormat/>
    <w:rsid w:val="00E21753"/>
    <w:pPr>
      <w:ind w:left="220"/>
    </w:pPr>
    <w:rPr>
      <w:rFonts w:asciiTheme="minorHAnsi" w:hAnsiTheme="minorHAnsi" w:cstheme="minorHAnsi"/>
      <w:sz w:val="20"/>
      <w:szCs w:val="20"/>
    </w:rPr>
  </w:style>
  <w:style w:type="character" w:styleId="LineNumber">
    <w:name w:val="line number"/>
    <w:basedOn w:val="DefaultParagraphFont"/>
    <w:rsid w:val="002E7AFF"/>
  </w:style>
  <w:style w:type="paragraph" w:styleId="TOC4">
    <w:name w:val="toc 4"/>
    <w:basedOn w:val="Normal"/>
    <w:next w:val="Normal"/>
    <w:autoRedefine/>
    <w:semiHidden/>
    <w:rsid w:val="00814AFF"/>
    <w:pPr>
      <w:ind w:left="440"/>
    </w:pPr>
    <w:rPr>
      <w:rFonts w:asciiTheme="minorHAnsi" w:hAnsiTheme="minorHAnsi" w:cstheme="minorHAnsi"/>
      <w:sz w:val="20"/>
      <w:szCs w:val="20"/>
    </w:rPr>
  </w:style>
  <w:style w:type="character" w:customStyle="1" w:styleId="Heading1Char">
    <w:name w:val="Heading 1 Char"/>
    <w:basedOn w:val="DefaultParagraphFont"/>
    <w:link w:val="Heading1"/>
    <w:rsid w:val="00834767"/>
    <w:rPr>
      <w:rFonts w:eastAsiaTheme="majorEastAsia" w:cstheme="majorBidi"/>
      <w:caps/>
    </w:rPr>
  </w:style>
  <w:style w:type="character" w:styleId="Hyperlink">
    <w:name w:val="Hyperlink"/>
    <w:basedOn w:val="DefaultParagraphFont"/>
    <w:uiPriority w:val="99"/>
    <w:unhideWhenUsed/>
    <w:rsid w:val="00B73089"/>
    <w:rPr>
      <w:color w:val="0000FF" w:themeColor="hyperlink"/>
      <w:u w:val="single"/>
    </w:rPr>
  </w:style>
  <w:style w:type="paragraph" w:styleId="DocumentMap">
    <w:name w:val="Document Map"/>
    <w:basedOn w:val="Normal"/>
    <w:link w:val="DocumentMapChar"/>
    <w:rsid w:val="00EA5BF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A5BF0"/>
    <w:rPr>
      <w:rFonts w:ascii="Tahoma" w:hAnsi="Tahoma" w:cs="Tahoma"/>
      <w:shd w:val="clear" w:color="auto" w:fill="000080"/>
    </w:rPr>
  </w:style>
  <w:style w:type="paragraph" w:customStyle="1" w:styleId="msolistparagraph0">
    <w:name w:val="msolistparagraph"/>
    <w:basedOn w:val="Normal"/>
    <w:rsid w:val="00EA5BF0"/>
    <w:pPr>
      <w:ind w:left="720"/>
    </w:pPr>
    <w:rPr>
      <w:rFonts w:eastAsia="Calibri"/>
    </w:rPr>
  </w:style>
  <w:style w:type="paragraph" w:styleId="NoSpacing">
    <w:name w:val="No Spacing"/>
    <w:uiPriority w:val="1"/>
    <w:qFormat/>
    <w:rsid w:val="00EA5BF0"/>
    <w:rPr>
      <w:rFonts w:eastAsia="Calibri"/>
    </w:rPr>
  </w:style>
  <w:style w:type="character" w:customStyle="1" w:styleId="FooterChar">
    <w:name w:val="Footer Char"/>
    <w:basedOn w:val="DefaultParagraphFont"/>
    <w:link w:val="Footer"/>
    <w:uiPriority w:val="99"/>
    <w:rsid w:val="00834767"/>
    <w:rPr>
      <w:rFonts w:eastAsiaTheme="minorHAnsi"/>
    </w:rPr>
  </w:style>
  <w:style w:type="paragraph" w:styleId="ListParagraph">
    <w:name w:val="List Paragraph"/>
    <w:basedOn w:val="Normal"/>
    <w:uiPriority w:val="34"/>
    <w:qFormat/>
    <w:rsid w:val="00EA5BF0"/>
    <w:pPr>
      <w:ind w:left="720"/>
    </w:pPr>
  </w:style>
  <w:style w:type="character" w:customStyle="1" w:styleId="Heading2Char">
    <w:name w:val="Heading 2 Char"/>
    <w:basedOn w:val="DefaultParagraphFont"/>
    <w:link w:val="Heading2"/>
    <w:rsid w:val="00834767"/>
    <w:rPr>
      <w:rFonts w:eastAsiaTheme="minorHAnsi"/>
    </w:rPr>
  </w:style>
  <w:style w:type="character" w:customStyle="1" w:styleId="IRDraftInstructionChar">
    <w:name w:val="IR Draft Instruction Char"/>
    <w:basedOn w:val="DefaultParagraphFont"/>
    <w:link w:val="IRDraftInstruction"/>
    <w:locked/>
    <w:rsid w:val="00813D6A"/>
    <w:rPr>
      <w:i/>
      <w:iCs/>
      <w:color w:val="0000FF"/>
    </w:rPr>
  </w:style>
  <w:style w:type="paragraph" w:customStyle="1" w:styleId="IRDraftInstruction">
    <w:name w:val="IR Draft Instruction"/>
    <w:basedOn w:val="Normal"/>
    <w:link w:val="IRDraftInstructionChar"/>
    <w:rsid w:val="00813D6A"/>
    <w:pPr>
      <w:spacing w:after="240"/>
    </w:pPr>
    <w:rPr>
      <w:i/>
      <w:iCs/>
      <w:color w:val="0000FF"/>
      <w:sz w:val="20"/>
      <w:szCs w:val="20"/>
    </w:rPr>
  </w:style>
  <w:style w:type="paragraph" w:styleId="FootnoteText">
    <w:name w:val="footnote text"/>
    <w:basedOn w:val="Normal"/>
    <w:link w:val="FootnoteTextChar"/>
    <w:rsid w:val="00985565"/>
    <w:rPr>
      <w:sz w:val="20"/>
      <w:szCs w:val="20"/>
    </w:rPr>
  </w:style>
  <w:style w:type="character" w:customStyle="1" w:styleId="FootnoteTextChar">
    <w:name w:val="Footnote Text Char"/>
    <w:basedOn w:val="DefaultParagraphFont"/>
    <w:link w:val="FootnoteText"/>
    <w:rsid w:val="00985565"/>
  </w:style>
  <w:style w:type="character" w:styleId="CommentReference">
    <w:name w:val="annotation reference"/>
    <w:basedOn w:val="DefaultParagraphFont"/>
    <w:rsid w:val="00C106C7"/>
    <w:rPr>
      <w:sz w:val="16"/>
      <w:szCs w:val="16"/>
    </w:rPr>
  </w:style>
  <w:style w:type="paragraph" w:styleId="CommentText">
    <w:name w:val="annotation text"/>
    <w:basedOn w:val="Normal"/>
    <w:link w:val="CommentTextChar"/>
    <w:rsid w:val="00C106C7"/>
    <w:rPr>
      <w:sz w:val="20"/>
      <w:szCs w:val="20"/>
    </w:rPr>
  </w:style>
  <w:style w:type="character" w:customStyle="1" w:styleId="CommentTextChar">
    <w:name w:val="Comment Text Char"/>
    <w:basedOn w:val="DefaultParagraphFont"/>
    <w:link w:val="CommentText"/>
    <w:rsid w:val="00C106C7"/>
  </w:style>
  <w:style w:type="paragraph" w:styleId="CommentSubject">
    <w:name w:val="annotation subject"/>
    <w:basedOn w:val="CommentText"/>
    <w:next w:val="CommentText"/>
    <w:link w:val="CommentSubjectChar"/>
    <w:rsid w:val="00C106C7"/>
    <w:rPr>
      <w:b/>
      <w:bCs/>
    </w:rPr>
  </w:style>
  <w:style w:type="character" w:customStyle="1" w:styleId="CommentSubjectChar">
    <w:name w:val="Comment Subject Char"/>
    <w:basedOn w:val="CommentTextChar"/>
    <w:link w:val="CommentSubject"/>
    <w:rsid w:val="00C106C7"/>
    <w:rPr>
      <w:b/>
      <w:bCs/>
    </w:rPr>
  </w:style>
  <w:style w:type="paragraph" w:styleId="Revision">
    <w:name w:val="Revision"/>
    <w:hidden/>
    <w:uiPriority w:val="99"/>
    <w:semiHidden/>
    <w:rsid w:val="00B66BAE"/>
    <w:rPr>
      <w:sz w:val="24"/>
      <w:szCs w:val="24"/>
    </w:rPr>
  </w:style>
  <w:style w:type="paragraph" w:customStyle="1" w:styleId="Default">
    <w:name w:val="Default"/>
    <w:rsid w:val="00A0511C"/>
    <w:pPr>
      <w:autoSpaceDE w:val="0"/>
      <w:autoSpaceDN w:val="0"/>
      <w:adjustRightInd w:val="0"/>
    </w:pPr>
    <w:rPr>
      <w:color w:val="000000"/>
      <w:sz w:val="24"/>
      <w:szCs w:val="24"/>
    </w:rPr>
  </w:style>
  <w:style w:type="character" w:styleId="Emphasis">
    <w:name w:val="Emphasis"/>
    <w:basedOn w:val="DefaultParagraphFont"/>
    <w:qFormat/>
    <w:rsid w:val="00114317"/>
    <w:rPr>
      <w:i/>
      <w:iCs/>
    </w:rPr>
  </w:style>
  <w:style w:type="character" w:styleId="Strong">
    <w:name w:val="Strong"/>
    <w:basedOn w:val="DefaultParagraphFont"/>
    <w:qFormat/>
    <w:rsid w:val="00114317"/>
    <w:rPr>
      <w:b/>
      <w:bCs/>
    </w:rPr>
  </w:style>
  <w:style w:type="paragraph" w:styleId="TOCHeading">
    <w:name w:val="TOC Heading"/>
    <w:basedOn w:val="Heading1"/>
    <w:next w:val="Normal"/>
    <w:uiPriority w:val="39"/>
    <w:unhideWhenUsed/>
    <w:qFormat/>
    <w:rsid w:val="00FF7015"/>
    <w:pPr>
      <w:widowControl/>
      <w:autoSpaceDE/>
      <w:autoSpaceDN/>
      <w:adjustRightInd/>
      <w:spacing w:before="480" w:line="276" w:lineRule="auto"/>
      <w:outlineLvl w:val="9"/>
    </w:pPr>
    <w:rPr>
      <w:rFonts w:asciiTheme="majorHAnsi" w:hAnsiTheme="majorHAnsi"/>
      <w:b/>
      <w:color w:val="365F91" w:themeColor="accent1" w:themeShade="BF"/>
      <w:sz w:val="28"/>
      <w:szCs w:val="28"/>
      <w:lang w:eastAsia="ja-JP"/>
    </w:rPr>
  </w:style>
  <w:style w:type="table" w:styleId="TableGrid">
    <w:name w:val="Table Grid"/>
    <w:basedOn w:val="TableNormal"/>
    <w:uiPriority w:val="39"/>
    <w:rsid w:val="00834767"/>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FE25DB"/>
    <w:rPr>
      <w:color w:val="800080" w:themeColor="followedHyperlink"/>
      <w:u w:val="single"/>
    </w:rPr>
  </w:style>
  <w:style w:type="table" w:customStyle="1" w:styleId="TableGrid1">
    <w:name w:val="Table Grid1"/>
    <w:basedOn w:val="TableNormal"/>
    <w:uiPriority w:val="59"/>
    <w:rsid w:val="006C2742"/>
    <w:rPr>
      <w:rFonts w:eastAsia="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9E3EC3"/>
    <w:rPr>
      <w:rFonts w:ascii="Calibri" w:hAnsi="Calibri" w:cs="Calibri"/>
    </w:rPr>
  </w:style>
  <w:style w:type="character" w:styleId="UnresolvedMention">
    <w:name w:val="Unresolved Mention"/>
    <w:basedOn w:val="DefaultParagraphFont"/>
    <w:uiPriority w:val="99"/>
    <w:unhideWhenUsed/>
    <w:rsid w:val="007303A6"/>
    <w:rPr>
      <w:color w:val="605E5C"/>
      <w:shd w:val="clear" w:color="auto" w:fill="E1DFDD"/>
    </w:rPr>
  </w:style>
  <w:style w:type="character" w:styleId="Mention">
    <w:name w:val="Mention"/>
    <w:basedOn w:val="DefaultParagraphFont"/>
    <w:uiPriority w:val="99"/>
    <w:unhideWhenUsed/>
    <w:rsid w:val="007303A6"/>
    <w:rPr>
      <w:color w:val="2B579A"/>
      <w:shd w:val="clear" w:color="auto" w:fill="E1DFDD"/>
    </w:rPr>
  </w:style>
  <w:style w:type="paragraph" w:styleId="TOC5">
    <w:name w:val="toc 5"/>
    <w:basedOn w:val="Normal"/>
    <w:next w:val="Normal"/>
    <w:autoRedefine/>
    <w:unhideWhenUsed/>
    <w:rsid w:val="008B7AE1"/>
    <w:pPr>
      <w:ind w:left="660"/>
    </w:pPr>
    <w:rPr>
      <w:rFonts w:asciiTheme="minorHAnsi" w:hAnsiTheme="minorHAnsi" w:cstheme="minorHAnsi"/>
      <w:sz w:val="20"/>
      <w:szCs w:val="20"/>
    </w:rPr>
  </w:style>
  <w:style w:type="paragraph" w:styleId="TOC6">
    <w:name w:val="toc 6"/>
    <w:basedOn w:val="Normal"/>
    <w:next w:val="Normal"/>
    <w:autoRedefine/>
    <w:unhideWhenUsed/>
    <w:rsid w:val="008B7AE1"/>
    <w:pPr>
      <w:ind w:left="880"/>
    </w:pPr>
    <w:rPr>
      <w:rFonts w:asciiTheme="minorHAnsi" w:hAnsiTheme="minorHAnsi" w:cstheme="minorHAnsi"/>
      <w:sz w:val="20"/>
      <w:szCs w:val="20"/>
    </w:rPr>
  </w:style>
  <w:style w:type="paragraph" w:styleId="TOC7">
    <w:name w:val="toc 7"/>
    <w:basedOn w:val="Normal"/>
    <w:next w:val="Normal"/>
    <w:autoRedefine/>
    <w:unhideWhenUsed/>
    <w:rsid w:val="008B7AE1"/>
    <w:pPr>
      <w:ind w:left="1100"/>
    </w:pPr>
    <w:rPr>
      <w:rFonts w:asciiTheme="minorHAnsi" w:hAnsiTheme="minorHAnsi" w:cstheme="minorHAnsi"/>
      <w:sz w:val="20"/>
      <w:szCs w:val="20"/>
    </w:rPr>
  </w:style>
  <w:style w:type="paragraph" w:styleId="TOC8">
    <w:name w:val="toc 8"/>
    <w:basedOn w:val="Normal"/>
    <w:next w:val="Normal"/>
    <w:autoRedefine/>
    <w:unhideWhenUsed/>
    <w:rsid w:val="008B7AE1"/>
    <w:pPr>
      <w:ind w:left="1320"/>
    </w:pPr>
    <w:rPr>
      <w:rFonts w:asciiTheme="minorHAnsi" w:hAnsiTheme="minorHAnsi" w:cstheme="minorHAnsi"/>
      <w:sz w:val="20"/>
      <w:szCs w:val="20"/>
    </w:rPr>
  </w:style>
  <w:style w:type="paragraph" w:styleId="TOC9">
    <w:name w:val="toc 9"/>
    <w:basedOn w:val="Normal"/>
    <w:next w:val="Normal"/>
    <w:autoRedefine/>
    <w:unhideWhenUsed/>
    <w:rsid w:val="008B7AE1"/>
    <w:pPr>
      <w:ind w:left="1540"/>
    </w:pPr>
    <w:rPr>
      <w:rFonts w:asciiTheme="minorHAnsi" w:hAnsiTheme="minorHAnsi" w:cstheme="minorHAnsi"/>
      <w:sz w:val="20"/>
      <w:szCs w:val="20"/>
    </w:rPr>
  </w:style>
  <w:style w:type="character" w:customStyle="1" w:styleId="TOC1Char">
    <w:name w:val="TOC 1 Char"/>
    <w:basedOn w:val="DefaultParagraphFont"/>
    <w:link w:val="TOC1"/>
    <w:uiPriority w:val="39"/>
    <w:rsid w:val="0051533A"/>
    <w:rPr>
      <w:rFonts w:cs="Times New Roman"/>
      <w:bCs/>
      <w:noProof/>
      <w:szCs w:val="24"/>
    </w:rPr>
  </w:style>
  <w:style w:type="paragraph" w:styleId="Subtitle">
    <w:name w:val="Subtitle"/>
    <w:basedOn w:val="Normal"/>
    <w:next w:val="Normal"/>
    <w:link w:val="SubtitleChar"/>
    <w:qFormat/>
    <w:rsid w:val="00D27EB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D27EB9"/>
    <w:rPr>
      <w:rFonts w:asciiTheme="minorHAnsi" w:eastAsiaTheme="minorEastAsia" w:hAnsiTheme="minorHAnsi" w:cstheme="minorBidi"/>
      <w:color w:val="5A5A5A" w:themeColor="text1" w:themeTint="A5"/>
      <w:spacing w:val="15"/>
    </w:rPr>
  </w:style>
  <w:style w:type="paragraph" w:styleId="BodyText">
    <w:name w:val="Body Text"/>
    <w:link w:val="BodyTextChar"/>
    <w:rsid w:val="00834767"/>
    <w:pPr>
      <w:spacing w:after="220"/>
    </w:pPr>
    <w:rPr>
      <w:rFonts w:eastAsiaTheme="minorHAnsi"/>
    </w:rPr>
  </w:style>
  <w:style w:type="character" w:customStyle="1" w:styleId="BodyTextChar">
    <w:name w:val="Body Text Char"/>
    <w:basedOn w:val="DefaultParagraphFont"/>
    <w:link w:val="BodyText"/>
    <w:rsid w:val="00834767"/>
    <w:rPr>
      <w:rFonts w:eastAsiaTheme="minorHAnsi"/>
    </w:rPr>
  </w:style>
  <w:style w:type="paragraph" w:customStyle="1" w:styleId="Applicability">
    <w:name w:val="Applicability"/>
    <w:basedOn w:val="BodyText"/>
    <w:qFormat/>
    <w:rsid w:val="00915BF8"/>
    <w:pPr>
      <w:spacing w:before="440"/>
      <w:ind w:left="2160" w:hanging="2160"/>
    </w:pPr>
  </w:style>
  <w:style w:type="paragraph" w:customStyle="1" w:styleId="Attachmenttitle">
    <w:name w:val="Attachment title"/>
    <w:basedOn w:val="Heading1"/>
    <w:next w:val="BodyText"/>
    <w:qFormat/>
    <w:rsid w:val="00060A52"/>
    <w:pPr>
      <w:spacing w:before="0"/>
      <w:ind w:left="0" w:firstLine="0"/>
      <w:jc w:val="center"/>
    </w:pPr>
    <w:rPr>
      <w:rFonts w:eastAsia="Times New Roman" w:cs="Arial"/>
      <w:caps w:val="0"/>
    </w:rPr>
  </w:style>
  <w:style w:type="paragraph" w:customStyle="1" w:styleId="BodyText-table">
    <w:name w:val="Body Text - table"/>
    <w:qFormat/>
    <w:rsid w:val="00060A52"/>
    <w:rPr>
      <w:rFonts w:eastAsiaTheme="minorHAnsi" w:cstheme="minorBidi"/>
    </w:rPr>
  </w:style>
  <w:style w:type="paragraph" w:styleId="BodyText2">
    <w:name w:val="Body Text 2"/>
    <w:basedOn w:val="BodyText"/>
    <w:link w:val="BodyText2Char"/>
    <w:qFormat/>
    <w:rsid w:val="00834767"/>
    <w:pPr>
      <w:ind w:left="720" w:hanging="720"/>
    </w:pPr>
  </w:style>
  <w:style w:type="character" w:customStyle="1" w:styleId="BodyText2Char">
    <w:name w:val="Body Text 2 Char"/>
    <w:basedOn w:val="DefaultParagraphFont"/>
    <w:link w:val="BodyText2"/>
    <w:rsid w:val="00834767"/>
    <w:rPr>
      <w:rFonts w:eastAsiaTheme="minorHAnsi"/>
    </w:rPr>
  </w:style>
  <w:style w:type="paragraph" w:styleId="BodyText3">
    <w:name w:val="Body Text 3"/>
    <w:basedOn w:val="BodyText"/>
    <w:link w:val="BodyText3Char"/>
    <w:qFormat/>
    <w:rsid w:val="00834767"/>
    <w:pPr>
      <w:ind w:left="720"/>
    </w:pPr>
    <w:rPr>
      <w:rFonts w:eastAsia="Arial"/>
    </w:rPr>
  </w:style>
  <w:style w:type="character" w:customStyle="1" w:styleId="BodyText3Char">
    <w:name w:val="Body Text 3 Char"/>
    <w:basedOn w:val="DefaultParagraphFont"/>
    <w:link w:val="BodyText3"/>
    <w:rsid w:val="00834767"/>
    <w:rPr>
      <w:rFonts w:eastAsia="Arial"/>
    </w:rPr>
  </w:style>
  <w:style w:type="character" w:customStyle="1" w:styleId="Commitment">
    <w:name w:val="Commitment"/>
    <w:basedOn w:val="DefaultParagraphFont"/>
    <w:uiPriority w:val="1"/>
    <w:qFormat/>
    <w:rsid w:val="00915BF8"/>
    <w:rPr>
      <w:i/>
      <w:iCs/>
    </w:rPr>
  </w:style>
  <w:style w:type="paragraph" w:customStyle="1" w:styleId="CornerstoneBases">
    <w:name w:val="Cornerstone / Bases"/>
    <w:basedOn w:val="BodyText"/>
    <w:qFormat/>
    <w:rsid w:val="00915BF8"/>
    <w:pPr>
      <w:ind w:left="2160" w:hanging="2160"/>
    </w:pPr>
  </w:style>
  <w:style w:type="paragraph" w:customStyle="1" w:styleId="EffectiveDate">
    <w:name w:val="Effective Date"/>
    <w:next w:val="BodyText"/>
    <w:qFormat/>
    <w:rsid w:val="00834767"/>
    <w:pPr>
      <w:spacing w:after="440"/>
      <w:jc w:val="center"/>
    </w:pPr>
  </w:style>
  <w:style w:type="paragraph" w:styleId="Title">
    <w:name w:val="Title"/>
    <w:basedOn w:val="Normal"/>
    <w:next w:val="Normal"/>
    <w:link w:val="TitleChar"/>
    <w:qFormat/>
    <w:rsid w:val="00834767"/>
    <w:pPr>
      <w:spacing w:before="220" w:after="220"/>
      <w:jc w:val="center"/>
    </w:pPr>
  </w:style>
  <w:style w:type="character" w:customStyle="1" w:styleId="TitleChar">
    <w:name w:val="Title Char"/>
    <w:basedOn w:val="DefaultParagraphFont"/>
    <w:link w:val="Title"/>
    <w:rsid w:val="00834767"/>
    <w:rPr>
      <w:rFonts w:cs="Times New Roman"/>
      <w:szCs w:val="24"/>
    </w:rPr>
  </w:style>
  <w:style w:type="paragraph" w:customStyle="1" w:styleId="END">
    <w:name w:val="END"/>
    <w:basedOn w:val="Title"/>
    <w:qFormat/>
    <w:rsid w:val="00060A52"/>
    <w:pPr>
      <w:autoSpaceDE w:val="0"/>
      <w:autoSpaceDN w:val="0"/>
      <w:adjustRightInd w:val="0"/>
      <w:spacing w:before="440" w:after="440"/>
    </w:pPr>
    <w:rPr>
      <w:rFonts w:cs="Arial"/>
      <w:szCs w:val="22"/>
    </w:rPr>
  </w:style>
  <w:style w:type="character" w:customStyle="1" w:styleId="Heading3Char">
    <w:name w:val="Heading 3 Char"/>
    <w:basedOn w:val="DefaultParagraphFont"/>
    <w:link w:val="Heading3"/>
    <w:rsid w:val="00915BF8"/>
    <w:rPr>
      <w:rFonts w:eastAsiaTheme="majorEastAsia" w:cstheme="majorBidi"/>
    </w:rPr>
  </w:style>
  <w:style w:type="table" w:customStyle="1" w:styleId="IM">
    <w:name w:val="IM"/>
    <w:basedOn w:val="TableNormal"/>
    <w:uiPriority w:val="99"/>
    <w:rsid w:val="00834767"/>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834767"/>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915BF8"/>
    <w:pPr>
      <w:widowControl w:val="0"/>
      <w:pBdr>
        <w:top w:val="single" w:sz="8" w:space="3" w:color="auto"/>
        <w:bottom w:val="single" w:sz="8" w:space="3" w:color="auto"/>
      </w:pBdr>
      <w:spacing w:after="220"/>
      <w:jc w:val="center"/>
    </w:pPr>
    <w:rPr>
      <w:rFonts w:eastAsiaTheme="minorHAnsi"/>
      <w:iCs/>
      <w:caps/>
    </w:rPr>
  </w:style>
  <w:style w:type="paragraph" w:customStyle="1" w:styleId="Lista0">
    <w:name w:val="List a"/>
    <w:basedOn w:val="BodyText"/>
    <w:rsid w:val="00834767"/>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915BF8"/>
    <w:pPr>
      <w:tabs>
        <w:tab w:val="center" w:pos="4680"/>
        <w:tab w:val="right" w:pos="9360"/>
      </w:tabs>
      <w:spacing w:after="220"/>
    </w:pPr>
    <w:rPr>
      <w:rFonts w:eastAsiaTheme="minorHAnsi"/>
    </w:rPr>
  </w:style>
  <w:style w:type="character" w:customStyle="1" w:styleId="NRCINSPECTIONMANUALChar">
    <w:name w:val="NRC INSPECTION MANUAL Char"/>
    <w:basedOn w:val="DefaultParagraphFont"/>
    <w:link w:val="NRCINSPECTIONMANUAL"/>
    <w:rsid w:val="00915BF8"/>
    <w:rPr>
      <w:rFonts w:eastAsiaTheme="minorHAnsi"/>
    </w:rPr>
  </w:style>
  <w:style w:type="paragraph" w:customStyle="1" w:styleId="Requirement">
    <w:name w:val="Requirement"/>
    <w:basedOn w:val="BodyText3"/>
    <w:qFormat/>
    <w:rsid w:val="00915BF8"/>
    <w:pPr>
      <w:keepNext/>
    </w:pPr>
    <w:rPr>
      <w:b/>
      <w:bCs/>
    </w:rPr>
  </w:style>
  <w:style w:type="paragraph" w:customStyle="1" w:styleId="SpecificGuidance">
    <w:name w:val="Specific Guidance"/>
    <w:basedOn w:val="BodyText3"/>
    <w:qFormat/>
    <w:rsid w:val="00915BF8"/>
    <w:pPr>
      <w:keepNext/>
    </w:pPr>
    <w:rPr>
      <w:u w:val="single"/>
    </w:rPr>
  </w:style>
  <w:style w:type="character" w:customStyle="1" w:styleId="HeaderChar">
    <w:name w:val="Header Char"/>
    <w:basedOn w:val="DefaultParagraphFont"/>
    <w:link w:val="Header"/>
    <w:rsid w:val="00834767"/>
    <w:rPr>
      <w:rFonts w:cs="Times New Roman"/>
      <w:szCs w:val="24"/>
    </w:rPr>
  </w:style>
  <w:style w:type="paragraph" w:customStyle="1" w:styleId="Level2">
    <w:name w:val="Level 2"/>
    <w:basedOn w:val="Normal"/>
    <w:rsid w:val="00834767"/>
    <w:pPr>
      <w:numPr>
        <w:ilvl w:val="1"/>
        <w:numId w:val="1"/>
      </w:numPr>
      <w:outlineLvl w:val="1"/>
    </w:pPr>
  </w:style>
  <w:style w:type="paragraph" w:customStyle="1" w:styleId="Level3">
    <w:name w:val="Level 3"/>
    <w:basedOn w:val="Normal"/>
    <w:rsid w:val="00834767"/>
    <w:pPr>
      <w:numPr>
        <w:ilvl w:val="2"/>
        <w:numId w:val="2"/>
      </w:numPr>
      <w:outlineLvl w:val="2"/>
    </w:pPr>
  </w:style>
  <w:style w:type="paragraph" w:customStyle="1" w:styleId="Lista">
    <w:name w:val="List (a)"/>
    <w:qFormat/>
    <w:rsid w:val="00834767"/>
    <w:pPr>
      <w:numPr>
        <w:ilvl w:val="2"/>
        <w:numId w:val="3"/>
      </w:numPr>
      <w:spacing w:after="220"/>
    </w:pPr>
  </w:style>
  <w:style w:type="table" w:customStyle="1" w:styleId="TableGrid4">
    <w:name w:val="Table Grid4"/>
    <w:basedOn w:val="TableNormal"/>
    <w:next w:val="TableGrid"/>
    <w:uiPriority w:val="59"/>
    <w:rsid w:val="00834767"/>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M004allaround">
    <w:name w:val="IM .004 all around"/>
    <w:basedOn w:val="TableNormal"/>
    <w:uiPriority w:val="99"/>
    <w:rsid w:val="001204AA"/>
    <w:tblPr/>
  </w:style>
  <w:style w:type="paragraph" w:styleId="ListBullet2">
    <w:name w:val="List Bullet 2"/>
    <w:basedOn w:val="Normal"/>
    <w:unhideWhenUsed/>
    <w:rsid w:val="001856D9"/>
    <w:pPr>
      <w:numPr>
        <w:numId w:val="4"/>
      </w:numPr>
      <w:spacing w:after="220"/>
      <w:contextualSpacing/>
    </w:pPr>
  </w:style>
  <w:style w:type="paragraph" w:customStyle="1" w:styleId="BodyText5">
    <w:name w:val="Body Text 5"/>
    <w:basedOn w:val="Normal"/>
    <w:qFormat/>
    <w:rsid w:val="00337505"/>
    <w:pPr>
      <w:spacing w:after="220"/>
      <w:ind w:left="1440"/>
    </w:pPr>
  </w:style>
  <w:style w:type="paragraph" w:styleId="ListBullet5">
    <w:name w:val="List Bullet 5"/>
    <w:basedOn w:val="Normal"/>
    <w:unhideWhenUsed/>
    <w:rsid w:val="00EE7668"/>
    <w:pPr>
      <w:numPr>
        <w:numId w:val="5"/>
      </w:numPr>
      <w:spacing w:after="220"/>
    </w:pPr>
  </w:style>
  <w:style w:type="paragraph" w:styleId="NormalWeb">
    <w:name w:val="Normal (Web)"/>
    <w:basedOn w:val="Normal"/>
    <w:semiHidden/>
    <w:unhideWhenUsed/>
    <w:rsid w:val="00CC329B"/>
    <w:rPr>
      <w:rFonts w:ascii="Times New Roman" w:hAnsi="Times New Roman"/>
      <w:sz w:val="24"/>
    </w:rPr>
  </w:style>
  <w:style w:type="paragraph" w:styleId="BlockText">
    <w:name w:val="Block Text"/>
    <w:basedOn w:val="Normal"/>
    <w:unhideWhenUsed/>
    <w:rsid w:val="00976C96"/>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customStyle="1" w:styleId="BodyText4">
    <w:name w:val="Body Text 4"/>
    <w:basedOn w:val="BodyText3"/>
    <w:qFormat/>
    <w:rsid w:val="002151B5"/>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131626">
      <w:bodyDiv w:val="1"/>
      <w:marLeft w:val="0"/>
      <w:marRight w:val="0"/>
      <w:marTop w:val="0"/>
      <w:marBottom w:val="0"/>
      <w:divBdr>
        <w:top w:val="none" w:sz="0" w:space="0" w:color="auto"/>
        <w:left w:val="none" w:sz="0" w:space="0" w:color="auto"/>
        <w:bottom w:val="none" w:sz="0" w:space="0" w:color="auto"/>
        <w:right w:val="none" w:sz="0" w:space="0" w:color="auto"/>
      </w:divBdr>
    </w:div>
    <w:div w:id="320736015">
      <w:bodyDiv w:val="1"/>
      <w:marLeft w:val="0"/>
      <w:marRight w:val="0"/>
      <w:marTop w:val="0"/>
      <w:marBottom w:val="0"/>
      <w:divBdr>
        <w:top w:val="none" w:sz="0" w:space="0" w:color="auto"/>
        <w:left w:val="none" w:sz="0" w:space="0" w:color="auto"/>
        <w:bottom w:val="none" w:sz="0" w:space="0" w:color="auto"/>
        <w:right w:val="none" w:sz="0" w:space="0" w:color="auto"/>
      </w:divBdr>
      <w:divsChild>
        <w:div w:id="141049157">
          <w:marLeft w:val="0"/>
          <w:marRight w:val="0"/>
          <w:marTop w:val="0"/>
          <w:marBottom w:val="0"/>
          <w:divBdr>
            <w:top w:val="none" w:sz="0" w:space="0" w:color="auto"/>
            <w:left w:val="none" w:sz="0" w:space="0" w:color="auto"/>
            <w:bottom w:val="none" w:sz="0" w:space="0" w:color="auto"/>
            <w:right w:val="none" w:sz="0" w:space="0" w:color="auto"/>
          </w:divBdr>
        </w:div>
      </w:divsChild>
    </w:div>
    <w:div w:id="498885497">
      <w:bodyDiv w:val="1"/>
      <w:marLeft w:val="0"/>
      <w:marRight w:val="0"/>
      <w:marTop w:val="0"/>
      <w:marBottom w:val="0"/>
      <w:divBdr>
        <w:top w:val="none" w:sz="0" w:space="0" w:color="auto"/>
        <w:left w:val="none" w:sz="0" w:space="0" w:color="auto"/>
        <w:bottom w:val="none" w:sz="0" w:space="0" w:color="auto"/>
        <w:right w:val="none" w:sz="0" w:space="0" w:color="auto"/>
      </w:divBdr>
    </w:div>
    <w:div w:id="742685142">
      <w:bodyDiv w:val="1"/>
      <w:marLeft w:val="0"/>
      <w:marRight w:val="0"/>
      <w:marTop w:val="0"/>
      <w:marBottom w:val="0"/>
      <w:divBdr>
        <w:top w:val="none" w:sz="0" w:space="0" w:color="auto"/>
        <w:left w:val="none" w:sz="0" w:space="0" w:color="auto"/>
        <w:bottom w:val="none" w:sz="0" w:space="0" w:color="auto"/>
        <w:right w:val="none" w:sz="0" w:space="0" w:color="auto"/>
      </w:divBdr>
    </w:div>
    <w:div w:id="782499969">
      <w:bodyDiv w:val="1"/>
      <w:marLeft w:val="0"/>
      <w:marRight w:val="0"/>
      <w:marTop w:val="0"/>
      <w:marBottom w:val="0"/>
      <w:divBdr>
        <w:top w:val="none" w:sz="0" w:space="0" w:color="auto"/>
        <w:left w:val="none" w:sz="0" w:space="0" w:color="auto"/>
        <w:bottom w:val="none" w:sz="0" w:space="0" w:color="auto"/>
        <w:right w:val="none" w:sz="0" w:space="0" w:color="auto"/>
      </w:divBdr>
    </w:div>
    <w:div w:id="814760682">
      <w:bodyDiv w:val="1"/>
      <w:marLeft w:val="0"/>
      <w:marRight w:val="0"/>
      <w:marTop w:val="0"/>
      <w:marBottom w:val="0"/>
      <w:divBdr>
        <w:top w:val="none" w:sz="0" w:space="0" w:color="auto"/>
        <w:left w:val="none" w:sz="0" w:space="0" w:color="auto"/>
        <w:bottom w:val="none" w:sz="0" w:space="0" w:color="auto"/>
        <w:right w:val="none" w:sz="0" w:space="0" w:color="auto"/>
      </w:divBdr>
      <w:divsChild>
        <w:div w:id="1726682578">
          <w:marLeft w:val="0"/>
          <w:marRight w:val="0"/>
          <w:marTop w:val="0"/>
          <w:marBottom w:val="0"/>
          <w:divBdr>
            <w:top w:val="none" w:sz="0" w:space="0" w:color="auto"/>
            <w:left w:val="none" w:sz="0" w:space="0" w:color="auto"/>
            <w:bottom w:val="none" w:sz="0" w:space="0" w:color="auto"/>
            <w:right w:val="none" w:sz="0" w:space="0" w:color="auto"/>
          </w:divBdr>
        </w:div>
      </w:divsChild>
    </w:div>
    <w:div w:id="829372147">
      <w:bodyDiv w:val="1"/>
      <w:marLeft w:val="0"/>
      <w:marRight w:val="0"/>
      <w:marTop w:val="0"/>
      <w:marBottom w:val="0"/>
      <w:divBdr>
        <w:top w:val="none" w:sz="0" w:space="0" w:color="auto"/>
        <w:left w:val="none" w:sz="0" w:space="0" w:color="auto"/>
        <w:bottom w:val="none" w:sz="0" w:space="0" w:color="auto"/>
        <w:right w:val="none" w:sz="0" w:space="0" w:color="auto"/>
      </w:divBdr>
    </w:div>
    <w:div w:id="932014410">
      <w:bodyDiv w:val="1"/>
      <w:marLeft w:val="0"/>
      <w:marRight w:val="0"/>
      <w:marTop w:val="0"/>
      <w:marBottom w:val="0"/>
      <w:divBdr>
        <w:top w:val="none" w:sz="0" w:space="0" w:color="auto"/>
        <w:left w:val="none" w:sz="0" w:space="0" w:color="auto"/>
        <w:bottom w:val="none" w:sz="0" w:space="0" w:color="auto"/>
        <w:right w:val="none" w:sz="0" w:space="0" w:color="auto"/>
      </w:divBdr>
    </w:div>
    <w:div w:id="1250430129">
      <w:bodyDiv w:val="1"/>
      <w:marLeft w:val="0"/>
      <w:marRight w:val="0"/>
      <w:marTop w:val="0"/>
      <w:marBottom w:val="0"/>
      <w:divBdr>
        <w:top w:val="none" w:sz="0" w:space="0" w:color="auto"/>
        <w:left w:val="none" w:sz="0" w:space="0" w:color="auto"/>
        <w:bottom w:val="none" w:sz="0" w:space="0" w:color="auto"/>
        <w:right w:val="none" w:sz="0" w:space="0" w:color="auto"/>
      </w:divBdr>
    </w:div>
    <w:div w:id="1371151745">
      <w:bodyDiv w:val="1"/>
      <w:marLeft w:val="0"/>
      <w:marRight w:val="0"/>
      <w:marTop w:val="0"/>
      <w:marBottom w:val="0"/>
      <w:divBdr>
        <w:top w:val="none" w:sz="0" w:space="0" w:color="auto"/>
        <w:left w:val="none" w:sz="0" w:space="0" w:color="auto"/>
        <w:bottom w:val="none" w:sz="0" w:space="0" w:color="auto"/>
        <w:right w:val="none" w:sz="0" w:space="0" w:color="auto"/>
      </w:divBdr>
    </w:div>
    <w:div w:id="1483892652">
      <w:bodyDiv w:val="1"/>
      <w:marLeft w:val="0"/>
      <w:marRight w:val="0"/>
      <w:marTop w:val="0"/>
      <w:marBottom w:val="0"/>
      <w:divBdr>
        <w:top w:val="none" w:sz="0" w:space="0" w:color="auto"/>
        <w:left w:val="none" w:sz="0" w:space="0" w:color="auto"/>
        <w:bottom w:val="none" w:sz="0" w:space="0" w:color="auto"/>
        <w:right w:val="none" w:sz="0" w:space="0" w:color="auto"/>
      </w:divBdr>
    </w:div>
    <w:div w:id="1741832896">
      <w:bodyDiv w:val="1"/>
      <w:marLeft w:val="0"/>
      <w:marRight w:val="0"/>
      <w:marTop w:val="0"/>
      <w:marBottom w:val="0"/>
      <w:divBdr>
        <w:top w:val="none" w:sz="0" w:space="0" w:color="auto"/>
        <w:left w:val="none" w:sz="0" w:space="0" w:color="auto"/>
        <w:bottom w:val="none" w:sz="0" w:space="0" w:color="auto"/>
        <w:right w:val="none" w:sz="0" w:space="0" w:color="auto"/>
      </w:divBdr>
      <w:divsChild>
        <w:div w:id="1938170822">
          <w:marLeft w:val="0"/>
          <w:marRight w:val="0"/>
          <w:marTop w:val="0"/>
          <w:marBottom w:val="0"/>
          <w:divBdr>
            <w:top w:val="none" w:sz="0" w:space="0" w:color="auto"/>
            <w:left w:val="none" w:sz="0" w:space="0" w:color="auto"/>
            <w:bottom w:val="none" w:sz="0" w:space="0" w:color="auto"/>
            <w:right w:val="none" w:sz="0" w:space="0" w:color="auto"/>
          </w:divBdr>
          <w:divsChild>
            <w:div w:id="32362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27202">
      <w:bodyDiv w:val="1"/>
      <w:marLeft w:val="0"/>
      <w:marRight w:val="0"/>
      <w:marTop w:val="0"/>
      <w:marBottom w:val="0"/>
      <w:divBdr>
        <w:top w:val="none" w:sz="0" w:space="0" w:color="auto"/>
        <w:left w:val="none" w:sz="0" w:space="0" w:color="auto"/>
        <w:bottom w:val="none" w:sz="0" w:space="0" w:color="auto"/>
        <w:right w:val="none" w:sz="0" w:space="0" w:color="auto"/>
      </w:divBdr>
    </w:div>
    <w:div w:id="1942100916">
      <w:bodyDiv w:val="1"/>
      <w:marLeft w:val="0"/>
      <w:marRight w:val="0"/>
      <w:marTop w:val="0"/>
      <w:marBottom w:val="0"/>
      <w:divBdr>
        <w:top w:val="none" w:sz="0" w:space="0" w:color="auto"/>
        <w:left w:val="none" w:sz="0" w:space="0" w:color="auto"/>
        <w:bottom w:val="none" w:sz="0" w:space="0" w:color="auto"/>
        <w:right w:val="none" w:sz="0" w:space="0" w:color="auto"/>
      </w:divBdr>
    </w:div>
    <w:div w:id="1998800260">
      <w:bodyDiv w:val="1"/>
      <w:marLeft w:val="0"/>
      <w:marRight w:val="0"/>
      <w:marTop w:val="0"/>
      <w:marBottom w:val="0"/>
      <w:divBdr>
        <w:top w:val="none" w:sz="0" w:space="0" w:color="auto"/>
        <w:left w:val="none" w:sz="0" w:space="0" w:color="auto"/>
        <w:bottom w:val="none" w:sz="0" w:space="0" w:color="auto"/>
        <w:right w:val="none" w:sz="0" w:space="0" w:color="auto"/>
      </w:divBdr>
    </w:div>
    <w:div w:id="209913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rc.gov/reading-rm/basic-ref/enf-man/app-b.html"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yperlink" Target="https://usnrc.sharepoint.com/sites/SUNSI"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nrc.gov/reading-rm/doc-collections/insp-manual/inspection-procedure/index.html" TargetMode="Externa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rc.gov/materials/fuel-cycle-fac.html" TargetMode="External"/><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628DBD-0319-48F3-98EA-AC4C0361A748}">
  <ds:schemaRefs>
    <ds:schemaRef ds:uri="http://schemas.openxmlformats.org/officeDocument/2006/bibliography"/>
  </ds:schemaRefs>
</ds:datastoreItem>
</file>

<file path=customXml/itemProps2.xml><?xml version="1.0" encoding="utf-8"?>
<ds:datastoreItem xmlns:ds="http://schemas.openxmlformats.org/officeDocument/2006/customXml" ds:itemID="{7E1F20DB-43F4-4C5E-AB7B-874F5612FADD}">
  <ds:schemaRefs>
    <ds:schemaRef ds:uri="http://schemas.microsoft.com/office/2006/metadata/properties"/>
    <ds:schemaRef ds:uri="http://schemas.microsoft.com/office/infopath/2007/PartnerControls"/>
    <ds:schemaRef ds:uri="bd536709-b854-4f3b-a247-393f1123cff3"/>
    <ds:schemaRef ds:uri="4ebc427b-1bcf-4856-a750-efc6bf2bcca6"/>
    <ds:schemaRef ds:uri="http://schemas.microsoft.com/sharepoint/v3"/>
  </ds:schemaRefs>
</ds:datastoreItem>
</file>

<file path=customXml/itemProps3.xml><?xml version="1.0" encoding="utf-8"?>
<ds:datastoreItem xmlns:ds="http://schemas.openxmlformats.org/officeDocument/2006/customXml" ds:itemID="{53C9028A-F728-4E9D-9944-E51EC0F419D9}">
  <ds:schemaRefs>
    <ds:schemaRef ds:uri="http://schemas.microsoft.com/sharepoint/v3/contenttype/forms"/>
  </ds:schemaRefs>
</ds:datastoreItem>
</file>

<file path=customXml/itemProps4.xml><?xml version="1.0" encoding="utf-8"?>
<ds:datastoreItem xmlns:ds="http://schemas.openxmlformats.org/officeDocument/2006/customXml" ds:itemID="{0393BE53-0DC3-4AAF-B969-DE980075A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1</TotalTime>
  <Pages>40</Pages>
  <Words>13212</Words>
  <Characters>82058</Characters>
  <Application>Microsoft Office Word</Application>
  <DocSecurity>2</DocSecurity>
  <Lines>683</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95080</CharactersWithSpaces>
  <SharedDoc>false</SharedDoc>
  <HLinks>
    <vt:vector size="408" baseType="variant">
      <vt:variant>
        <vt:i4>5111833</vt:i4>
      </vt:variant>
      <vt:variant>
        <vt:i4>393</vt:i4>
      </vt:variant>
      <vt:variant>
        <vt:i4>0</vt:i4>
      </vt:variant>
      <vt:variant>
        <vt:i4>5</vt:i4>
      </vt:variant>
      <vt:variant>
        <vt:lpwstr>http://www.nrc.gov/reading-rm/doc-collections/insp-manual/inspection-procedure/index.html</vt:lpwstr>
      </vt:variant>
      <vt:variant>
        <vt:lpwstr/>
      </vt:variant>
      <vt:variant>
        <vt:i4>393224</vt:i4>
      </vt:variant>
      <vt:variant>
        <vt:i4>390</vt:i4>
      </vt:variant>
      <vt:variant>
        <vt:i4>0</vt:i4>
      </vt:variant>
      <vt:variant>
        <vt:i4>5</vt:i4>
      </vt:variant>
      <vt:variant>
        <vt:lpwstr>https://www.nrc.gov/materials/fuel-cycle-fac.html</vt:lpwstr>
      </vt:variant>
      <vt:variant>
        <vt:lpwstr/>
      </vt:variant>
      <vt:variant>
        <vt:i4>7012473</vt:i4>
      </vt:variant>
      <vt:variant>
        <vt:i4>387</vt:i4>
      </vt:variant>
      <vt:variant>
        <vt:i4>0</vt:i4>
      </vt:variant>
      <vt:variant>
        <vt:i4>5</vt:i4>
      </vt:variant>
      <vt:variant>
        <vt:lpwstr>https://www.nrc.gov/reading-rm/basic-ref/enf-man/app-b.html</vt:lpwstr>
      </vt:variant>
      <vt:variant>
        <vt:lpwstr/>
      </vt:variant>
      <vt:variant>
        <vt:i4>1507332</vt:i4>
      </vt:variant>
      <vt:variant>
        <vt:i4>384</vt:i4>
      </vt:variant>
      <vt:variant>
        <vt:i4>0</vt:i4>
      </vt:variant>
      <vt:variant>
        <vt:i4>5</vt:i4>
      </vt:variant>
      <vt:variant>
        <vt:lpwstr>https://drupal.nrc.gov/sunsi</vt:lpwstr>
      </vt:variant>
      <vt:variant>
        <vt:lpwstr/>
      </vt:variant>
      <vt:variant>
        <vt:i4>3014706</vt:i4>
      </vt:variant>
      <vt:variant>
        <vt:i4>381</vt:i4>
      </vt:variant>
      <vt:variant>
        <vt:i4>0</vt:i4>
      </vt:variant>
      <vt:variant>
        <vt:i4>5</vt:i4>
      </vt:variant>
      <vt:variant>
        <vt:lpwstr>https://www.nrc.gov/docs/ML0417/ML041700603.pdf</vt:lpwstr>
      </vt:variant>
      <vt:variant>
        <vt:lpwstr/>
      </vt:variant>
      <vt:variant>
        <vt:i4>1900592</vt:i4>
      </vt:variant>
      <vt:variant>
        <vt:i4>374</vt:i4>
      </vt:variant>
      <vt:variant>
        <vt:i4>0</vt:i4>
      </vt:variant>
      <vt:variant>
        <vt:i4>5</vt:i4>
      </vt:variant>
      <vt:variant>
        <vt:lpwstr/>
      </vt:variant>
      <vt:variant>
        <vt:lpwstr>_Toc200457796</vt:lpwstr>
      </vt:variant>
      <vt:variant>
        <vt:i4>1900592</vt:i4>
      </vt:variant>
      <vt:variant>
        <vt:i4>368</vt:i4>
      </vt:variant>
      <vt:variant>
        <vt:i4>0</vt:i4>
      </vt:variant>
      <vt:variant>
        <vt:i4>5</vt:i4>
      </vt:variant>
      <vt:variant>
        <vt:lpwstr/>
      </vt:variant>
      <vt:variant>
        <vt:lpwstr>_Toc200457795</vt:lpwstr>
      </vt:variant>
      <vt:variant>
        <vt:i4>1900592</vt:i4>
      </vt:variant>
      <vt:variant>
        <vt:i4>362</vt:i4>
      </vt:variant>
      <vt:variant>
        <vt:i4>0</vt:i4>
      </vt:variant>
      <vt:variant>
        <vt:i4>5</vt:i4>
      </vt:variant>
      <vt:variant>
        <vt:lpwstr/>
      </vt:variant>
      <vt:variant>
        <vt:lpwstr>_Toc200457794</vt:lpwstr>
      </vt:variant>
      <vt:variant>
        <vt:i4>1900592</vt:i4>
      </vt:variant>
      <vt:variant>
        <vt:i4>356</vt:i4>
      </vt:variant>
      <vt:variant>
        <vt:i4>0</vt:i4>
      </vt:variant>
      <vt:variant>
        <vt:i4>5</vt:i4>
      </vt:variant>
      <vt:variant>
        <vt:lpwstr/>
      </vt:variant>
      <vt:variant>
        <vt:lpwstr>_Toc200457793</vt:lpwstr>
      </vt:variant>
      <vt:variant>
        <vt:i4>1900592</vt:i4>
      </vt:variant>
      <vt:variant>
        <vt:i4>350</vt:i4>
      </vt:variant>
      <vt:variant>
        <vt:i4>0</vt:i4>
      </vt:variant>
      <vt:variant>
        <vt:i4>5</vt:i4>
      </vt:variant>
      <vt:variant>
        <vt:lpwstr/>
      </vt:variant>
      <vt:variant>
        <vt:lpwstr>_Toc200457792</vt:lpwstr>
      </vt:variant>
      <vt:variant>
        <vt:i4>1900592</vt:i4>
      </vt:variant>
      <vt:variant>
        <vt:i4>344</vt:i4>
      </vt:variant>
      <vt:variant>
        <vt:i4>0</vt:i4>
      </vt:variant>
      <vt:variant>
        <vt:i4>5</vt:i4>
      </vt:variant>
      <vt:variant>
        <vt:lpwstr/>
      </vt:variant>
      <vt:variant>
        <vt:lpwstr>_Toc200457791</vt:lpwstr>
      </vt:variant>
      <vt:variant>
        <vt:i4>1900592</vt:i4>
      </vt:variant>
      <vt:variant>
        <vt:i4>338</vt:i4>
      </vt:variant>
      <vt:variant>
        <vt:i4>0</vt:i4>
      </vt:variant>
      <vt:variant>
        <vt:i4>5</vt:i4>
      </vt:variant>
      <vt:variant>
        <vt:lpwstr/>
      </vt:variant>
      <vt:variant>
        <vt:lpwstr>_Toc200457790</vt:lpwstr>
      </vt:variant>
      <vt:variant>
        <vt:i4>1835056</vt:i4>
      </vt:variant>
      <vt:variant>
        <vt:i4>332</vt:i4>
      </vt:variant>
      <vt:variant>
        <vt:i4>0</vt:i4>
      </vt:variant>
      <vt:variant>
        <vt:i4>5</vt:i4>
      </vt:variant>
      <vt:variant>
        <vt:lpwstr/>
      </vt:variant>
      <vt:variant>
        <vt:lpwstr>_Toc200457789</vt:lpwstr>
      </vt:variant>
      <vt:variant>
        <vt:i4>1835056</vt:i4>
      </vt:variant>
      <vt:variant>
        <vt:i4>326</vt:i4>
      </vt:variant>
      <vt:variant>
        <vt:i4>0</vt:i4>
      </vt:variant>
      <vt:variant>
        <vt:i4>5</vt:i4>
      </vt:variant>
      <vt:variant>
        <vt:lpwstr/>
      </vt:variant>
      <vt:variant>
        <vt:lpwstr>_Toc200457788</vt:lpwstr>
      </vt:variant>
      <vt:variant>
        <vt:i4>1835056</vt:i4>
      </vt:variant>
      <vt:variant>
        <vt:i4>320</vt:i4>
      </vt:variant>
      <vt:variant>
        <vt:i4>0</vt:i4>
      </vt:variant>
      <vt:variant>
        <vt:i4>5</vt:i4>
      </vt:variant>
      <vt:variant>
        <vt:lpwstr/>
      </vt:variant>
      <vt:variant>
        <vt:lpwstr>_Toc200457787</vt:lpwstr>
      </vt:variant>
      <vt:variant>
        <vt:i4>1835056</vt:i4>
      </vt:variant>
      <vt:variant>
        <vt:i4>314</vt:i4>
      </vt:variant>
      <vt:variant>
        <vt:i4>0</vt:i4>
      </vt:variant>
      <vt:variant>
        <vt:i4>5</vt:i4>
      </vt:variant>
      <vt:variant>
        <vt:lpwstr/>
      </vt:variant>
      <vt:variant>
        <vt:lpwstr>_Toc200457786</vt:lpwstr>
      </vt:variant>
      <vt:variant>
        <vt:i4>1835056</vt:i4>
      </vt:variant>
      <vt:variant>
        <vt:i4>308</vt:i4>
      </vt:variant>
      <vt:variant>
        <vt:i4>0</vt:i4>
      </vt:variant>
      <vt:variant>
        <vt:i4>5</vt:i4>
      </vt:variant>
      <vt:variant>
        <vt:lpwstr/>
      </vt:variant>
      <vt:variant>
        <vt:lpwstr>_Toc200457785</vt:lpwstr>
      </vt:variant>
      <vt:variant>
        <vt:i4>1835056</vt:i4>
      </vt:variant>
      <vt:variant>
        <vt:i4>302</vt:i4>
      </vt:variant>
      <vt:variant>
        <vt:i4>0</vt:i4>
      </vt:variant>
      <vt:variant>
        <vt:i4>5</vt:i4>
      </vt:variant>
      <vt:variant>
        <vt:lpwstr/>
      </vt:variant>
      <vt:variant>
        <vt:lpwstr>_Toc200457784</vt:lpwstr>
      </vt:variant>
      <vt:variant>
        <vt:i4>1835056</vt:i4>
      </vt:variant>
      <vt:variant>
        <vt:i4>296</vt:i4>
      </vt:variant>
      <vt:variant>
        <vt:i4>0</vt:i4>
      </vt:variant>
      <vt:variant>
        <vt:i4>5</vt:i4>
      </vt:variant>
      <vt:variant>
        <vt:lpwstr/>
      </vt:variant>
      <vt:variant>
        <vt:lpwstr>_Toc200457783</vt:lpwstr>
      </vt:variant>
      <vt:variant>
        <vt:i4>1835056</vt:i4>
      </vt:variant>
      <vt:variant>
        <vt:i4>290</vt:i4>
      </vt:variant>
      <vt:variant>
        <vt:i4>0</vt:i4>
      </vt:variant>
      <vt:variant>
        <vt:i4>5</vt:i4>
      </vt:variant>
      <vt:variant>
        <vt:lpwstr/>
      </vt:variant>
      <vt:variant>
        <vt:lpwstr>_Toc200457782</vt:lpwstr>
      </vt:variant>
      <vt:variant>
        <vt:i4>1835056</vt:i4>
      </vt:variant>
      <vt:variant>
        <vt:i4>284</vt:i4>
      </vt:variant>
      <vt:variant>
        <vt:i4>0</vt:i4>
      </vt:variant>
      <vt:variant>
        <vt:i4>5</vt:i4>
      </vt:variant>
      <vt:variant>
        <vt:lpwstr/>
      </vt:variant>
      <vt:variant>
        <vt:lpwstr>_Toc200457781</vt:lpwstr>
      </vt:variant>
      <vt:variant>
        <vt:i4>1835056</vt:i4>
      </vt:variant>
      <vt:variant>
        <vt:i4>278</vt:i4>
      </vt:variant>
      <vt:variant>
        <vt:i4>0</vt:i4>
      </vt:variant>
      <vt:variant>
        <vt:i4>5</vt:i4>
      </vt:variant>
      <vt:variant>
        <vt:lpwstr/>
      </vt:variant>
      <vt:variant>
        <vt:lpwstr>_Toc200457780</vt:lpwstr>
      </vt:variant>
      <vt:variant>
        <vt:i4>1245232</vt:i4>
      </vt:variant>
      <vt:variant>
        <vt:i4>272</vt:i4>
      </vt:variant>
      <vt:variant>
        <vt:i4>0</vt:i4>
      </vt:variant>
      <vt:variant>
        <vt:i4>5</vt:i4>
      </vt:variant>
      <vt:variant>
        <vt:lpwstr/>
      </vt:variant>
      <vt:variant>
        <vt:lpwstr>_Toc200457779</vt:lpwstr>
      </vt:variant>
      <vt:variant>
        <vt:i4>1245232</vt:i4>
      </vt:variant>
      <vt:variant>
        <vt:i4>266</vt:i4>
      </vt:variant>
      <vt:variant>
        <vt:i4>0</vt:i4>
      </vt:variant>
      <vt:variant>
        <vt:i4>5</vt:i4>
      </vt:variant>
      <vt:variant>
        <vt:lpwstr/>
      </vt:variant>
      <vt:variant>
        <vt:lpwstr>_Toc200457778</vt:lpwstr>
      </vt:variant>
      <vt:variant>
        <vt:i4>1245232</vt:i4>
      </vt:variant>
      <vt:variant>
        <vt:i4>260</vt:i4>
      </vt:variant>
      <vt:variant>
        <vt:i4>0</vt:i4>
      </vt:variant>
      <vt:variant>
        <vt:i4>5</vt:i4>
      </vt:variant>
      <vt:variant>
        <vt:lpwstr/>
      </vt:variant>
      <vt:variant>
        <vt:lpwstr>_Toc200457777</vt:lpwstr>
      </vt:variant>
      <vt:variant>
        <vt:i4>1245232</vt:i4>
      </vt:variant>
      <vt:variant>
        <vt:i4>254</vt:i4>
      </vt:variant>
      <vt:variant>
        <vt:i4>0</vt:i4>
      </vt:variant>
      <vt:variant>
        <vt:i4>5</vt:i4>
      </vt:variant>
      <vt:variant>
        <vt:lpwstr/>
      </vt:variant>
      <vt:variant>
        <vt:lpwstr>_Toc200457776</vt:lpwstr>
      </vt:variant>
      <vt:variant>
        <vt:i4>1245232</vt:i4>
      </vt:variant>
      <vt:variant>
        <vt:i4>248</vt:i4>
      </vt:variant>
      <vt:variant>
        <vt:i4>0</vt:i4>
      </vt:variant>
      <vt:variant>
        <vt:i4>5</vt:i4>
      </vt:variant>
      <vt:variant>
        <vt:lpwstr/>
      </vt:variant>
      <vt:variant>
        <vt:lpwstr>_Toc200457775</vt:lpwstr>
      </vt:variant>
      <vt:variant>
        <vt:i4>1245232</vt:i4>
      </vt:variant>
      <vt:variant>
        <vt:i4>242</vt:i4>
      </vt:variant>
      <vt:variant>
        <vt:i4>0</vt:i4>
      </vt:variant>
      <vt:variant>
        <vt:i4>5</vt:i4>
      </vt:variant>
      <vt:variant>
        <vt:lpwstr/>
      </vt:variant>
      <vt:variant>
        <vt:lpwstr>_Toc200457774</vt:lpwstr>
      </vt:variant>
      <vt:variant>
        <vt:i4>1245232</vt:i4>
      </vt:variant>
      <vt:variant>
        <vt:i4>236</vt:i4>
      </vt:variant>
      <vt:variant>
        <vt:i4>0</vt:i4>
      </vt:variant>
      <vt:variant>
        <vt:i4>5</vt:i4>
      </vt:variant>
      <vt:variant>
        <vt:lpwstr/>
      </vt:variant>
      <vt:variant>
        <vt:lpwstr>_Toc200457773</vt:lpwstr>
      </vt:variant>
      <vt:variant>
        <vt:i4>1245232</vt:i4>
      </vt:variant>
      <vt:variant>
        <vt:i4>230</vt:i4>
      </vt:variant>
      <vt:variant>
        <vt:i4>0</vt:i4>
      </vt:variant>
      <vt:variant>
        <vt:i4>5</vt:i4>
      </vt:variant>
      <vt:variant>
        <vt:lpwstr/>
      </vt:variant>
      <vt:variant>
        <vt:lpwstr>_Toc200457772</vt:lpwstr>
      </vt:variant>
      <vt:variant>
        <vt:i4>1245232</vt:i4>
      </vt:variant>
      <vt:variant>
        <vt:i4>224</vt:i4>
      </vt:variant>
      <vt:variant>
        <vt:i4>0</vt:i4>
      </vt:variant>
      <vt:variant>
        <vt:i4>5</vt:i4>
      </vt:variant>
      <vt:variant>
        <vt:lpwstr/>
      </vt:variant>
      <vt:variant>
        <vt:lpwstr>_Toc200457771</vt:lpwstr>
      </vt:variant>
      <vt:variant>
        <vt:i4>1245232</vt:i4>
      </vt:variant>
      <vt:variant>
        <vt:i4>218</vt:i4>
      </vt:variant>
      <vt:variant>
        <vt:i4>0</vt:i4>
      </vt:variant>
      <vt:variant>
        <vt:i4>5</vt:i4>
      </vt:variant>
      <vt:variant>
        <vt:lpwstr/>
      </vt:variant>
      <vt:variant>
        <vt:lpwstr>_Toc200457770</vt:lpwstr>
      </vt:variant>
      <vt:variant>
        <vt:i4>1179696</vt:i4>
      </vt:variant>
      <vt:variant>
        <vt:i4>212</vt:i4>
      </vt:variant>
      <vt:variant>
        <vt:i4>0</vt:i4>
      </vt:variant>
      <vt:variant>
        <vt:i4>5</vt:i4>
      </vt:variant>
      <vt:variant>
        <vt:lpwstr/>
      </vt:variant>
      <vt:variant>
        <vt:lpwstr>_Toc200457769</vt:lpwstr>
      </vt:variant>
      <vt:variant>
        <vt:i4>1179696</vt:i4>
      </vt:variant>
      <vt:variant>
        <vt:i4>206</vt:i4>
      </vt:variant>
      <vt:variant>
        <vt:i4>0</vt:i4>
      </vt:variant>
      <vt:variant>
        <vt:i4>5</vt:i4>
      </vt:variant>
      <vt:variant>
        <vt:lpwstr/>
      </vt:variant>
      <vt:variant>
        <vt:lpwstr>_Toc200457768</vt:lpwstr>
      </vt:variant>
      <vt:variant>
        <vt:i4>1179696</vt:i4>
      </vt:variant>
      <vt:variant>
        <vt:i4>200</vt:i4>
      </vt:variant>
      <vt:variant>
        <vt:i4>0</vt:i4>
      </vt:variant>
      <vt:variant>
        <vt:i4>5</vt:i4>
      </vt:variant>
      <vt:variant>
        <vt:lpwstr/>
      </vt:variant>
      <vt:variant>
        <vt:lpwstr>_Toc200457767</vt:lpwstr>
      </vt:variant>
      <vt:variant>
        <vt:i4>1179696</vt:i4>
      </vt:variant>
      <vt:variant>
        <vt:i4>194</vt:i4>
      </vt:variant>
      <vt:variant>
        <vt:i4>0</vt:i4>
      </vt:variant>
      <vt:variant>
        <vt:i4>5</vt:i4>
      </vt:variant>
      <vt:variant>
        <vt:lpwstr/>
      </vt:variant>
      <vt:variant>
        <vt:lpwstr>_Toc200457766</vt:lpwstr>
      </vt:variant>
      <vt:variant>
        <vt:i4>1179696</vt:i4>
      </vt:variant>
      <vt:variant>
        <vt:i4>188</vt:i4>
      </vt:variant>
      <vt:variant>
        <vt:i4>0</vt:i4>
      </vt:variant>
      <vt:variant>
        <vt:i4>5</vt:i4>
      </vt:variant>
      <vt:variant>
        <vt:lpwstr/>
      </vt:variant>
      <vt:variant>
        <vt:lpwstr>_Toc200457765</vt:lpwstr>
      </vt:variant>
      <vt:variant>
        <vt:i4>1179696</vt:i4>
      </vt:variant>
      <vt:variant>
        <vt:i4>182</vt:i4>
      </vt:variant>
      <vt:variant>
        <vt:i4>0</vt:i4>
      </vt:variant>
      <vt:variant>
        <vt:i4>5</vt:i4>
      </vt:variant>
      <vt:variant>
        <vt:lpwstr/>
      </vt:variant>
      <vt:variant>
        <vt:lpwstr>_Toc200457764</vt:lpwstr>
      </vt:variant>
      <vt:variant>
        <vt:i4>1179696</vt:i4>
      </vt:variant>
      <vt:variant>
        <vt:i4>176</vt:i4>
      </vt:variant>
      <vt:variant>
        <vt:i4>0</vt:i4>
      </vt:variant>
      <vt:variant>
        <vt:i4>5</vt:i4>
      </vt:variant>
      <vt:variant>
        <vt:lpwstr/>
      </vt:variant>
      <vt:variant>
        <vt:lpwstr>_Toc200457763</vt:lpwstr>
      </vt:variant>
      <vt:variant>
        <vt:i4>1179696</vt:i4>
      </vt:variant>
      <vt:variant>
        <vt:i4>170</vt:i4>
      </vt:variant>
      <vt:variant>
        <vt:i4>0</vt:i4>
      </vt:variant>
      <vt:variant>
        <vt:i4>5</vt:i4>
      </vt:variant>
      <vt:variant>
        <vt:lpwstr/>
      </vt:variant>
      <vt:variant>
        <vt:lpwstr>_Toc200457762</vt:lpwstr>
      </vt:variant>
      <vt:variant>
        <vt:i4>1179696</vt:i4>
      </vt:variant>
      <vt:variant>
        <vt:i4>164</vt:i4>
      </vt:variant>
      <vt:variant>
        <vt:i4>0</vt:i4>
      </vt:variant>
      <vt:variant>
        <vt:i4>5</vt:i4>
      </vt:variant>
      <vt:variant>
        <vt:lpwstr/>
      </vt:variant>
      <vt:variant>
        <vt:lpwstr>_Toc200457761</vt:lpwstr>
      </vt:variant>
      <vt:variant>
        <vt:i4>1179696</vt:i4>
      </vt:variant>
      <vt:variant>
        <vt:i4>158</vt:i4>
      </vt:variant>
      <vt:variant>
        <vt:i4>0</vt:i4>
      </vt:variant>
      <vt:variant>
        <vt:i4>5</vt:i4>
      </vt:variant>
      <vt:variant>
        <vt:lpwstr/>
      </vt:variant>
      <vt:variant>
        <vt:lpwstr>_Toc200457760</vt:lpwstr>
      </vt:variant>
      <vt:variant>
        <vt:i4>1114160</vt:i4>
      </vt:variant>
      <vt:variant>
        <vt:i4>152</vt:i4>
      </vt:variant>
      <vt:variant>
        <vt:i4>0</vt:i4>
      </vt:variant>
      <vt:variant>
        <vt:i4>5</vt:i4>
      </vt:variant>
      <vt:variant>
        <vt:lpwstr/>
      </vt:variant>
      <vt:variant>
        <vt:lpwstr>_Toc200457759</vt:lpwstr>
      </vt:variant>
      <vt:variant>
        <vt:i4>1114160</vt:i4>
      </vt:variant>
      <vt:variant>
        <vt:i4>146</vt:i4>
      </vt:variant>
      <vt:variant>
        <vt:i4>0</vt:i4>
      </vt:variant>
      <vt:variant>
        <vt:i4>5</vt:i4>
      </vt:variant>
      <vt:variant>
        <vt:lpwstr/>
      </vt:variant>
      <vt:variant>
        <vt:lpwstr>_Toc200457758</vt:lpwstr>
      </vt:variant>
      <vt:variant>
        <vt:i4>1114160</vt:i4>
      </vt:variant>
      <vt:variant>
        <vt:i4>140</vt:i4>
      </vt:variant>
      <vt:variant>
        <vt:i4>0</vt:i4>
      </vt:variant>
      <vt:variant>
        <vt:i4>5</vt:i4>
      </vt:variant>
      <vt:variant>
        <vt:lpwstr/>
      </vt:variant>
      <vt:variant>
        <vt:lpwstr>_Toc200457757</vt:lpwstr>
      </vt:variant>
      <vt:variant>
        <vt:i4>1114160</vt:i4>
      </vt:variant>
      <vt:variant>
        <vt:i4>134</vt:i4>
      </vt:variant>
      <vt:variant>
        <vt:i4>0</vt:i4>
      </vt:variant>
      <vt:variant>
        <vt:i4>5</vt:i4>
      </vt:variant>
      <vt:variant>
        <vt:lpwstr/>
      </vt:variant>
      <vt:variant>
        <vt:lpwstr>_Toc200457756</vt:lpwstr>
      </vt:variant>
      <vt:variant>
        <vt:i4>1114160</vt:i4>
      </vt:variant>
      <vt:variant>
        <vt:i4>128</vt:i4>
      </vt:variant>
      <vt:variant>
        <vt:i4>0</vt:i4>
      </vt:variant>
      <vt:variant>
        <vt:i4>5</vt:i4>
      </vt:variant>
      <vt:variant>
        <vt:lpwstr/>
      </vt:variant>
      <vt:variant>
        <vt:lpwstr>_Toc200457755</vt:lpwstr>
      </vt:variant>
      <vt:variant>
        <vt:i4>1114160</vt:i4>
      </vt:variant>
      <vt:variant>
        <vt:i4>122</vt:i4>
      </vt:variant>
      <vt:variant>
        <vt:i4>0</vt:i4>
      </vt:variant>
      <vt:variant>
        <vt:i4>5</vt:i4>
      </vt:variant>
      <vt:variant>
        <vt:lpwstr/>
      </vt:variant>
      <vt:variant>
        <vt:lpwstr>_Toc200457754</vt:lpwstr>
      </vt:variant>
      <vt:variant>
        <vt:i4>1114160</vt:i4>
      </vt:variant>
      <vt:variant>
        <vt:i4>116</vt:i4>
      </vt:variant>
      <vt:variant>
        <vt:i4>0</vt:i4>
      </vt:variant>
      <vt:variant>
        <vt:i4>5</vt:i4>
      </vt:variant>
      <vt:variant>
        <vt:lpwstr/>
      </vt:variant>
      <vt:variant>
        <vt:lpwstr>_Toc200457753</vt:lpwstr>
      </vt:variant>
      <vt:variant>
        <vt:i4>1114160</vt:i4>
      </vt:variant>
      <vt:variant>
        <vt:i4>110</vt:i4>
      </vt:variant>
      <vt:variant>
        <vt:i4>0</vt:i4>
      </vt:variant>
      <vt:variant>
        <vt:i4>5</vt:i4>
      </vt:variant>
      <vt:variant>
        <vt:lpwstr/>
      </vt:variant>
      <vt:variant>
        <vt:lpwstr>_Toc200457752</vt:lpwstr>
      </vt:variant>
      <vt:variant>
        <vt:i4>1114160</vt:i4>
      </vt:variant>
      <vt:variant>
        <vt:i4>104</vt:i4>
      </vt:variant>
      <vt:variant>
        <vt:i4>0</vt:i4>
      </vt:variant>
      <vt:variant>
        <vt:i4>5</vt:i4>
      </vt:variant>
      <vt:variant>
        <vt:lpwstr/>
      </vt:variant>
      <vt:variant>
        <vt:lpwstr>_Toc200457751</vt:lpwstr>
      </vt:variant>
      <vt:variant>
        <vt:i4>1114160</vt:i4>
      </vt:variant>
      <vt:variant>
        <vt:i4>98</vt:i4>
      </vt:variant>
      <vt:variant>
        <vt:i4>0</vt:i4>
      </vt:variant>
      <vt:variant>
        <vt:i4>5</vt:i4>
      </vt:variant>
      <vt:variant>
        <vt:lpwstr/>
      </vt:variant>
      <vt:variant>
        <vt:lpwstr>_Toc200457750</vt:lpwstr>
      </vt:variant>
      <vt:variant>
        <vt:i4>1048624</vt:i4>
      </vt:variant>
      <vt:variant>
        <vt:i4>92</vt:i4>
      </vt:variant>
      <vt:variant>
        <vt:i4>0</vt:i4>
      </vt:variant>
      <vt:variant>
        <vt:i4>5</vt:i4>
      </vt:variant>
      <vt:variant>
        <vt:lpwstr/>
      </vt:variant>
      <vt:variant>
        <vt:lpwstr>_Toc200457749</vt:lpwstr>
      </vt:variant>
      <vt:variant>
        <vt:i4>1048624</vt:i4>
      </vt:variant>
      <vt:variant>
        <vt:i4>86</vt:i4>
      </vt:variant>
      <vt:variant>
        <vt:i4>0</vt:i4>
      </vt:variant>
      <vt:variant>
        <vt:i4>5</vt:i4>
      </vt:variant>
      <vt:variant>
        <vt:lpwstr/>
      </vt:variant>
      <vt:variant>
        <vt:lpwstr>_Toc200457748</vt:lpwstr>
      </vt:variant>
      <vt:variant>
        <vt:i4>1048624</vt:i4>
      </vt:variant>
      <vt:variant>
        <vt:i4>80</vt:i4>
      </vt:variant>
      <vt:variant>
        <vt:i4>0</vt:i4>
      </vt:variant>
      <vt:variant>
        <vt:i4>5</vt:i4>
      </vt:variant>
      <vt:variant>
        <vt:lpwstr/>
      </vt:variant>
      <vt:variant>
        <vt:lpwstr>_Toc200457747</vt:lpwstr>
      </vt:variant>
      <vt:variant>
        <vt:i4>1048624</vt:i4>
      </vt:variant>
      <vt:variant>
        <vt:i4>74</vt:i4>
      </vt:variant>
      <vt:variant>
        <vt:i4>0</vt:i4>
      </vt:variant>
      <vt:variant>
        <vt:i4>5</vt:i4>
      </vt:variant>
      <vt:variant>
        <vt:lpwstr/>
      </vt:variant>
      <vt:variant>
        <vt:lpwstr>_Toc200457746</vt:lpwstr>
      </vt:variant>
      <vt:variant>
        <vt:i4>1048624</vt:i4>
      </vt:variant>
      <vt:variant>
        <vt:i4>68</vt:i4>
      </vt:variant>
      <vt:variant>
        <vt:i4>0</vt:i4>
      </vt:variant>
      <vt:variant>
        <vt:i4>5</vt:i4>
      </vt:variant>
      <vt:variant>
        <vt:lpwstr/>
      </vt:variant>
      <vt:variant>
        <vt:lpwstr>_Toc200457745</vt:lpwstr>
      </vt:variant>
      <vt:variant>
        <vt:i4>1048624</vt:i4>
      </vt:variant>
      <vt:variant>
        <vt:i4>62</vt:i4>
      </vt:variant>
      <vt:variant>
        <vt:i4>0</vt:i4>
      </vt:variant>
      <vt:variant>
        <vt:i4>5</vt:i4>
      </vt:variant>
      <vt:variant>
        <vt:lpwstr/>
      </vt:variant>
      <vt:variant>
        <vt:lpwstr>_Toc200457744</vt:lpwstr>
      </vt:variant>
      <vt:variant>
        <vt:i4>1048624</vt:i4>
      </vt:variant>
      <vt:variant>
        <vt:i4>56</vt:i4>
      </vt:variant>
      <vt:variant>
        <vt:i4>0</vt:i4>
      </vt:variant>
      <vt:variant>
        <vt:i4>5</vt:i4>
      </vt:variant>
      <vt:variant>
        <vt:lpwstr/>
      </vt:variant>
      <vt:variant>
        <vt:lpwstr>_Toc200457743</vt:lpwstr>
      </vt:variant>
      <vt:variant>
        <vt:i4>1048624</vt:i4>
      </vt:variant>
      <vt:variant>
        <vt:i4>50</vt:i4>
      </vt:variant>
      <vt:variant>
        <vt:i4>0</vt:i4>
      </vt:variant>
      <vt:variant>
        <vt:i4>5</vt:i4>
      </vt:variant>
      <vt:variant>
        <vt:lpwstr/>
      </vt:variant>
      <vt:variant>
        <vt:lpwstr>_Toc200457742</vt:lpwstr>
      </vt:variant>
      <vt:variant>
        <vt:i4>1048624</vt:i4>
      </vt:variant>
      <vt:variant>
        <vt:i4>44</vt:i4>
      </vt:variant>
      <vt:variant>
        <vt:i4>0</vt:i4>
      </vt:variant>
      <vt:variant>
        <vt:i4>5</vt:i4>
      </vt:variant>
      <vt:variant>
        <vt:lpwstr/>
      </vt:variant>
      <vt:variant>
        <vt:lpwstr>_Toc200457741</vt:lpwstr>
      </vt:variant>
      <vt:variant>
        <vt:i4>1048624</vt:i4>
      </vt:variant>
      <vt:variant>
        <vt:i4>38</vt:i4>
      </vt:variant>
      <vt:variant>
        <vt:i4>0</vt:i4>
      </vt:variant>
      <vt:variant>
        <vt:i4>5</vt:i4>
      </vt:variant>
      <vt:variant>
        <vt:lpwstr/>
      </vt:variant>
      <vt:variant>
        <vt:lpwstr>_Toc200457740</vt:lpwstr>
      </vt:variant>
      <vt:variant>
        <vt:i4>1507376</vt:i4>
      </vt:variant>
      <vt:variant>
        <vt:i4>32</vt:i4>
      </vt:variant>
      <vt:variant>
        <vt:i4>0</vt:i4>
      </vt:variant>
      <vt:variant>
        <vt:i4>5</vt:i4>
      </vt:variant>
      <vt:variant>
        <vt:lpwstr/>
      </vt:variant>
      <vt:variant>
        <vt:lpwstr>_Toc200457739</vt:lpwstr>
      </vt:variant>
      <vt:variant>
        <vt:i4>1507376</vt:i4>
      </vt:variant>
      <vt:variant>
        <vt:i4>26</vt:i4>
      </vt:variant>
      <vt:variant>
        <vt:i4>0</vt:i4>
      </vt:variant>
      <vt:variant>
        <vt:i4>5</vt:i4>
      </vt:variant>
      <vt:variant>
        <vt:lpwstr/>
      </vt:variant>
      <vt:variant>
        <vt:lpwstr>_Toc200457738</vt:lpwstr>
      </vt:variant>
      <vt:variant>
        <vt:i4>1507376</vt:i4>
      </vt:variant>
      <vt:variant>
        <vt:i4>20</vt:i4>
      </vt:variant>
      <vt:variant>
        <vt:i4>0</vt:i4>
      </vt:variant>
      <vt:variant>
        <vt:i4>5</vt:i4>
      </vt:variant>
      <vt:variant>
        <vt:lpwstr/>
      </vt:variant>
      <vt:variant>
        <vt:lpwstr>_Toc200457737</vt:lpwstr>
      </vt:variant>
      <vt:variant>
        <vt:i4>1507376</vt:i4>
      </vt:variant>
      <vt:variant>
        <vt:i4>14</vt:i4>
      </vt:variant>
      <vt:variant>
        <vt:i4>0</vt:i4>
      </vt:variant>
      <vt:variant>
        <vt:i4>5</vt:i4>
      </vt:variant>
      <vt:variant>
        <vt:lpwstr/>
      </vt:variant>
      <vt:variant>
        <vt:lpwstr>_Toc200457736</vt:lpwstr>
      </vt:variant>
      <vt:variant>
        <vt:i4>1507376</vt:i4>
      </vt:variant>
      <vt:variant>
        <vt:i4>8</vt:i4>
      </vt:variant>
      <vt:variant>
        <vt:i4>0</vt:i4>
      </vt:variant>
      <vt:variant>
        <vt:i4>5</vt:i4>
      </vt:variant>
      <vt:variant>
        <vt:lpwstr/>
      </vt:variant>
      <vt:variant>
        <vt:lpwstr>_Toc200457735</vt:lpwstr>
      </vt:variant>
      <vt:variant>
        <vt:i4>1507376</vt:i4>
      </vt:variant>
      <vt:variant>
        <vt:i4>2</vt:i4>
      </vt:variant>
      <vt:variant>
        <vt:i4>0</vt:i4>
      </vt:variant>
      <vt:variant>
        <vt:i4>5</vt:i4>
      </vt:variant>
      <vt:variant>
        <vt:lpwstr/>
      </vt:variant>
      <vt:variant>
        <vt:lpwstr>_Toc200457734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2025-06-23T19:09:00Z</dcterms:created>
  <dcterms:modified xsi:type="dcterms:W3CDTF">2025-06-23T19:10:00Z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c9bbf807-8309-4fa6-b7ed-f4c9877aaea4</vt:lpwstr>
  </property>
</Properties>
</file>